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05FC587E" w:rsidR="00F123A0" w:rsidRPr="00633320" w:rsidRDefault="00F123A0" w:rsidP="00B5090F">
      <w:pPr>
        <w:pBdr>
          <w:top w:val="single" w:sz="8" w:space="6" w:color="auto"/>
          <w:left w:val="single" w:sz="8" w:space="4" w:color="auto"/>
          <w:bottom w:val="single" w:sz="8" w:space="6" w:color="auto"/>
          <w:right w:val="single" w:sz="8" w:space="4" w:color="auto"/>
        </w:pBdr>
        <w:spacing w:before="120" w:after="120"/>
        <w:jc w:val="center"/>
        <w:rPr>
          <w:b/>
          <w:bCs w:val="0"/>
          <w:sz w:val="28"/>
          <w:szCs w:val="32"/>
        </w:rPr>
      </w:pPr>
      <w:del w:id="0" w:author="Leon Peto" w:date="2023-08-04T15:34:00Z">
        <w:r w:rsidRPr="00633320" w:rsidDel="00B5090F">
          <w:rPr>
            <w:b/>
            <w:sz w:val="28"/>
            <w:szCs w:val="32"/>
          </w:rPr>
          <w:delText>RANDOMISED EVALUATION OF COVID-19 THERAPY (</w:delText>
        </w:r>
      </w:del>
      <w:commentRangeStart w:id="1"/>
      <w:r w:rsidRPr="00633320">
        <w:rPr>
          <w:b/>
          <w:sz w:val="28"/>
          <w:szCs w:val="32"/>
        </w:rPr>
        <w:t>RECOVERY</w:t>
      </w:r>
      <w:del w:id="2" w:author="Leon Peto" w:date="2023-08-04T15:34:00Z">
        <w:r w:rsidRPr="00633320" w:rsidDel="00B5090F">
          <w:rPr>
            <w:b/>
            <w:sz w:val="28"/>
            <w:szCs w:val="32"/>
          </w:rPr>
          <w:delText>)</w:delText>
        </w:r>
      </w:del>
      <w:ins w:id="3" w:author="Leon Peto" w:date="2023-08-04T15:34:00Z">
        <w:r w:rsidR="00B5090F">
          <w:rPr>
            <w:b/>
            <w:sz w:val="28"/>
            <w:szCs w:val="32"/>
          </w:rPr>
          <w:t xml:space="preserve"> TRIAL PROTOCOL</w:t>
        </w:r>
      </w:ins>
      <w:commentRangeEnd w:id="1"/>
      <w:ins w:id="4" w:author="Leon Peto" w:date="2023-08-18T13:25:00Z">
        <w:r w:rsidR="000F3AD6">
          <w:rPr>
            <w:rStyle w:val="CommentReference"/>
          </w:rPr>
          <w:commentReference w:id="1"/>
        </w:r>
      </w:ins>
    </w:p>
    <w:p w14:paraId="323B7D0F" w14:textId="77777777" w:rsidR="001D0B31" w:rsidRPr="00633320" w:rsidRDefault="001D0B31" w:rsidP="00F123A0"/>
    <w:p w14:paraId="090A706E" w14:textId="72C48283" w:rsidR="00881259" w:rsidRDefault="00881259" w:rsidP="00881259">
      <w:pPr>
        <w:tabs>
          <w:tab w:val="left" w:pos="3020"/>
        </w:tabs>
        <w:rPr>
          <w:ins w:id="6" w:author="Leon Peto" w:date="2023-08-24T09:43:00Z"/>
        </w:rPr>
      </w:pPr>
      <w:ins w:id="7" w:author="Leon Peto" w:date="2023-08-24T09:43:00Z">
        <w:r w:rsidRPr="00633320">
          <w:t xml:space="preserve">This protocol describes </w:t>
        </w:r>
        <w:r>
          <w:t xml:space="preserve">the RECOVERY Trial, </w:t>
        </w:r>
        <w:r w:rsidRPr="00633320">
          <w:t>a randomised trial among patients hospitalised for COVID-19</w:t>
        </w:r>
        <w:r>
          <w:t xml:space="preserve"> and/or influenza (its full title, </w:t>
        </w:r>
        <w:r w:rsidRPr="00EE0959">
          <w:rPr>
            <w:u w:val="single"/>
          </w:rPr>
          <w:t>R</w:t>
        </w:r>
        <w:r>
          <w:t xml:space="preserve">andomised </w:t>
        </w:r>
        <w:r w:rsidRPr="00EE0959">
          <w:rPr>
            <w:u w:val="single"/>
          </w:rPr>
          <w:t>E</w:t>
        </w:r>
        <w:r>
          <w:t xml:space="preserve">valuation of </w:t>
        </w:r>
        <w:r w:rsidRPr="00EE0959">
          <w:rPr>
            <w:u w:val="single"/>
          </w:rPr>
          <w:t>COV</w:t>
        </w:r>
        <w:r>
          <w:t>ID-19 Th</w:t>
        </w:r>
        <w:r w:rsidRPr="00405663">
          <w:rPr>
            <w:u w:val="single"/>
          </w:rPr>
          <w:t>ER</w:t>
        </w:r>
        <w:r>
          <w:t>ap</w:t>
        </w:r>
        <w:r w:rsidRPr="00405663">
          <w:rPr>
            <w:u w:val="single"/>
          </w:rPr>
          <w:t>Y</w:t>
        </w:r>
        <w:r>
          <w:t>, reflects its initial focus on COVID-19 alone when it opened in March 2020)</w:t>
        </w:r>
        <w:r w:rsidRPr="00633320">
          <w:t>.</w:t>
        </w:r>
      </w:ins>
    </w:p>
    <w:p w14:paraId="77CFDC3D" w14:textId="77777777" w:rsidR="00881259" w:rsidRDefault="00881259" w:rsidP="00881259">
      <w:pPr>
        <w:tabs>
          <w:tab w:val="left" w:pos="3020"/>
        </w:tabs>
        <w:rPr>
          <w:ins w:id="8" w:author="Leon Peto" w:date="2023-08-24T09:43:00Z"/>
        </w:rPr>
      </w:pPr>
    </w:p>
    <w:p w14:paraId="2F398703" w14:textId="3F84FA33" w:rsidR="00122CA0" w:rsidRPr="00633320" w:rsidDel="00881259" w:rsidRDefault="00122CA0" w:rsidP="00F123A0">
      <w:pPr>
        <w:rPr>
          <w:del w:id="9" w:author="Leon Peto" w:date="2023-08-24T09:43:00Z"/>
        </w:rPr>
      </w:pPr>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del w:id="10" w:author="Author">
        <w:r w:rsidR="00FB56E5" w:rsidDel="006B7E89">
          <w:delText xml:space="preserve">In addition, due to lack of community transmission due to COVID-19 control measures, a more severe influenza season is expected </w:delText>
        </w:r>
        <w:r w:rsidR="00FB1F0F" w:rsidDel="006B7E89">
          <w:delText>when these ease</w:delText>
        </w:r>
      </w:del>
      <w:ins w:id="11" w:author="Author">
        <w:r w:rsidR="003E4ECC">
          <w:t>S</w:t>
        </w:r>
        <w:r w:rsidR="00D435DE">
          <w:t>ince then</w:t>
        </w:r>
        <w:r w:rsidR="003E4ECC">
          <w:t>, progress</w:t>
        </w:r>
        <w:r w:rsidR="00D435DE">
          <w:t xml:space="preserve"> in </w:t>
        </w:r>
        <w:r w:rsidR="006B7E89">
          <w:t xml:space="preserve">COVID-19 </w:t>
        </w:r>
        <w:r w:rsidR="00D435DE">
          <w:t xml:space="preserve">treatment </w:t>
        </w:r>
        <w:r w:rsidR="006B7E89">
          <w:t xml:space="preserve">has highlighted the need for better evidence for </w:t>
        </w:r>
        <w:r w:rsidR="00D435DE">
          <w:t xml:space="preserve">the </w:t>
        </w:r>
        <w:r w:rsidR="006B7E89">
          <w:t>treatment of pneumonia</w:t>
        </w:r>
        <w:r w:rsidR="003E4ECC">
          <w:t xml:space="preserve"> caused by other pathogens</w:t>
        </w:r>
        <w:r w:rsidR="00D435DE">
          <w:t>,</w:t>
        </w:r>
        <w:r w:rsidR="000F79B5">
          <w:t xml:space="preserve"> </w:t>
        </w:r>
        <w:r w:rsidR="00D435DE">
          <w:t xml:space="preserve">such as </w:t>
        </w:r>
        <w:r w:rsidR="006B7E89">
          <w:t>influenza</w:t>
        </w:r>
        <w:r w:rsidR="000F79B5">
          <w:t xml:space="preserve">, for which therapies are </w:t>
        </w:r>
        <w:r w:rsidR="006B7E89">
          <w:t xml:space="preserve">widely </w:t>
        </w:r>
        <w:r w:rsidR="000F79B5">
          <w:t xml:space="preserve">used </w:t>
        </w:r>
        <w:r w:rsidR="006B7E89">
          <w:t>without good evidence of benefit or safety</w:t>
        </w:r>
      </w:ins>
      <w:r w:rsidR="00FB56E5">
        <w:t>.</w:t>
      </w:r>
    </w:p>
    <w:p w14:paraId="4ADB8445" w14:textId="77777777" w:rsidR="00612D84" w:rsidRDefault="00612D84" w:rsidP="00881259">
      <w:pPr>
        <w:rPr>
          <w:ins w:id="12" w:author="Leon Peto" w:date="2023-08-18T12:55:00Z"/>
        </w:rPr>
      </w:pPr>
    </w:p>
    <w:p w14:paraId="4CFD3A68" w14:textId="77777777" w:rsidR="00BE2A71" w:rsidRPr="00633320" w:rsidRDefault="00BE2A71" w:rsidP="005C5BA4">
      <w:pPr>
        <w:tabs>
          <w:tab w:val="left" w:pos="3020"/>
        </w:tabs>
      </w:pPr>
    </w:p>
    <w:p w14:paraId="49F2EC17" w14:textId="0A5C4252" w:rsidR="00633D2B" w:rsidRDefault="009329DF" w:rsidP="00633D2B">
      <w:r w:rsidRPr="00633320">
        <w:rPr>
          <w:b/>
        </w:rPr>
        <w:t>Eligibility and randomisation</w:t>
      </w:r>
      <w:r w:rsidR="00122CA0" w:rsidRPr="00633320">
        <w:rPr>
          <w:b/>
        </w:rPr>
        <w:t>:</w:t>
      </w:r>
      <w:del w:id="13" w:author="Leon Peto" w:date="2023-08-18T12:57:00Z">
        <w:r w:rsidR="00122CA0" w:rsidRPr="00633320" w:rsidDel="00612D84">
          <w:delText xml:space="preserve"> </w:delText>
        </w:r>
      </w:del>
      <w:del w:id="14" w:author="Leon Peto" w:date="2023-08-18T12:56:00Z">
        <w:r w:rsidR="00122CA0" w:rsidRPr="00633320" w:rsidDel="00612D84">
          <w:delText xml:space="preserve">This protocol describes a randomised trial among </w:delText>
        </w:r>
        <w:r w:rsidR="009E2E39" w:rsidRPr="00633320" w:rsidDel="00612D84">
          <w:delText xml:space="preserve">patients </w:delText>
        </w:r>
        <w:r w:rsidR="00122CA0" w:rsidRPr="00633320" w:rsidDel="00612D84">
          <w:delText>hospitalised for COVID-19</w:delText>
        </w:r>
        <w:r w:rsidR="00FB56E5" w:rsidDel="00612D84">
          <w:delText xml:space="preserve"> and/or influenza</w:delText>
        </w:r>
        <w:r w:rsidRPr="00633320" w:rsidDel="00612D84">
          <w:delText xml:space="preserve">. </w:delText>
        </w:r>
      </w:del>
      <w:del w:id="15" w:author="Author">
        <w:r w:rsidR="00FB56E5" w:rsidDel="00074C0E">
          <w:delText xml:space="preserve">(Treatments for influenza are only being assessed in the UK.) </w:delText>
        </w:r>
      </w:del>
      <w:ins w:id="16" w:author="Author">
        <w:r w:rsidR="00074C0E">
          <w:t xml:space="preserve"> </w:t>
        </w:r>
      </w:ins>
      <w:r w:rsidR="00FB56E5">
        <w:t>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r w:rsidR="00C50400" w:rsidRPr="00633320">
        <w:t xml:space="preserve">For patients for whom not all the trial arms are appropriate or at locations where not all are available, randomisation will be between fewer </w:t>
      </w:r>
      <w:del w:id="17" w:author="Author">
        <w:r w:rsidR="00C50400" w:rsidRPr="00633320" w:rsidDel="002D3646">
          <w:delText>arms</w:delText>
        </w:r>
      </w:del>
      <w:ins w:id="18" w:author="Author">
        <w:r w:rsidR="002D3646">
          <w:t>comparisons</w:t>
        </w:r>
      </w:ins>
      <w:del w:id="19" w:author="Author">
        <w:r w:rsidR="00C50400" w:rsidRPr="00633320" w:rsidDel="00453F98">
          <w:delText>.</w:delText>
        </w:r>
      </w:del>
      <w:r w:rsidR="00A81581">
        <w:t>.</w:t>
      </w:r>
    </w:p>
    <w:p w14:paraId="3251E92E" w14:textId="0D055CAD" w:rsidR="00A81581" w:rsidRPr="00C267AD" w:rsidRDefault="006B502B" w:rsidP="006B502B">
      <w:pPr>
        <w:autoSpaceDE/>
        <w:autoSpaceDN/>
        <w:adjustRightInd/>
        <w:contextualSpacing w:val="0"/>
        <w:jc w:val="center"/>
        <w:rPr>
          <w:ins w:id="20" w:author="Author"/>
          <w:b/>
          <w:sz w:val="22"/>
        </w:rPr>
      </w:pPr>
      <w:ins w:id="21" w:author="Leon Peto" w:date="2023-07-31T17:52:00Z">
        <w:r w:rsidRPr="00C267AD">
          <w:rPr>
            <w:b/>
            <w:sz w:val="22"/>
          </w:rPr>
          <w:t>Table 1: Current Comparisons</w:t>
        </w:r>
      </w:ins>
    </w:p>
    <w:tbl>
      <w:tblPr>
        <w:tblStyle w:val="TableGrid"/>
        <w:tblW w:w="9209" w:type="dxa"/>
        <w:tblLayout w:type="fixed"/>
        <w:tblLook w:val="04A0" w:firstRow="1" w:lastRow="0" w:firstColumn="1" w:lastColumn="0" w:noHBand="0" w:noVBand="1"/>
      </w:tblPr>
      <w:tblGrid>
        <w:gridCol w:w="2263"/>
        <w:gridCol w:w="3402"/>
        <w:gridCol w:w="3544"/>
      </w:tblGrid>
      <w:tr w:rsidR="00074C0E" w:rsidRPr="00FB50E8" w14:paraId="423573D1" w14:textId="77777777" w:rsidTr="00453F98">
        <w:trPr>
          <w:trHeight w:val="700"/>
          <w:ins w:id="22" w:author="Author"/>
        </w:trPr>
        <w:tc>
          <w:tcPr>
            <w:tcW w:w="2263" w:type="dxa"/>
            <w:tcBorders>
              <w:bottom w:val="single" w:sz="4" w:space="0" w:color="auto"/>
            </w:tcBorders>
          </w:tcPr>
          <w:p w14:paraId="168F99F2" w14:textId="77777777" w:rsidR="00074C0E" w:rsidRPr="00FB50E8" w:rsidRDefault="00074C0E" w:rsidP="00211443">
            <w:pPr>
              <w:autoSpaceDE/>
              <w:autoSpaceDN/>
              <w:adjustRightInd/>
              <w:contextualSpacing w:val="0"/>
              <w:jc w:val="left"/>
              <w:rPr>
                <w:ins w:id="23" w:author="Author"/>
                <w:b/>
                <w:sz w:val="22"/>
                <w:szCs w:val="22"/>
              </w:rPr>
            </w:pPr>
            <w:ins w:id="24" w:author="Author">
              <w:r w:rsidRPr="00FB50E8">
                <w:rPr>
                  <w:b/>
                  <w:sz w:val="22"/>
                  <w:szCs w:val="22"/>
                </w:rPr>
                <w:t>Condition</w:t>
              </w:r>
            </w:ins>
          </w:p>
          <w:p w14:paraId="1E118772" w14:textId="77777777" w:rsidR="00074C0E" w:rsidRPr="00FB50E8" w:rsidRDefault="00074C0E" w:rsidP="00211443">
            <w:pPr>
              <w:autoSpaceDE/>
              <w:autoSpaceDN/>
              <w:adjustRightInd/>
              <w:contextualSpacing w:val="0"/>
              <w:jc w:val="left"/>
              <w:rPr>
                <w:ins w:id="25" w:author="Author"/>
                <w:b/>
                <w:sz w:val="22"/>
                <w:szCs w:val="22"/>
              </w:rPr>
            </w:pPr>
          </w:p>
          <w:p w14:paraId="2185F28A" w14:textId="77777777" w:rsidR="00074C0E" w:rsidRPr="00FB50E8" w:rsidRDefault="00074C0E" w:rsidP="00211443">
            <w:pPr>
              <w:autoSpaceDE/>
              <w:autoSpaceDN/>
              <w:adjustRightInd/>
              <w:contextualSpacing w:val="0"/>
              <w:jc w:val="left"/>
              <w:rPr>
                <w:ins w:id="26" w:author="Author"/>
                <w:b/>
                <w:sz w:val="22"/>
                <w:szCs w:val="22"/>
              </w:rPr>
            </w:pPr>
          </w:p>
        </w:tc>
        <w:tc>
          <w:tcPr>
            <w:tcW w:w="3402" w:type="dxa"/>
          </w:tcPr>
          <w:p w14:paraId="2AB64E9B" w14:textId="77777777" w:rsidR="00074C0E" w:rsidRPr="00FB50E8" w:rsidRDefault="00074C0E" w:rsidP="00211443">
            <w:pPr>
              <w:autoSpaceDE/>
              <w:autoSpaceDN/>
              <w:adjustRightInd/>
              <w:contextualSpacing w:val="0"/>
              <w:jc w:val="left"/>
              <w:rPr>
                <w:ins w:id="27" w:author="Author"/>
                <w:b/>
                <w:sz w:val="22"/>
                <w:szCs w:val="22"/>
              </w:rPr>
            </w:pPr>
            <w:ins w:id="28" w:author="Author">
              <w:r w:rsidRPr="00FB50E8">
                <w:rPr>
                  <w:b/>
                  <w:sz w:val="22"/>
                  <w:szCs w:val="22"/>
                </w:rPr>
                <w:t>Randomised comparisons,</w:t>
              </w:r>
            </w:ins>
          </w:p>
          <w:p w14:paraId="2EF26C2C" w14:textId="77777777" w:rsidR="00074C0E" w:rsidRPr="00FB50E8" w:rsidRDefault="00074C0E" w:rsidP="00211443">
            <w:pPr>
              <w:autoSpaceDE/>
              <w:autoSpaceDN/>
              <w:adjustRightInd/>
              <w:contextualSpacing w:val="0"/>
              <w:jc w:val="left"/>
              <w:rPr>
                <w:ins w:id="29" w:author="Author"/>
                <w:b/>
                <w:sz w:val="22"/>
                <w:szCs w:val="22"/>
              </w:rPr>
            </w:pPr>
            <w:ins w:id="30" w:author="Author">
              <w:r w:rsidRPr="00FB50E8">
                <w:rPr>
                  <w:b/>
                  <w:sz w:val="22"/>
                  <w:szCs w:val="22"/>
                </w:rPr>
                <w:t>each vs. usual care alone</w:t>
              </w:r>
            </w:ins>
          </w:p>
        </w:tc>
        <w:tc>
          <w:tcPr>
            <w:tcW w:w="3544" w:type="dxa"/>
          </w:tcPr>
          <w:p w14:paraId="252CA1FD" w14:textId="5808ABD0" w:rsidR="00074C0E" w:rsidRPr="00FB50E8" w:rsidRDefault="00074C0E" w:rsidP="00312413">
            <w:pPr>
              <w:autoSpaceDE/>
              <w:autoSpaceDN/>
              <w:adjustRightInd/>
              <w:contextualSpacing w:val="0"/>
              <w:jc w:val="center"/>
              <w:rPr>
                <w:ins w:id="31" w:author="Author"/>
                <w:b/>
                <w:sz w:val="22"/>
                <w:szCs w:val="22"/>
              </w:rPr>
            </w:pPr>
            <w:ins w:id="32" w:author="Author">
              <w:r>
                <w:rPr>
                  <w:b/>
                  <w:sz w:val="22"/>
                  <w:szCs w:val="22"/>
                </w:rPr>
                <w:t>Eligibility</w:t>
              </w:r>
            </w:ins>
            <w:ins w:id="33" w:author="Leon Peto" w:date="2023-07-19T18:45:00Z">
              <w:r w:rsidR="00CB5EB1">
                <w:rPr>
                  <w:b/>
                  <w:sz w:val="22"/>
                  <w:szCs w:val="22"/>
                </w:rPr>
                <w:t xml:space="preserve"> criteria</w:t>
              </w:r>
            </w:ins>
            <w:ins w:id="34" w:author="Leon Peto" w:date="2023-07-19T19:05:00Z">
              <w:r w:rsidR="00E421A7">
                <w:rPr>
                  <w:b/>
                  <w:sz w:val="22"/>
                  <w:szCs w:val="22"/>
                </w:rPr>
                <w:t xml:space="preserve"> specific to comparison</w:t>
              </w:r>
            </w:ins>
          </w:p>
        </w:tc>
      </w:tr>
      <w:tr w:rsidR="00074C0E" w14:paraId="420157F0" w14:textId="77777777" w:rsidTr="00453F98">
        <w:trPr>
          <w:ins w:id="35" w:author="Author"/>
        </w:trPr>
        <w:tc>
          <w:tcPr>
            <w:tcW w:w="2263" w:type="dxa"/>
            <w:tcBorders>
              <w:top w:val="nil"/>
              <w:bottom w:val="nil"/>
            </w:tcBorders>
          </w:tcPr>
          <w:p w14:paraId="17A8F8B0" w14:textId="77777777" w:rsidR="00074C0E" w:rsidRPr="00F350A9" w:rsidRDefault="00074C0E" w:rsidP="00211443">
            <w:pPr>
              <w:autoSpaceDE/>
              <w:autoSpaceDN/>
              <w:adjustRightInd/>
              <w:contextualSpacing w:val="0"/>
              <w:jc w:val="left"/>
              <w:rPr>
                <w:ins w:id="36" w:author="Author"/>
                <w:sz w:val="22"/>
                <w:szCs w:val="22"/>
              </w:rPr>
            </w:pPr>
            <w:ins w:id="37" w:author="Author">
              <w:r>
                <w:rPr>
                  <w:sz w:val="22"/>
                  <w:szCs w:val="22"/>
                </w:rPr>
                <w:t>COVID-19</w:t>
              </w:r>
            </w:ins>
          </w:p>
        </w:tc>
        <w:tc>
          <w:tcPr>
            <w:tcW w:w="3402" w:type="dxa"/>
          </w:tcPr>
          <w:p w14:paraId="485930A8" w14:textId="77777777" w:rsidR="00074C0E" w:rsidRDefault="00074C0E" w:rsidP="00211443">
            <w:pPr>
              <w:autoSpaceDE/>
              <w:autoSpaceDN/>
              <w:adjustRightInd/>
              <w:contextualSpacing w:val="0"/>
              <w:jc w:val="left"/>
              <w:rPr>
                <w:ins w:id="38" w:author="Author"/>
                <w:sz w:val="22"/>
                <w:szCs w:val="22"/>
              </w:rPr>
            </w:pPr>
            <w:ins w:id="39" w:author="Author">
              <w:r>
                <w:rPr>
                  <w:sz w:val="22"/>
                  <w:szCs w:val="22"/>
                </w:rPr>
                <w:t>High-dose</w:t>
              </w:r>
            </w:ins>
          </w:p>
          <w:p w14:paraId="20AC8A21" w14:textId="77777777" w:rsidR="00074C0E" w:rsidRPr="00F350A9" w:rsidRDefault="00074C0E" w:rsidP="00211443">
            <w:pPr>
              <w:autoSpaceDE/>
              <w:autoSpaceDN/>
              <w:adjustRightInd/>
              <w:contextualSpacing w:val="0"/>
              <w:jc w:val="left"/>
              <w:rPr>
                <w:ins w:id="40" w:author="Author"/>
                <w:sz w:val="22"/>
                <w:szCs w:val="22"/>
              </w:rPr>
            </w:pPr>
            <w:ins w:id="41" w:author="Author">
              <w:r>
                <w:rPr>
                  <w:sz w:val="22"/>
                  <w:szCs w:val="22"/>
                </w:rPr>
                <w:t>corticosteroids</w:t>
              </w:r>
            </w:ins>
          </w:p>
        </w:tc>
        <w:tc>
          <w:tcPr>
            <w:tcW w:w="3544" w:type="dxa"/>
          </w:tcPr>
          <w:p w14:paraId="1111D2DE" w14:textId="778F142D" w:rsidR="00074C0E" w:rsidRPr="00453F98" w:rsidDel="00312413" w:rsidRDefault="00074C0E" w:rsidP="00211443">
            <w:pPr>
              <w:autoSpaceDE/>
              <w:autoSpaceDN/>
              <w:adjustRightInd/>
              <w:contextualSpacing w:val="0"/>
              <w:jc w:val="center"/>
              <w:rPr>
                <w:ins w:id="42" w:author="Author"/>
                <w:del w:id="43" w:author="Leon Peto" w:date="2023-07-19T17:32:00Z"/>
                <w:sz w:val="22"/>
                <w:szCs w:val="22"/>
              </w:rPr>
            </w:pPr>
            <w:ins w:id="44" w:author="Author">
              <w:del w:id="45" w:author="Leon Peto" w:date="2023-07-19T17:32:00Z">
                <w:r w:rsidRPr="00453F98" w:rsidDel="00312413">
                  <w:rPr>
                    <w:sz w:val="22"/>
                    <w:szCs w:val="22"/>
                  </w:rPr>
                  <w:delText>age ≥18 years</w:delText>
                </w:r>
              </w:del>
            </w:ins>
          </w:p>
          <w:p w14:paraId="47EE6BF4" w14:textId="4D0F2127" w:rsidR="00074C0E" w:rsidRDefault="00074C0E" w:rsidP="00453F98">
            <w:pPr>
              <w:autoSpaceDE/>
              <w:autoSpaceDN/>
              <w:adjustRightInd/>
              <w:contextualSpacing w:val="0"/>
              <w:jc w:val="center"/>
              <w:rPr>
                <w:ins w:id="46" w:author="Leon Peto" w:date="2023-07-19T17:32:00Z"/>
                <w:sz w:val="22"/>
                <w:szCs w:val="22"/>
              </w:rPr>
            </w:pPr>
            <w:ins w:id="47" w:author="Author">
              <w:r w:rsidRPr="00453F98">
                <w:rPr>
                  <w:sz w:val="22"/>
                  <w:szCs w:val="22"/>
                </w:rPr>
                <w:t>requiring ventilatory support</w:t>
              </w:r>
              <w:r w:rsidRPr="00453F98">
                <w:rPr>
                  <w:sz w:val="22"/>
                  <w:szCs w:val="22"/>
                  <w:vertAlign w:val="superscript"/>
                </w:rPr>
                <w:t>a</w:t>
              </w:r>
              <w:del w:id="48" w:author="Leon Peto" w:date="2023-07-19T17:35:00Z">
                <w:r w:rsidRPr="00453F98" w:rsidDel="00312413">
                  <w:rPr>
                    <w:sz w:val="22"/>
                    <w:szCs w:val="22"/>
                    <w:vertAlign w:val="superscript"/>
                  </w:rPr>
                  <w:delText>,b</w:delText>
                </w:r>
              </w:del>
            </w:ins>
            <w:ins w:id="49" w:author="Leon Peto" w:date="2023-07-19T17:32:00Z">
              <w:r w:rsidR="00312413">
                <w:rPr>
                  <w:sz w:val="22"/>
                  <w:szCs w:val="22"/>
                </w:rPr>
                <w:t>;</w:t>
              </w:r>
            </w:ins>
          </w:p>
          <w:p w14:paraId="73D34A10" w14:textId="3EF2D1BC" w:rsidR="00312413" w:rsidRPr="00312413" w:rsidRDefault="00312413" w:rsidP="00453F98">
            <w:pPr>
              <w:autoSpaceDE/>
              <w:autoSpaceDN/>
              <w:adjustRightInd/>
              <w:contextualSpacing w:val="0"/>
              <w:jc w:val="center"/>
              <w:rPr>
                <w:ins w:id="50" w:author="Author"/>
                <w:sz w:val="22"/>
                <w:szCs w:val="22"/>
              </w:rPr>
            </w:pPr>
            <w:ins w:id="51" w:author="Leon Peto" w:date="2023-07-19T17:33:00Z">
              <w:r>
                <w:rPr>
                  <w:sz w:val="22"/>
                  <w:szCs w:val="22"/>
                </w:rPr>
                <w:t>w</w:t>
              </w:r>
            </w:ins>
            <w:ins w:id="52" w:author="Leon Peto" w:date="2023-07-19T17:32:00Z">
              <w:r>
                <w:rPr>
                  <w:sz w:val="22"/>
                  <w:szCs w:val="22"/>
                </w:rPr>
                <w:t>ithout suspected or confirmed influenza infection</w:t>
              </w:r>
            </w:ins>
          </w:p>
        </w:tc>
      </w:tr>
      <w:tr w:rsidR="00074C0E" w14:paraId="5B37B443" w14:textId="77777777" w:rsidTr="000D2DED">
        <w:trPr>
          <w:trHeight w:val="141"/>
          <w:ins w:id="53" w:author="Author"/>
        </w:trPr>
        <w:tc>
          <w:tcPr>
            <w:tcW w:w="2263" w:type="dxa"/>
            <w:tcBorders>
              <w:top w:val="nil"/>
            </w:tcBorders>
          </w:tcPr>
          <w:p w14:paraId="4C95F465" w14:textId="17378076" w:rsidR="00074C0E" w:rsidRPr="00F350A9" w:rsidRDefault="00074C0E" w:rsidP="00211443">
            <w:pPr>
              <w:autoSpaceDE/>
              <w:autoSpaceDN/>
              <w:adjustRightInd/>
              <w:contextualSpacing w:val="0"/>
              <w:jc w:val="left"/>
              <w:rPr>
                <w:ins w:id="54" w:author="Author"/>
                <w:sz w:val="22"/>
                <w:szCs w:val="22"/>
              </w:rPr>
            </w:pPr>
          </w:p>
        </w:tc>
        <w:tc>
          <w:tcPr>
            <w:tcW w:w="3402" w:type="dxa"/>
          </w:tcPr>
          <w:p w14:paraId="2660A955" w14:textId="77777777" w:rsidR="00074C0E" w:rsidRDefault="00074C0E" w:rsidP="00211443">
            <w:pPr>
              <w:autoSpaceDE/>
              <w:autoSpaceDN/>
              <w:adjustRightInd/>
              <w:contextualSpacing w:val="0"/>
              <w:jc w:val="left"/>
              <w:rPr>
                <w:ins w:id="55" w:author="Author"/>
                <w:sz w:val="22"/>
                <w:szCs w:val="22"/>
              </w:rPr>
            </w:pPr>
            <w:ins w:id="56" w:author="Author">
              <w:r>
                <w:rPr>
                  <w:sz w:val="22"/>
                  <w:szCs w:val="22"/>
                </w:rPr>
                <w:t>Sotrovimab</w:t>
              </w:r>
            </w:ins>
          </w:p>
          <w:p w14:paraId="2FCDA1A8" w14:textId="02C04D43" w:rsidR="000D2DED" w:rsidRPr="00F350A9" w:rsidRDefault="000D2DED" w:rsidP="00211443">
            <w:pPr>
              <w:autoSpaceDE/>
              <w:autoSpaceDN/>
              <w:adjustRightInd/>
              <w:contextualSpacing w:val="0"/>
              <w:jc w:val="left"/>
              <w:rPr>
                <w:ins w:id="57" w:author="Author"/>
                <w:sz w:val="22"/>
                <w:szCs w:val="22"/>
              </w:rPr>
            </w:pPr>
          </w:p>
        </w:tc>
        <w:tc>
          <w:tcPr>
            <w:tcW w:w="3544" w:type="dxa"/>
          </w:tcPr>
          <w:p w14:paraId="11643405" w14:textId="227417B9" w:rsidR="00074C0E" w:rsidRPr="00806148" w:rsidRDefault="00074C0E" w:rsidP="00211443">
            <w:pPr>
              <w:autoSpaceDE/>
              <w:autoSpaceDN/>
              <w:adjustRightInd/>
              <w:contextualSpacing w:val="0"/>
              <w:jc w:val="center"/>
              <w:rPr>
                <w:ins w:id="58" w:author="Author"/>
                <w:sz w:val="22"/>
                <w:szCs w:val="22"/>
                <w:vertAlign w:val="superscript"/>
              </w:rPr>
            </w:pPr>
            <w:ins w:id="59" w:author="Author">
              <w:del w:id="60" w:author="Leon Peto" w:date="2023-07-19T17:33:00Z">
                <w:r w:rsidRPr="00453F98" w:rsidDel="00312413">
                  <w:rPr>
                    <w:sz w:val="22"/>
                    <w:szCs w:val="22"/>
                  </w:rPr>
                  <w:delText>age ≥12 years</w:delText>
                </w:r>
                <w:r w:rsidR="00806148" w:rsidDel="00312413">
                  <w:rPr>
                    <w:sz w:val="22"/>
                    <w:szCs w:val="22"/>
                    <w:vertAlign w:val="superscript"/>
                  </w:rPr>
                  <w:delText>c</w:delText>
                </w:r>
              </w:del>
            </w:ins>
          </w:p>
        </w:tc>
      </w:tr>
      <w:tr w:rsidR="00074C0E" w14:paraId="4639FA3D" w14:textId="77777777" w:rsidTr="00453F98">
        <w:trPr>
          <w:ins w:id="61" w:author="Author"/>
        </w:trPr>
        <w:tc>
          <w:tcPr>
            <w:tcW w:w="2263" w:type="dxa"/>
            <w:vMerge w:val="restart"/>
            <w:tcBorders>
              <w:top w:val="single" w:sz="4" w:space="0" w:color="auto"/>
            </w:tcBorders>
          </w:tcPr>
          <w:p w14:paraId="7EB357D8" w14:textId="77777777" w:rsidR="00074C0E" w:rsidRDefault="00074C0E" w:rsidP="00211443">
            <w:pPr>
              <w:autoSpaceDE/>
              <w:autoSpaceDN/>
              <w:adjustRightInd/>
              <w:contextualSpacing w:val="0"/>
              <w:jc w:val="left"/>
              <w:rPr>
                <w:ins w:id="62" w:author="Author"/>
                <w:sz w:val="22"/>
                <w:szCs w:val="22"/>
              </w:rPr>
            </w:pPr>
            <w:ins w:id="63" w:author="Author">
              <w:r>
                <w:rPr>
                  <w:sz w:val="22"/>
                  <w:szCs w:val="22"/>
                </w:rPr>
                <w:t>Influenza</w:t>
              </w:r>
            </w:ins>
          </w:p>
        </w:tc>
        <w:tc>
          <w:tcPr>
            <w:tcW w:w="3402" w:type="dxa"/>
          </w:tcPr>
          <w:p w14:paraId="682BD03D" w14:textId="77777777" w:rsidR="00074C0E" w:rsidRDefault="00074C0E" w:rsidP="00211443">
            <w:pPr>
              <w:autoSpaceDE/>
              <w:autoSpaceDN/>
              <w:adjustRightInd/>
              <w:contextualSpacing w:val="0"/>
              <w:jc w:val="left"/>
              <w:rPr>
                <w:ins w:id="64" w:author="Author"/>
                <w:sz w:val="22"/>
                <w:szCs w:val="22"/>
              </w:rPr>
            </w:pPr>
            <w:ins w:id="65" w:author="Author">
              <w:r w:rsidRPr="00F350A9">
                <w:rPr>
                  <w:sz w:val="22"/>
                  <w:szCs w:val="22"/>
                </w:rPr>
                <w:t>Balox</w:t>
              </w:r>
              <w:r>
                <w:rPr>
                  <w:sz w:val="22"/>
                  <w:szCs w:val="22"/>
                </w:rPr>
                <w:t>a</w:t>
              </w:r>
              <w:r w:rsidRPr="00F350A9">
                <w:rPr>
                  <w:sz w:val="22"/>
                  <w:szCs w:val="22"/>
                </w:rPr>
                <w:t>vir</w:t>
              </w:r>
            </w:ins>
          </w:p>
          <w:p w14:paraId="413DF267" w14:textId="4B2BBE2E" w:rsidR="000D2DED" w:rsidRDefault="000D2DED" w:rsidP="00211443">
            <w:pPr>
              <w:autoSpaceDE/>
              <w:autoSpaceDN/>
              <w:adjustRightInd/>
              <w:contextualSpacing w:val="0"/>
              <w:jc w:val="left"/>
              <w:rPr>
                <w:ins w:id="66" w:author="Author"/>
                <w:sz w:val="22"/>
                <w:szCs w:val="22"/>
              </w:rPr>
            </w:pPr>
          </w:p>
        </w:tc>
        <w:tc>
          <w:tcPr>
            <w:tcW w:w="3544" w:type="dxa"/>
          </w:tcPr>
          <w:p w14:paraId="2B7D3145" w14:textId="0A19E4C6" w:rsidR="00074C0E" w:rsidRPr="00453F98" w:rsidRDefault="00074C0E" w:rsidP="00211443">
            <w:pPr>
              <w:autoSpaceDE/>
              <w:autoSpaceDN/>
              <w:adjustRightInd/>
              <w:contextualSpacing w:val="0"/>
              <w:jc w:val="center"/>
              <w:rPr>
                <w:ins w:id="67" w:author="Author"/>
                <w:sz w:val="22"/>
                <w:szCs w:val="22"/>
              </w:rPr>
            </w:pPr>
            <w:ins w:id="68" w:author="Author">
              <w:del w:id="69" w:author="Leon Peto" w:date="2023-07-19T17:33:00Z">
                <w:r w:rsidRPr="00453F98" w:rsidDel="00312413">
                  <w:rPr>
                    <w:sz w:val="22"/>
                    <w:szCs w:val="22"/>
                  </w:rPr>
                  <w:delText>age ≥12 years</w:delText>
                </w:r>
              </w:del>
            </w:ins>
          </w:p>
        </w:tc>
      </w:tr>
      <w:tr w:rsidR="00074C0E" w14:paraId="3B61A672" w14:textId="77777777" w:rsidTr="00453F98">
        <w:trPr>
          <w:ins w:id="70" w:author="Author"/>
        </w:trPr>
        <w:tc>
          <w:tcPr>
            <w:tcW w:w="2263" w:type="dxa"/>
            <w:vMerge/>
          </w:tcPr>
          <w:p w14:paraId="3941CF07" w14:textId="77777777" w:rsidR="00074C0E" w:rsidRDefault="00074C0E" w:rsidP="00211443">
            <w:pPr>
              <w:autoSpaceDE/>
              <w:autoSpaceDN/>
              <w:adjustRightInd/>
              <w:contextualSpacing w:val="0"/>
              <w:jc w:val="left"/>
              <w:rPr>
                <w:ins w:id="71" w:author="Author"/>
                <w:sz w:val="22"/>
                <w:szCs w:val="22"/>
              </w:rPr>
            </w:pPr>
          </w:p>
        </w:tc>
        <w:tc>
          <w:tcPr>
            <w:tcW w:w="3402" w:type="dxa"/>
          </w:tcPr>
          <w:p w14:paraId="1EEB9D5D" w14:textId="77777777" w:rsidR="00074C0E" w:rsidRDefault="00074C0E" w:rsidP="00211443">
            <w:pPr>
              <w:autoSpaceDE/>
              <w:autoSpaceDN/>
              <w:adjustRightInd/>
              <w:contextualSpacing w:val="0"/>
              <w:jc w:val="left"/>
              <w:rPr>
                <w:ins w:id="72" w:author="Author"/>
                <w:sz w:val="22"/>
                <w:szCs w:val="22"/>
              </w:rPr>
            </w:pPr>
            <w:ins w:id="73" w:author="Author">
              <w:r w:rsidRPr="00F350A9">
                <w:rPr>
                  <w:sz w:val="22"/>
                  <w:szCs w:val="22"/>
                </w:rPr>
                <w:t>Oseltamivir</w:t>
              </w:r>
            </w:ins>
          </w:p>
          <w:p w14:paraId="2CB01A5C" w14:textId="27CA820B" w:rsidR="000D2DED" w:rsidRDefault="000D2DED" w:rsidP="00211443">
            <w:pPr>
              <w:autoSpaceDE/>
              <w:autoSpaceDN/>
              <w:adjustRightInd/>
              <w:contextualSpacing w:val="0"/>
              <w:jc w:val="left"/>
              <w:rPr>
                <w:ins w:id="74" w:author="Author"/>
                <w:sz w:val="22"/>
                <w:szCs w:val="22"/>
              </w:rPr>
            </w:pPr>
          </w:p>
        </w:tc>
        <w:tc>
          <w:tcPr>
            <w:tcW w:w="3544" w:type="dxa"/>
          </w:tcPr>
          <w:p w14:paraId="62873565" w14:textId="1D5C2E8E" w:rsidR="00074C0E" w:rsidRPr="00453F98" w:rsidRDefault="00074C0E" w:rsidP="00453F98">
            <w:pPr>
              <w:autoSpaceDE/>
              <w:autoSpaceDN/>
              <w:adjustRightInd/>
              <w:contextualSpacing w:val="0"/>
              <w:jc w:val="center"/>
              <w:rPr>
                <w:ins w:id="75" w:author="Author"/>
                <w:sz w:val="22"/>
                <w:szCs w:val="22"/>
              </w:rPr>
            </w:pPr>
            <w:ins w:id="76" w:author="Author">
              <w:del w:id="77" w:author="Leon Peto" w:date="2023-07-19T17:33:00Z">
                <w:r w:rsidRPr="00453F98" w:rsidDel="00312413">
                  <w:rPr>
                    <w:sz w:val="22"/>
                    <w:szCs w:val="22"/>
                  </w:rPr>
                  <w:delText>any age</w:delText>
                </w:r>
              </w:del>
            </w:ins>
          </w:p>
        </w:tc>
      </w:tr>
      <w:tr w:rsidR="00074C0E" w14:paraId="437F2381" w14:textId="77777777" w:rsidTr="00453F98">
        <w:trPr>
          <w:ins w:id="78" w:author="Author"/>
        </w:trPr>
        <w:tc>
          <w:tcPr>
            <w:tcW w:w="2263" w:type="dxa"/>
            <w:vMerge/>
            <w:tcBorders>
              <w:bottom w:val="single" w:sz="4" w:space="0" w:color="auto"/>
            </w:tcBorders>
          </w:tcPr>
          <w:p w14:paraId="2C3B44F9" w14:textId="77777777" w:rsidR="00074C0E" w:rsidRDefault="00074C0E" w:rsidP="00211443">
            <w:pPr>
              <w:autoSpaceDE/>
              <w:autoSpaceDN/>
              <w:adjustRightInd/>
              <w:contextualSpacing w:val="0"/>
              <w:jc w:val="left"/>
              <w:rPr>
                <w:ins w:id="79" w:author="Author"/>
                <w:sz w:val="22"/>
                <w:szCs w:val="22"/>
              </w:rPr>
            </w:pPr>
          </w:p>
        </w:tc>
        <w:tc>
          <w:tcPr>
            <w:tcW w:w="3402" w:type="dxa"/>
          </w:tcPr>
          <w:p w14:paraId="78D1CAF6" w14:textId="77777777" w:rsidR="00074C0E" w:rsidRDefault="00074C0E" w:rsidP="00211443">
            <w:pPr>
              <w:autoSpaceDE/>
              <w:autoSpaceDN/>
              <w:adjustRightInd/>
              <w:contextualSpacing w:val="0"/>
              <w:jc w:val="left"/>
              <w:rPr>
                <w:ins w:id="80" w:author="Author"/>
                <w:sz w:val="22"/>
                <w:szCs w:val="22"/>
              </w:rPr>
            </w:pPr>
            <w:ins w:id="81" w:author="Author">
              <w:r w:rsidRPr="00F350A9">
                <w:rPr>
                  <w:sz w:val="22"/>
                  <w:szCs w:val="22"/>
                </w:rPr>
                <w:t>Low-dose</w:t>
              </w:r>
            </w:ins>
          </w:p>
          <w:p w14:paraId="23643CA6" w14:textId="77777777" w:rsidR="00074C0E" w:rsidRDefault="00074C0E" w:rsidP="00211443">
            <w:pPr>
              <w:autoSpaceDE/>
              <w:autoSpaceDN/>
              <w:adjustRightInd/>
              <w:contextualSpacing w:val="0"/>
              <w:jc w:val="left"/>
              <w:rPr>
                <w:ins w:id="82" w:author="Author"/>
                <w:sz w:val="22"/>
                <w:szCs w:val="22"/>
              </w:rPr>
            </w:pPr>
            <w:ins w:id="83" w:author="Author">
              <w:r>
                <w:rPr>
                  <w:sz w:val="22"/>
                  <w:szCs w:val="22"/>
                </w:rPr>
                <w:t>corticosteroids</w:t>
              </w:r>
            </w:ins>
          </w:p>
        </w:tc>
        <w:tc>
          <w:tcPr>
            <w:tcW w:w="3544" w:type="dxa"/>
          </w:tcPr>
          <w:p w14:paraId="1DAD1EC6" w14:textId="735B93AC" w:rsidR="00074C0E" w:rsidRPr="00312413" w:rsidRDefault="00074C0E" w:rsidP="00806148">
            <w:pPr>
              <w:autoSpaceDE/>
              <w:autoSpaceDN/>
              <w:adjustRightInd/>
              <w:contextualSpacing w:val="0"/>
              <w:jc w:val="center"/>
              <w:rPr>
                <w:ins w:id="84" w:author="Author"/>
                <w:sz w:val="22"/>
                <w:szCs w:val="22"/>
              </w:rPr>
            </w:pPr>
            <w:ins w:id="85" w:author="Author">
              <w:del w:id="86" w:author="Leon Peto" w:date="2023-07-19T17:33:00Z">
                <w:r w:rsidRPr="00453F98" w:rsidDel="00312413">
                  <w:rPr>
                    <w:sz w:val="22"/>
                    <w:szCs w:val="22"/>
                  </w:rPr>
                  <w:delText xml:space="preserve">any age with </w:delText>
                </w:r>
              </w:del>
              <w:r w:rsidRPr="00453F98">
                <w:rPr>
                  <w:sz w:val="22"/>
                  <w:szCs w:val="22"/>
                </w:rPr>
                <w:t>hypoxia</w:t>
              </w:r>
              <w:del w:id="87" w:author="Author">
                <w:r w:rsidRPr="00453F98" w:rsidDel="00806148">
                  <w:rPr>
                    <w:sz w:val="22"/>
                    <w:szCs w:val="22"/>
                    <w:vertAlign w:val="superscript"/>
                  </w:rPr>
                  <w:delText>c</w:delText>
                </w:r>
              </w:del>
              <w:del w:id="88" w:author="Leon Peto" w:date="2023-07-19T17:34:00Z">
                <w:r w:rsidR="00806148" w:rsidDel="00312413">
                  <w:rPr>
                    <w:sz w:val="22"/>
                    <w:szCs w:val="22"/>
                    <w:vertAlign w:val="superscript"/>
                  </w:rPr>
                  <w:delText>d</w:delText>
                </w:r>
              </w:del>
            </w:ins>
            <w:ins w:id="89" w:author="Leon Peto" w:date="2023-07-19T17:38:00Z">
              <w:r w:rsidR="00312413">
                <w:rPr>
                  <w:sz w:val="22"/>
                  <w:szCs w:val="22"/>
                </w:rPr>
                <w:t>; without suspected or confirmed SARS-CoV-2 infection</w:t>
              </w:r>
            </w:ins>
          </w:p>
        </w:tc>
      </w:tr>
      <w:tr w:rsidR="00074C0E" w14:paraId="369CFC89" w14:textId="77777777" w:rsidTr="00453F98">
        <w:trPr>
          <w:ins w:id="90" w:author="Author"/>
        </w:trPr>
        <w:tc>
          <w:tcPr>
            <w:tcW w:w="9209" w:type="dxa"/>
            <w:gridSpan w:val="3"/>
            <w:tcBorders>
              <w:top w:val="nil"/>
              <w:bottom w:val="single" w:sz="4" w:space="0" w:color="auto"/>
            </w:tcBorders>
          </w:tcPr>
          <w:p w14:paraId="01E483B2" w14:textId="3C95F355" w:rsidR="00074C0E" w:rsidRPr="00074C0E" w:rsidRDefault="00074C0E" w:rsidP="00312413">
            <w:pPr>
              <w:autoSpaceDE/>
              <w:autoSpaceDN/>
              <w:adjustRightInd/>
              <w:contextualSpacing w:val="0"/>
              <w:jc w:val="left"/>
              <w:rPr>
                <w:ins w:id="91" w:author="Author"/>
                <w:sz w:val="22"/>
                <w:szCs w:val="22"/>
              </w:rPr>
            </w:pPr>
            <w:ins w:id="92" w:author="Author">
              <w:r>
                <w:rPr>
                  <w:sz w:val="20"/>
                  <w:vertAlign w:val="superscript"/>
                </w:rPr>
                <w:t>a</w:t>
              </w:r>
              <w:del w:id="93" w:author="Leon Peto" w:date="2023-07-19T17:34:00Z">
                <w:r w:rsidDel="00312413">
                  <w:rPr>
                    <w:sz w:val="20"/>
                  </w:rPr>
                  <w:delText xml:space="preserve"> </w:delText>
                </w:r>
              </w:del>
              <w:del w:id="94" w:author="Leon Peto" w:date="2023-07-19T16:57:00Z">
                <w:r w:rsidDel="00ED0FA8">
                  <w:rPr>
                    <w:sz w:val="20"/>
                  </w:rPr>
                  <w:delText>without suspected or confirmed influenza infection</w:delText>
                </w:r>
              </w:del>
              <w:del w:id="95" w:author="Leon Peto" w:date="2023-07-19T17:37:00Z">
                <w:r w:rsidDel="00312413">
                  <w:rPr>
                    <w:sz w:val="20"/>
                  </w:rPr>
                  <w:delText xml:space="preserve">; </w:delText>
                </w:r>
                <w:r w:rsidDel="00312413">
                  <w:rPr>
                    <w:sz w:val="20"/>
                    <w:vertAlign w:val="superscript"/>
                  </w:rPr>
                  <w:delText>b</w:delText>
                </w:r>
              </w:del>
              <w:r>
                <w:rPr>
                  <w:sz w:val="20"/>
                  <w:vertAlign w:val="superscript"/>
                </w:rPr>
                <w:t xml:space="preserve"> </w:t>
              </w:r>
              <w:r>
                <w:rPr>
                  <w:sz w:val="20"/>
                </w:rPr>
                <w:t>non-invasive ventilation</w:t>
              </w:r>
              <w:r w:rsidR="000D2DED">
                <w:rPr>
                  <w:sz w:val="20"/>
                </w:rPr>
                <w:t xml:space="preserve"> (including high-flow nasal oxygen)</w:t>
              </w:r>
              <w:r>
                <w:rPr>
                  <w:sz w:val="20"/>
                </w:rPr>
                <w:t>, invasive mechanical ventilation or extra-corporeal membranous oxygenation (ECMO)</w:t>
              </w:r>
              <w:del w:id="96" w:author="Leon Peto" w:date="2023-07-19T19:06:00Z">
                <w:r w:rsidDel="00C43D61">
                  <w:rPr>
                    <w:sz w:val="20"/>
                  </w:rPr>
                  <w:delText xml:space="preserve">; </w:delText>
                </w:r>
              </w:del>
              <w:del w:id="97" w:author="Leon Peto" w:date="2023-07-19T17:38:00Z">
                <w:r w:rsidR="00806148" w:rsidRPr="00806148" w:rsidDel="00312413">
                  <w:rPr>
                    <w:sz w:val="20"/>
                    <w:vertAlign w:val="superscript"/>
                  </w:rPr>
                  <w:delText>c</w:delText>
                </w:r>
                <w:r w:rsidR="00806148" w:rsidDel="00312413">
                  <w:rPr>
                    <w:sz w:val="20"/>
                  </w:rPr>
                  <w:delText xml:space="preserve"> UK only; </w:delText>
                </w:r>
                <w:r w:rsidDel="00312413">
                  <w:rPr>
                    <w:sz w:val="20"/>
                    <w:vertAlign w:val="superscript"/>
                  </w:rPr>
                  <w:delText>c</w:delText>
                </w:r>
                <w:r w:rsidR="00806148" w:rsidDel="00312413">
                  <w:rPr>
                    <w:sz w:val="20"/>
                    <w:vertAlign w:val="superscript"/>
                  </w:rPr>
                  <w:delText>d</w:delText>
                </w:r>
                <w:r w:rsidDel="00312413">
                  <w:rPr>
                    <w:sz w:val="20"/>
                    <w:vertAlign w:val="superscript"/>
                  </w:rPr>
                  <w:delText xml:space="preserve"> </w:delText>
                </w:r>
                <w:r w:rsidRPr="00F97107" w:rsidDel="00312413">
                  <w:rPr>
                    <w:sz w:val="20"/>
                  </w:rPr>
                  <w:delText>without</w:delText>
                </w:r>
                <w:r w:rsidDel="00312413">
                  <w:rPr>
                    <w:sz w:val="20"/>
                  </w:rPr>
                  <w:delText xml:space="preserve"> suspected or</w:delText>
                </w:r>
                <w:r w:rsidR="003C7D63" w:rsidDel="00312413">
                  <w:rPr>
                    <w:sz w:val="20"/>
                  </w:rPr>
                  <w:delText xml:space="preserve"> confirmed SARS-CoV-2 infection. </w:delText>
                </w:r>
                <w:r w:rsidDel="00312413">
                  <w:rPr>
                    <w:sz w:val="20"/>
                  </w:rPr>
                  <w:delText xml:space="preserve">Information on completed arms is available in Section 7. </w:delText>
                </w:r>
              </w:del>
            </w:ins>
          </w:p>
        </w:tc>
      </w:tr>
    </w:tbl>
    <w:p w14:paraId="51CAB9B4" w14:textId="2B0DC5A8" w:rsidR="00074C0E" w:rsidRPr="00881259" w:rsidRDefault="00A358A3" w:rsidP="005D21B4">
      <w:pPr>
        <w:autoSpaceDE/>
        <w:autoSpaceDN/>
        <w:adjustRightInd/>
        <w:contextualSpacing w:val="0"/>
        <w:jc w:val="center"/>
        <w:rPr>
          <w:b/>
          <w:sz w:val="22"/>
        </w:rPr>
      </w:pPr>
      <w:ins w:id="98" w:author="Leon Peto" w:date="2023-08-18T13:07:00Z">
        <w:r>
          <w:rPr>
            <w:b/>
            <w:sz w:val="22"/>
          </w:rPr>
          <w:t xml:space="preserve">See </w:t>
        </w:r>
        <w:r w:rsidRPr="002E4955">
          <w:rPr>
            <w:b/>
            <w:sz w:val="22"/>
          </w:rPr>
          <w:t xml:space="preserve">Appendix 6 </w:t>
        </w:r>
        <w:r>
          <w:rPr>
            <w:b/>
            <w:sz w:val="22"/>
          </w:rPr>
          <w:t>for</w:t>
        </w:r>
        <w:r w:rsidRPr="002E4955">
          <w:rPr>
            <w:b/>
            <w:sz w:val="22"/>
          </w:rPr>
          <w:t xml:space="preserve"> details</w:t>
        </w:r>
        <w:r>
          <w:rPr>
            <w:b/>
            <w:sz w:val="22"/>
          </w:rPr>
          <w:t xml:space="preserve"> of the active comparisons in each participating country, and for</w:t>
        </w:r>
        <w:r w:rsidRPr="002E4955">
          <w:rPr>
            <w:b/>
            <w:sz w:val="22"/>
          </w:rPr>
          <w:t xml:space="preserve"> </w:t>
        </w:r>
        <w:r>
          <w:rPr>
            <w:b/>
            <w:sz w:val="22"/>
          </w:rPr>
          <w:t xml:space="preserve">region-specific information including age, </w:t>
        </w:r>
        <w:r w:rsidRPr="002E4955">
          <w:rPr>
            <w:b/>
            <w:sz w:val="22"/>
          </w:rPr>
          <w:t>pregnancy</w:t>
        </w:r>
        <w:r>
          <w:rPr>
            <w:b/>
            <w:sz w:val="22"/>
          </w:rPr>
          <w:t xml:space="preserve"> and breastfeeding restrictions</w:t>
        </w:r>
        <w:r w:rsidRPr="002E4955">
          <w:rPr>
            <w:b/>
            <w:sz w:val="22"/>
          </w:rPr>
          <w:t>. Information on completed comparisons is in Section 7.</w:t>
        </w:r>
      </w:ins>
    </w:p>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rsidDel="00211443" w14:paraId="084DC271" w14:textId="6FAE8A92" w:rsidTr="00000E5E">
        <w:trPr>
          <w:del w:id="99" w:author="Author"/>
        </w:trPr>
        <w:tc>
          <w:tcPr>
            <w:tcW w:w="1349" w:type="dxa"/>
            <w:tcBorders>
              <w:bottom w:val="single" w:sz="4" w:space="0" w:color="auto"/>
            </w:tcBorders>
          </w:tcPr>
          <w:p w14:paraId="34249B6D" w14:textId="7FBEFF00" w:rsidR="00000E5E" w:rsidRPr="00FB50E8" w:rsidDel="00211443" w:rsidRDefault="00000E5E" w:rsidP="00A81581">
            <w:pPr>
              <w:autoSpaceDE/>
              <w:autoSpaceDN/>
              <w:adjustRightInd/>
              <w:contextualSpacing w:val="0"/>
              <w:jc w:val="left"/>
              <w:rPr>
                <w:del w:id="100" w:author="Author"/>
                <w:b/>
                <w:sz w:val="22"/>
                <w:szCs w:val="22"/>
              </w:rPr>
            </w:pPr>
            <w:del w:id="101" w:author="Author">
              <w:r w:rsidRPr="00FB50E8" w:rsidDel="00211443">
                <w:rPr>
                  <w:b/>
                  <w:sz w:val="22"/>
                  <w:szCs w:val="22"/>
                </w:rPr>
                <w:delText>Condition</w:delText>
              </w:r>
            </w:del>
          </w:p>
          <w:p w14:paraId="7B6B754B" w14:textId="5D498FCB" w:rsidR="00000E5E" w:rsidRPr="00FB50E8" w:rsidDel="00211443" w:rsidRDefault="00000E5E" w:rsidP="00A81581">
            <w:pPr>
              <w:autoSpaceDE/>
              <w:autoSpaceDN/>
              <w:adjustRightInd/>
              <w:contextualSpacing w:val="0"/>
              <w:jc w:val="left"/>
              <w:rPr>
                <w:del w:id="102" w:author="Author"/>
                <w:b/>
                <w:sz w:val="22"/>
                <w:szCs w:val="22"/>
              </w:rPr>
            </w:pPr>
          </w:p>
          <w:p w14:paraId="647FB023" w14:textId="6A1E550E" w:rsidR="00000E5E" w:rsidRPr="00FB50E8" w:rsidDel="00211443" w:rsidRDefault="00000E5E" w:rsidP="00A81581">
            <w:pPr>
              <w:autoSpaceDE/>
              <w:autoSpaceDN/>
              <w:adjustRightInd/>
              <w:contextualSpacing w:val="0"/>
              <w:jc w:val="left"/>
              <w:rPr>
                <w:del w:id="103" w:author="Author"/>
                <w:b/>
                <w:sz w:val="22"/>
                <w:szCs w:val="22"/>
              </w:rPr>
            </w:pPr>
          </w:p>
        </w:tc>
        <w:tc>
          <w:tcPr>
            <w:tcW w:w="3151" w:type="dxa"/>
          </w:tcPr>
          <w:p w14:paraId="11950C27" w14:textId="4DC4E719" w:rsidR="00000E5E" w:rsidRPr="00FB50E8" w:rsidDel="00211443" w:rsidRDefault="00000E5E" w:rsidP="00A81581">
            <w:pPr>
              <w:autoSpaceDE/>
              <w:autoSpaceDN/>
              <w:adjustRightInd/>
              <w:contextualSpacing w:val="0"/>
              <w:jc w:val="left"/>
              <w:rPr>
                <w:del w:id="104" w:author="Author"/>
                <w:b/>
                <w:sz w:val="22"/>
                <w:szCs w:val="22"/>
              </w:rPr>
            </w:pPr>
            <w:del w:id="105" w:author="Author">
              <w:r w:rsidRPr="00FB50E8" w:rsidDel="00211443">
                <w:rPr>
                  <w:b/>
                  <w:sz w:val="22"/>
                  <w:szCs w:val="22"/>
                </w:rPr>
                <w:delText>Randomised comparisons,</w:delText>
              </w:r>
            </w:del>
          </w:p>
          <w:p w14:paraId="1DFFFB0D" w14:textId="30448B61" w:rsidR="00000E5E" w:rsidRPr="00FB50E8" w:rsidDel="00211443" w:rsidRDefault="00000E5E" w:rsidP="00A81581">
            <w:pPr>
              <w:autoSpaceDE/>
              <w:autoSpaceDN/>
              <w:adjustRightInd/>
              <w:contextualSpacing w:val="0"/>
              <w:jc w:val="left"/>
              <w:rPr>
                <w:del w:id="106" w:author="Author"/>
                <w:b/>
                <w:sz w:val="22"/>
                <w:szCs w:val="22"/>
              </w:rPr>
            </w:pPr>
            <w:del w:id="107" w:author="Author">
              <w:r w:rsidRPr="00FB50E8" w:rsidDel="00211443">
                <w:rPr>
                  <w:b/>
                  <w:sz w:val="22"/>
                  <w:szCs w:val="22"/>
                </w:rPr>
                <w:delText>each vs. usual care alone</w:delText>
              </w:r>
            </w:del>
          </w:p>
        </w:tc>
        <w:tc>
          <w:tcPr>
            <w:tcW w:w="1871" w:type="dxa"/>
          </w:tcPr>
          <w:p w14:paraId="004EF51F" w14:textId="377BA997" w:rsidR="00000E5E" w:rsidRPr="00FB50E8" w:rsidDel="00211443" w:rsidRDefault="00000E5E" w:rsidP="00A81581">
            <w:pPr>
              <w:autoSpaceDE/>
              <w:autoSpaceDN/>
              <w:adjustRightInd/>
              <w:contextualSpacing w:val="0"/>
              <w:jc w:val="center"/>
              <w:rPr>
                <w:del w:id="108" w:author="Author"/>
                <w:b/>
                <w:sz w:val="22"/>
                <w:szCs w:val="22"/>
              </w:rPr>
            </w:pPr>
            <w:del w:id="109" w:author="Author">
              <w:r w:rsidRPr="00FB50E8" w:rsidDel="00211443">
                <w:rPr>
                  <w:b/>
                  <w:sz w:val="22"/>
                  <w:szCs w:val="22"/>
                </w:rPr>
                <w:delText>UK</w:delText>
              </w:r>
            </w:del>
          </w:p>
        </w:tc>
        <w:tc>
          <w:tcPr>
            <w:tcW w:w="1988" w:type="dxa"/>
          </w:tcPr>
          <w:p w14:paraId="5859CE57" w14:textId="2AD605F0" w:rsidR="00000E5E" w:rsidRPr="00FB50E8" w:rsidDel="00211443" w:rsidRDefault="00000E5E" w:rsidP="00A81581">
            <w:pPr>
              <w:autoSpaceDE/>
              <w:autoSpaceDN/>
              <w:adjustRightInd/>
              <w:contextualSpacing w:val="0"/>
              <w:jc w:val="center"/>
              <w:rPr>
                <w:del w:id="110" w:author="Author"/>
                <w:b/>
                <w:sz w:val="22"/>
                <w:szCs w:val="22"/>
              </w:rPr>
            </w:pPr>
            <w:del w:id="111" w:author="Author">
              <w:r w:rsidRPr="00FB50E8" w:rsidDel="00211443">
                <w:rPr>
                  <w:b/>
                  <w:sz w:val="22"/>
                  <w:szCs w:val="22"/>
                </w:rPr>
                <w:delText>Other countries</w:delText>
              </w:r>
            </w:del>
          </w:p>
        </w:tc>
      </w:tr>
      <w:tr w:rsidR="00A42897" w:rsidDel="00211443" w14:paraId="438C9789" w14:textId="7BEB0DB6" w:rsidTr="00000E5E">
        <w:trPr>
          <w:del w:id="112" w:author="Author"/>
        </w:trPr>
        <w:tc>
          <w:tcPr>
            <w:tcW w:w="1349" w:type="dxa"/>
            <w:tcBorders>
              <w:top w:val="nil"/>
              <w:bottom w:val="nil"/>
            </w:tcBorders>
          </w:tcPr>
          <w:p w14:paraId="273C41C3" w14:textId="25B277AB" w:rsidR="00A42897" w:rsidRPr="00F350A9" w:rsidDel="00211443" w:rsidRDefault="00A42897" w:rsidP="00A42897">
            <w:pPr>
              <w:autoSpaceDE/>
              <w:autoSpaceDN/>
              <w:adjustRightInd/>
              <w:contextualSpacing w:val="0"/>
              <w:jc w:val="left"/>
              <w:rPr>
                <w:del w:id="113" w:author="Author"/>
                <w:sz w:val="22"/>
                <w:szCs w:val="22"/>
              </w:rPr>
            </w:pPr>
            <w:del w:id="114" w:author="Author">
              <w:r w:rsidDel="00211443">
                <w:rPr>
                  <w:sz w:val="22"/>
                  <w:szCs w:val="22"/>
                </w:rPr>
                <w:delText>COVID-19</w:delText>
              </w:r>
            </w:del>
          </w:p>
        </w:tc>
        <w:tc>
          <w:tcPr>
            <w:tcW w:w="3151" w:type="dxa"/>
          </w:tcPr>
          <w:p w14:paraId="60AD0853" w14:textId="51167ECF" w:rsidR="00A42897" w:rsidDel="00211443" w:rsidRDefault="00A42897" w:rsidP="00A42897">
            <w:pPr>
              <w:autoSpaceDE/>
              <w:autoSpaceDN/>
              <w:adjustRightInd/>
              <w:contextualSpacing w:val="0"/>
              <w:jc w:val="left"/>
              <w:rPr>
                <w:del w:id="115" w:author="Author"/>
                <w:sz w:val="22"/>
                <w:szCs w:val="22"/>
              </w:rPr>
            </w:pPr>
            <w:del w:id="116" w:author="Author">
              <w:r w:rsidDel="00211443">
                <w:rPr>
                  <w:sz w:val="22"/>
                  <w:szCs w:val="22"/>
                </w:rPr>
                <w:delText>High-dose</w:delText>
              </w:r>
            </w:del>
          </w:p>
          <w:p w14:paraId="4DB38C50" w14:textId="436B71F4" w:rsidR="00A42897" w:rsidRPr="00F350A9" w:rsidDel="00211443" w:rsidRDefault="00A42897" w:rsidP="00A42897">
            <w:pPr>
              <w:autoSpaceDE/>
              <w:autoSpaceDN/>
              <w:adjustRightInd/>
              <w:contextualSpacing w:val="0"/>
              <w:jc w:val="left"/>
              <w:rPr>
                <w:del w:id="117" w:author="Author"/>
                <w:sz w:val="22"/>
                <w:szCs w:val="22"/>
              </w:rPr>
            </w:pPr>
            <w:del w:id="118" w:author="Author">
              <w:r w:rsidDel="00211443">
                <w:rPr>
                  <w:sz w:val="22"/>
                  <w:szCs w:val="22"/>
                </w:rPr>
                <w:delText>corticosteroids</w:delText>
              </w:r>
            </w:del>
          </w:p>
        </w:tc>
        <w:tc>
          <w:tcPr>
            <w:tcW w:w="1871" w:type="dxa"/>
          </w:tcPr>
          <w:p w14:paraId="54184224" w14:textId="62835C42" w:rsidR="00A42897" w:rsidRPr="00F350A9" w:rsidDel="00211443" w:rsidRDefault="00A42897" w:rsidP="00A42897">
            <w:pPr>
              <w:autoSpaceDE/>
              <w:autoSpaceDN/>
              <w:adjustRightInd/>
              <w:contextualSpacing w:val="0"/>
              <w:jc w:val="center"/>
              <w:rPr>
                <w:del w:id="119" w:author="Author"/>
                <w:sz w:val="22"/>
                <w:szCs w:val="22"/>
              </w:rPr>
            </w:pPr>
            <w:del w:id="120" w:author="Author">
              <w:r w:rsidRPr="00F350A9" w:rsidDel="00211443">
                <w:rPr>
                  <w:sz w:val="22"/>
                  <w:szCs w:val="22"/>
                </w:rPr>
                <w:sym w:font="Wingdings" w:char="F0FC"/>
              </w:r>
            </w:del>
          </w:p>
          <w:p w14:paraId="41AE467B" w14:textId="4ECD7795" w:rsidR="00A42897" w:rsidRPr="00F350A9" w:rsidDel="00211443" w:rsidRDefault="00A42897" w:rsidP="00A42897">
            <w:pPr>
              <w:autoSpaceDE/>
              <w:autoSpaceDN/>
              <w:adjustRightInd/>
              <w:contextualSpacing w:val="0"/>
              <w:jc w:val="center"/>
              <w:rPr>
                <w:del w:id="121" w:author="Author"/>
                <w:sz w:val="18"/>
                <w:szCs w:val="22"/>
              </w:rPr>
            </w:pPr>
            <w:del w:id="122" w:author="Author">
              <w:r w:rsidRPr="00F350A9" w:rsidDel="00211443">
                <w:rPr>
                  <w:sz w:val="18"/>
                  <w:szCs w:val="22"/>
                </w:rPr>
                <w:delText>(age ≥18 years</w:delText>
              </w:r>
            </w:del>
          </w:p>
          <w:p w14:paraId="279BB61A" w14:textId="4ABD6832" w:rsidR="00A42897" w:rsidRPr="00F350A9" w:rsidDel="00211443" w:rsidRDefault="00347F11" w:rsidP="00A42897">
            <w:pPr>
              <w:autoSpaceDE/>
              <w:autoSpaceDN/>
              <w:adjustRightInd/>
              <w:contextualSpacing w:val="0"/>
              <w:jc w:val="center"/>
              <w:rPr>
                <w:del w:id="123" w:author="Author"/>
                <w:sz w:val="22"/>
                <w:szCs w:val="22"/>
              </w:rPr>
            </w:pPr>
            <w:del w:id="124" w:author="Author">
              <w:r w:rsidDel="00211443">
                <w:rPr>
                  <w:sz w:val="18"/>
                  <w:szCs w:val="22"/>
                </w:rPr>
                <w:delText>requiring ventilatory support</w:delText>
              </w:r>
              <w:r w:rsidR="00A42897" w:rsidRPr="00F350A9" w:rsidDel="00211443">
                <w:rPr>
                  <w:sz w:val="18"/>
                  <w:szCs w:val="22"/>
                </w:rPr>
                <w:delText>)</w:delText>
              </w:r>
              <w:r w:rsidR="00A42897" w:rsidDel="00211443">
                <w:rPr>
                  <w:sz w:val="18"/>
                  <w:szCs w:val="22"/>
                  <w:vertAlign w:val="superscript"/>
                </w:rPr>
                <w:delText>a</w:delText>
              </w:r>
              <w:r w:rsidR="00EE4A12" w:rsidDel="00211443">
                <w:rPr>
                  <w:sz w:val="18"/>
                  <w:szCs w:val="22"/>
                  <w:vertAlign w:val="superscript"/>
                </w:rPr>
                <w:delText>,b</w:delText>
              </w:r>
            </w:del>
          </w:p>
        </w:tc>
        <w:tc>
          <w:tcPr>
            <w:tcW w:w="1988" w:type="dxa"/>
          </w:tcPr>
          <w:p w14:paraId="0DC29A99" w14:textId="12759E3F" w:rsidR="00A42897" w:rsidRPr="00F350A9" w:rsidDel="00211443" w:rsidRDefault="00A42897" w:rsidP="00A42897">
            <w:pPr>
              <w:autoSpaceDE/>
              <w:autoSpaceDN/>
              <w:adjustRightInd/>
              <w:contextualSpacing w:val="0"/>
              <w:jc w:val="center"/>
              <w:rPr>
                <w:del w:id="125" w:author="Author"/>
                <w:sz w:val="22"/>
                <w:szCs w:val="22"/>
              </w:rPr>
            </w:pPr>
            <w:del w:id="126" w:author="Author">
              <w:r w:rsidRPr="00F350A9" w:rsidDel="00211443">
                <w:rPr>
                  <w:sz w:val="22"/>
                  <w:szCs w:val="22"/>
                </w:rPr>
                <w:sym w:font="Wingdings" w:char="F0FC"/>
              </w:r>
            </w:del>
          </w:p>
          <w:p w14:paraId="7DB1A4E3" w14:textId="725199E2" w:rsidR="00A42897" w:rsidRPr="00F350A9" w:rsidDel="00211443" w:rsidRDefault="00A42897" w:rsidP="00A42897">
            <w:pPr>
              <w:autoSpaceDE/>
              <w:autoSpaceDN/>
              <w:adjustRightInd/>
              <w:contextualSpacing w:val="0"/>
              <w:jc w:val="center"/>
              <w:rPr>
                <w:del w:id="127" w:author="Author"/>
                <w:sz w:val="18"/>
                <w:szCs w:val="22"/>
              </w:rPr>
            </w:pPr>
            <w:del w:id="128" w:author="Author">
              <w:r w:rsidRPr="00F350A9" w:rsidDel="00211443">
                <w:rPr>
                  <w:sz w:val="18"/>
                  <w:szCs w:val="22"/>
                </w:rPr>
                <w:delText>(age ≥18 years</w:delText>
              </w:r>
            </w:del>
          </w:p>
          <w:p w14:paraId="49B86F24" w14:textId="358CF6F6" w:rsidR="00A42897" w:rsidRPr="00F350A9" w:rsidDel="00211443" w:rsidRDefault="00347F11" w:rsidP="00A42897">
            <w:pPr>
              <w:autoSpaceDE/>
              <w:autoSpaceDN/>
              <w:adjustRightInd/>
              <w:contextualSpacing w:val="0"/>
              <w:jc w:val="center"/>
              <w:rPr>
                <w:del w:id="129" w:author="Author"/>
                <w:sz w:val="22"/>
                <w:szCs w:val="22"/>
              </w:rPr>
            </w:pPr>
            <w:del w:id="130" w:author="Author">
              <w:r w:rsidDel="00211443">
                <w:rPr>
                  <w:sz w:val="18"/>
                  <w:szCs w:val="22"/>
                </w:rPr>
                <w:delText>requiring ventilatory support</w:delText>
              </w:r>
              <w:r w:rsidR="00A42897" w:rsidRPr="00F350A9" w:rsidDel="00211443">
                <w:rPr>
                  <w:sz w:val="18"/>
                  <w:szCs w:val="22"/>
                </w:rPr>
                <w:delText>)</w:delText>
              </w:r>
              <w:r w:rsidR="00A42897" w:rsidDel="00211443">
                <w:rPr>
                  <w:sz w:val="18"/>
                  <w:szCs w:val="22"/>
                  <w:vertAlign w:val="superscript"/>
                </w:rPr>
                <w:delText>a</w:delText>
              </w:r>
              <w:r w:rsidR="00EE4A12" w:rsidDel="00211443">
                <w:rPr>
                  <w:sz w:val="18"/>
                  <w:szCs w:val="22"/>
                  <w:vertAlign w:val="superscript"/>
                </w:rPr>
                <w:delText>,b</w:delText>
              </w:r>
            </w:del>
          </w:p>
        </w:tc>
      </w:tr>
      <w:tr w:rsidR="00A42897" w:rsidDel="00211443" w14:paraId="51B88FE6" w14:textId="34829476" w:rsidTr="00000E5E">
        <w:trPr>
          <w:del w:id="131" w:author="Author"/>
        </w:trPr>
        <w:tc>
          <w:tcPr>
            <w:tcW w:w="1349" w:type="dxa"/>
            <w:tcBorders>
              <w:top w:val="nil"/>
              <w:bottom w:val="nil"/>
            </w:tcBorders>
          </w:tcPr>
          <w:p w14:paraId="039E4C59" w14:textId="0379F0DD" w:rsidR="00A42897" w:rsidDel="00211443" w:rsidRDefault="00A42897" w:rsidP="00A42897">
            <w:pPr>
              <w:autoSpaceDE/>
              <w:autoSpaceDN/>
              <w:adjustRightInd/>
              <w:contextualSpacing w:val="0"/>
              <w:jc w:val="left"/>
              <w:rPr>
                <w:del w:id="132" w:author="Author"/>
                <w:sz w:val="22"/>
                <w:szCs w:val="22"/>
              </w:rPr>
            </w:pPr>
          </w:p>
          <w:p w14:paraId="6AE3A32F" w14:textId="7819F791" w:rsidR="00A42897" w:rsidRPr="00F350A9" w:rsidDel="00211443" w:rsidRDefault="00A42897" w:rsidP="00A42897">
            <w:pPr>
              <w:autoSpaceDE/>
              <w:autoSpaceDN/>
              <w:adjustRightInd/>
              <w:contextualSpacing w:val="0"/>
              <w:jc w:val="left"/>
              <w:rPr>
                <w:del w:id="133" w:author="Author"/>
                <w:sz w:val="22"/>
                <w:szCs w:val="22"/>
              </w:rPr>
            </w:pPr>
          </w:p>
        </w:tc>
        <w:tc>
          <w:tcPr>
            <w:tcW w:w="3151" w:type="dxa"/>
          </w:tcPr>
          <w:p w14:paraId="00CC154F" w14:textId="5FA1A4FF" w:rsidR="00A42897" w:rsidRPr="00F350A9" w:rsidDel="00211443" w:rsidRDefault="00A42897" w:rsidP="00A42897">
            <w:pPr>
              <w:autoSpaceDE/>
              <w:autoSpaceDN/>
              <w:adjustRightInd/>
              <w:contextualSpacing w:val="0"/>
              <w:jc w:val="left"/>
              <w:rPr>
                <w:del w:id="134" w:author="Author"/>
                <w:sz w:val="22"/>
                <w:szCs w:val="22"/>
              </w:rPr>
            </w:pPr>
            <w:del w:id="135" w:author="Author">
              <w:r w:rsidRPr="00F350A9" w:rsidDel="00211443">
                <w:rPr>
                  <w:sz w:val="22"/>
                  <w:szCs w:val="22"/>
                </w:rPr>
                <w:delText>Empagliflozin</w:delText>
              </w:r>
            </w:del>
          </w:p>
        </w:tc>
        <w:tc>
          <w:tcPr>
            <w:tcW w:w="1871" w:type="dxa"/>
          </w:tcPr>
          <w:p w14:paraId="7FD86326" w14:textId="5D3F9D7E" w:rsidR="00A42897" w:rsidRPr="00F350A9" w:rsidDel="00211443" w:rsidRDefault="00A42897" w:rsidP="00A42897">
            <w:pPr>
              <w:autoSpaceDE/>
              <w:autoSpaceDN/>
              <w:adjustRightInd/>
              <w:contextualSpacing w:val="0"/>
              <w:jc w:val="center"/>
              <w:rPr>
                <w:del w:id="136" w:author="Author"/>
                <w:sz w:val="22"/>
                <w:szCs w:val="22"/>
              </w:rPr>
            </w:pPr>
            <w:del w:id="137" w:author="Author">
              <w:r w:rsidRPr="00F350A9" w:rsidDel="00211443">
                <w:rPr>
                  <w:sz w:val="22"/>
                  <w:szCs w:val="22"/>
                </w:rPr>
                <w:sym w:font="Wingdings" w:char="F0FC"/>
              </w:r>
            </w:del>
          </w:p>
          <w:p w14:paraId="305A196B" w14:textId="00563E06" w:rsidR="00A42897" w:rsidRPr="00F350A9" w:rsidDel="00211443" w:rsidRDefault="00A42897" w:rsidP="00A42897">
            <w:pPr>
              <w:autoSpaceDE/>
              <w:autoSpaceDN/>
              <w:adjustRightInd/>
              <w:contextualSpacing w:val="0"/>
              <w:jc w:val="center"/>
              <w:rPr>
                <w:del w:id="138" w:author="Author"/>
                <w:sz w:val="22"/>
                <w:szCs w:val="22"/>
              </w:rPr>
            </w:pPr>
            <w:del w:id="139" w:author="Author">
              <w:r w:rsidRPr="00F350A9" w:rsidDel="00211443">
                <w:rPr>
                  <w:sz w:val="18"/>
                  <w:szCs w:val="22"/>
                </w:rPr>
                <w:delText>(age ≥18 years)</w:delText>
              </w:r>
            </w:del>
          </w:p>
        </w:tc>
        <w:tc>
          <w:tcPr>
            <w:tcW w:w="1988" w:type="dxa"/>
          </w:tcPr>
          <w:p w14:paraId="350451B3" w14:textId="267FB3BD" w:rsidR="00A42897" w:rsidRPr="00F350A9" w:rsidDel="00211443" w:rsidRDefault="00A42897" w:rsidP="00A42897">
            <w:pPr>
              <w:autoSpaceDE/>
              <w:autoSpaceDN/>
              <w:adjustRightInd/>
              <w:contextualSpacing w:val="0"/>
              <w:jc w:val="center"/>
              <w:rPr>
                <w:del w:id="140" w:author="Author"/>
                <w:sz w:val="22"/>
                <w:szCs w:val="22"/>
              </w:rPr>
            </w:pPr>
            <w:del w:id="141" w:author="Author">
              <w:r w:rsidRPr="00F350A9" w:rsidDel="00211443">
                <w:rPr>
                  <w:sz w:val="22"/>
                  <w:szCs w:val="22"/>
                </w:rPr>
                <w:sym w:font="Wingdings" w:char="F0FC"/>
              </w:r>
            </w:del>
          </w:p>
          <w:p w14:paraId="11C1C53E" w14:textId="22A87AFA" w:rsidR="00A42897" w:rsidRPr="0082193C" w:rsidDel="00211443" w:rsidRDefault="00A42897" w:rsidP="00A42897">
            <w:pPr>
              <w:autoSpaceDE/>
              <w:autoSpaceDN/>
              <w:adjustRightInd/>
              <w:contextualSpacing w:val="0"/>
              <w:jc w:val="center"/>
              <w:rPr>
                <w:del w:id="142" w:author="Author"/>
                <w:sz w:val="22"/>
                <w:szCs w:val="22"/>
                <w:vertAlign w:val="superscript"/>
              </w:rPr>
            </w:pPr>
            <w:del w:id="143" w:author="Author">
              <w:r w:rsidRPr="00F350A9" w:rsidDel="00211443">
                <w:rPr>
                  <w:sz w:val="18"/>
                  <w:szCs w:val="22"/>
                </w:rPr>
                <w:delText>(age ≥18 years)</w:delText>
              </w:r>
            </w:del>
          </w:p>
        </w:tc>
      </w:tr>
      <w:tr w:rsidR="004C4524" w:rsidDel="00211443" w14:paraId="3D71BD62" w14:textId="275DA4F9" w:rsidTr="00A42897">
        <w:trPr>
          <w:del w:id="144" w:author="Author"/>
        </w:trPr>
        <w:tc>
          <w:tcPr>
            <w:tcW w:w="1349" w:type="dxa"/>
            <w:vMerge w:val="restart"/>
            <w:tcBorders>
              <w:top w:val="nil"/>
            </w:tcBorders>
          </w:tcPr>
          <w:p w14:paraId="3075431F" w14:textId="10864794" w:rsidR="004C4524" w:rsidDel="00211443" w:rsidRDefault="004C4524" w:rsidP="00A42897">
            <w:pPr>
              <w:autoSpaceDE/>
              <w:autoSpaceDN/>
              <w:adjustRightInd/>
              <w:contextualSpacing w:val="0"/>
              <w:jc w:val="left"/>
              <w:rPr>
                <w:del w:id="145" w:author="Author"/>
                <w:sz w:val="22"/>
                <w:szCs w:val="22"/>
              </w:rPr>
            </w:pPr>
          </w:p>
          <w:p w14:paraId="1D9CCA90" w14:textId="0A74A64A" w:rsidR="004C4524" w:rsidRPr="00F350A9" w:rsidDel="00211443" w:rsidRDefault="004C4524" w:rsidP="00A42897">
            <w:pPr>
              <w:autoSpaceDE/>
              <w:autoSpaceDN/>
              <w:adjustRightInd/>
              <w:contextualSpacing w:val="0"/>
              <w:jc w:val="left"/>
              <w:rPr>
                <w:del w:id="146" w:author="Author"/>
                <w:sz w:val="22"/>
                <w:szCs w:val="22"/>
              </w:rPr>
            </w:pPr>
          </w:p>
        </w:tc>
        <w:tc>
          <w:tcPr>
            <w:tcW w:w="3151" w:type="dxa"/>
          </w:tcPr>
          <w:p w14:paraId="2313C909" w14:textId="27FDAD3F" w:rsidR="004C4524" w:rsidRPr="00F350A9" w:rsidDel="00211443" w:rsidRDefault="004C4524" w:rsidP="00A42897">
            <w:pPr>
              <w:autoSpaceDE/>
              <w:autoSpaceDN/>
              <w:adjustRightInd/>
              <w:contextualSpacing w:val="0"/>
              <w:jc w:val="left"/>
              <w:rPr>
                <w:del w:id="147" w:author="Author"/>
                <w:sz w:val="22"/>
                <w:szCs w:val="22"/>
              </w:rPr>
            </w:pPr>
            <w:del w:id="148" w:author="Author">
              <w:r w:rsidDel="00211443">
                <w:rPr>
                  <w:sz w:val="22"/>
                  <w:szCs w:val="22"/>
                </w:rPr>
                <w:delText>Sotrovimab</w:delText>
              </w:r>
            </w:del>
          </w:p>
        </w:tc>
        <w:tc>
          <w:tcPr>
            <w:tcW w:w="1871" w:type="dxa"/>
          </w:tcPr>
          <w:p w14:paraId="2C3B8FDE" w14:textId="02AD8D8C" w:rsidR="004C4524" w:rsidRPr="00F350A9" w:rsidDel="00211443" w:rsidRDefault="004C4524" w:rsidP="00A42897">
            <w:pPr>
              <w:autoSpaceDE/>
              <w:autoSpaceDN/>
              <w:adjustRightInd/>
              <w:contextualSpacing w:val="0"/>
              <w:jc w:val="center"/>
              <w:rPr>
                <w:del w:id="149" w:author="Author"/>
                <w:sz w:val="22"/>
                <w:szCs w:val="22"/>
              </w:rPr>
            </w:pPr>
            <w:del w:id="150" w:author="Author">
              <w:r w:rsidRPr="00F350A9" w:rsidDel="00211443">
                <w:rPr>
                  <w:sz w:val="22"/>
                  <w:szCs w:val="22"/>
                </w:rPr>
                <w:sym w:font="Wingdings" w:char="F0FC"/>
              </w:r>
            </w:del>
          </w:p>
          <w:p w14:paraId="25077AE2" w14:textId="24B36156" w:rsidR="004C4524" w:rsidRPr="00F350A9" w:rsidDel="00211443" w:rsidRDefault="004C4524" w:rsidP="00A42897">
            <w:pPr>
              <w:autoSpaceDE/>
              <w:autoSpaceDN/>
              <w:adjustRightInd/>
              <w:contextualSpacing w:val="0"/>
              <w:jc w:val="center"/>
              <w:rPr>
                <w:del w:id="151" w:author="Author"/>
                <w:sz w:val="22"/>
                <w:szCs w:val="22"/>
              </w:rPr>
            </w:pPr>
            <w:del w:id="152" w:author="Author">
              <w:r w:rsidRPr="00F350A9" w:rsidDel="00211443">
                <w:rPr>
                  <w:sz w:val="18"/>
                  <w:szCs w:val="22"/>
                </w:rPr>
                <w:delText>(age ≥1</w:delText>
              </w:r>
              <w:r w:rsidDel="00211443">
                <w:rPr>
                  <w:sz w:val="18"/>
                  <w:szCs w:val="22"/>
                </w:rPr>
                <w:delText>2</w:delText>
              </w:r>
              <w:r w:rsidRPr="00F350A9" w:rsidDel="00211443">
                <w:rPr>
                  <w:sz w:val="18"/>
                  <w:szCs w:val="22"/>
                </w:rPr>
                <w:delText xml:space="preserve"> years)</w:delText>
              </w:r>
            </w:del>
          </w:p>
        </w:tc>
        <w:tc>
          <w:tcPr>
            <w:tcW w:w="1988" w:type="dxa"/>
          </w:tcPr>
          <w:p w14:paraId="671F78FF" w14:textId="5F56FE10" w:rsidR="004C4524" w:rsidRPr="008371C6" w:rsidDel="00211443" w:rsidRDefault="004C4524" w:rsidP="00A42897">
            <w:pPr>
              <w:autoSpaceDE/>
              <w:autoSpaceDN/>
              <w:adjustRightInd/>
              <w:contextualSpacing w:val="0"/>
              <w:jc w:val="center"/>
              <w:rPr>
                <w:del w:id="153" w:author="Author"/>
                <w:sz w:val="22"/>
                <w:szCs w:val="22"/>
                <w:vertAlign w:val="superscript"/>
              </w:rPr>
            </w:pPr>
            <w:del w:id="154" w:author="Author">
              <w:r w:rsidRPr="005A695B" w:rsidDel="00211443">
                <w:rPr>
                  <w:sz w:val="22"/>
                  <w:szCs w:val="22"/>
                </w:rPr>
                <w:sym w:font="Wingdings" w:char="F0FB"/>
              </w:r>
            </w:del>
          </w:p>
        </w:tc>
      </w:tr>
      <w:tr w:rsidR="004C4524" w:rsidDel="00211443" w14:paraId="46FEB404" w14:textId="52C03EDD" w:rsidTr="004C4524">
        <w:trPr>
          <w:del w:id="155" w:author="Author"/>
        </w:trPr>
        <w:tc>
          <w:tcPr>
            <w:tcW w:w="1349" w:type="dxa"/>
            <w:vMerge/>
          </w:tcPr>
          <w:p w14:paraId="0E411FF2" w14:textId="4E8EB348" w:rsidR="004C4524" w:rsidDel="00211443" w:rsidRDefault="004C4524" w:rsidP="00A42897">
            <w:pPr>
              <w:autoSpaceDE/>
              <w:autoSpaceDN/>
              <w:adjustRightInd/>
              <w:contextualSpacing w:val="0"/>
              <w:jc w:val="left"/>
              <w:rPr>
                <w:del w:id="156" w:author="Author"/>
                <w:sz w:val="22"/>
                <w:szCs w:val="22"/>
              </w:rPr>
            </w:pPr>
          </w:p>
        </w:tc>
        <w:tc>
          <w:tcPr>
            <w:tcW w:w="3151" w:type="dxa"/>
          </w:tcPr>
          <w:p w14:paraId="73734DDE" w14:textId="0AAB449F" w:rsidR="004C4524" w:rsidRPr="00F350A9" w:rsidDel="00211443" w:rsidRDefault="004C4524" w:rsidP="00A42897">
            <w:pPr>
              <w:autoSpaceDE/>
              <w:autoSpaceDN/>
              <w:adjustRightInd/>
              <w:contextualSpacing w:val="0"/>
              <w:jc w:val="left"/>
              <w:rPr>
                <w:del w:id="157" w:author="Author"/>
                <w:sz w:val="22"/>
                <w:szCs w:val="22"/>
              </w:rPr>
            </w:pPr>
            <w:del w:id="158" w:author="Author">
              <w:r w:rsidDel="00211443">
                <w:rPr>
                  <w:sz w:val="22"/>
                  <w:szCs w:val="22"/>
                </w:rPr>
                <w:delText>Molnupiravir</w:delText>
              </w:r>
            </w:del>
          </w:p>
        </w:tc>
        <w:tc>
          <w:tcPr>
            <w:tcW w:w="1871" w:type="dxa"/>
          </w:tcPr>
          <w:p w14:paraId="28C8DED0" w14:textId="72929380" w:rsidR="004C4524" w:rsidRPr="00F350A9" w:rsidDel="00211443" w:rsidRDefault="004C4524" w:rsidP="00A42897">
            <w:pPr>
              <w:autoSpaceDE/>
              <w:autoSpaceDN/>
              <w:adjustRightInd/>
              <w:contextualSpacing w:val="0"/>
              <w:jc w:val="center"/>
              <w:rPr>
                <w:del w:id="159" w:author="Author"/>
                <w:sz w:val="22"/>
                <w:szCs w:val="22"/>
              </w:rPr>
            </w:pPr>
            <w:del w:id="160" w:author="Author">
              <w:r w:rsidRPr="00F350A9" w:rsidDel="00211443">
                <w:rPr>
                  <w:sz w:val="22"/>
                  <w:szCs w:val="22"/>
                </w:rPr>
                <w:sym w:font="Wingdings" w:char="F0FC"/>
              </w:r>
            </w:del>
          </w:p>
          <w:p w14:paraId="297F3E61" w14:textId="13BDE7B4" w:rsidR="004C4524" w:rsidRPr="00F350A9" w:rsidDel="00211443" w:rsidRDefault="004C4524" w:rsidP="00A42897">
            <w:pPr>
              <w:autoSpaceDE/>
              <w:autoSpaceDN/>
              <w:adjustRightInd/>
              <w:contextualSpacing w:val="0"/>
              <w:jc w:val="center"/>
              <w:rPr>
                <w:del w:id="161" w:author="Author"/>
                <w:sz w:val="22"/>
                <w:szCs w:val="22"/>
              </w:rPr>
            </w:pPr>
            <w:del w:id="162" w:author="Author">
              <w:r w:rsidRPr="00F350A9" w:rsidDel="00211443">
                <w:rPr>
                  <w:sz w:val="18"/>
                  <w:szCs w:val="22"/>
                </w:rPr>
                <w:delText>(age ≥1</w:delText>
              </w:r>
              <w:r w:rsidDel="00211443">
                <w:rPr>
                  <w:sz w:val="18"/>
                  <w:szCs w:val="22"/>
                </w:rPr>
                <w:delText>8</w:delText>
              </w:r>
              <w:r w:rsidRPr="00F350A9" w:rsidDel="00211443">
                <w:rPr>
                  <w:sz w:val="18"/>
                  <w:szCs w:val="22"/>
                </w:rPr>
                <w:delText xml:space="preserve"> years)</w:delText>
              </w:r>
            </w:del>
          </w:p>
        </w:tc>
        <w:tc>
          <w:tcPr>
            <w:tcW w:w="1988" w:type="dxa"/>
          </w:tcPr>
          <w:p w14:paraId="3C99EE00" w14:textId="6C6287AD" w:rsidR="00C50400" w:rsidRPr="00F350A9" w:rsidDel="00211443" w:rsidRDefault="00C50400" w:rsidP="00C50400">
            <w:pPr>
              <w:autoSpaceDE/>
              <w:autoSpaceDN/>
              <w:adjustRightInd/>
              <w:contextualSpacing w:val="0"/>
              <w:jc w:val="center"/>
              <w:rPr>
                <w:del w:id="163" w:author="Author"/>
                <w:sz w:val="22"/>
                <w:szCs w:val="22"/>
              </w:rPr>
            </w:pPr>
            <w:del w:id="164" w:author="Author">
              <w:r w:rsidRPr="00F350A9" w:rsidDel="00211443">
                <w:rPr>
                  <w:sz w:val="22"/>
                  <w:szCs w:val="22"/>
                </w:rPr>
                <w:sym w:font="Wingdings" w:char="F0FC"/>
              </w:r>
            </w:del>
          </w:p>
          <w:p w14:paraId="1188C51D" w14:textId="3C10274B" w:rsidR="004C4524" w:rsidRPr="008371C6" w:rsidDel="00211443" w:rsidRDefault="00C50400" w:rsidP="00C50400">
            <w:pPr>
              <w:autoSpaceDE/>
              <w:autoSpaceDN/>
              <w:adjustRightInd/>
              <w:contextualSpacing w:val="0"/>
              <w:jc w:val="center"/>
              <w:rPr>
                <w:del w:id="165" w:author="Author"/>
                <w:sz w:val="22"/>
                <w:szCs w:val="22"/>
                <w:vertAlign w:val="superscript"/>
              </w:rPr>
            </w:pPr>
            <w:del w:id="166" w:author="Author">
              <w:r w:rsidRPr="00F350A9" w:rsidDel="00211443">
                <w:rPr>
                  <w:sz w:val="18"/>
                  <w:szCs w:val="22"/>
                </w:rPr>
                <w:delText>(age ≥1</w:delText>
              </w:r>
              <w:r w:rsidDel="00211443">
                <w:rPr>
                  <w:sz w:val="18"/>
                  <w:szCs w:val="22"/>
                </w:rPr>
                <w:delText>8</w:delText>
              </w:r>
              <w:r w:rsidRPr="00F350A9" w:rsidDel="00211443">
                <w:rPr>
                  <w:sz w:val="18"/>
                  <w:szCs w:val="22"/>
                </w:rPr>
                <w:delText xml:space="preserve"> years)</w:delText>
              </w:r>
            </w:del>
          </w:p>
        </w:tc>
      </w:tr>
      <w:tr w:rsidR="00B66772" w:rsidDel="00211443" w14:paraId="2B9C4144" w14:textId="08CABF03" w:rsidTr="00A42897">
        <w:trPr>
          <w:del w:id="167" w:author="Author"/>
        </w:trPr>
        <w:tc>
          <w:tcPr>
            <w:tcW w:w="1349" w:type="dxa"/>
            <w:vMerge/>
            <w:tcBorders>
              <w:bottom w:val="single" w:sz="4" w:space="0" w:color="auto"/>
            </w:tcBorders>
          </w:tcPr>
          <w:p w14:paraId="57BEE450" w14:textId="34387D3A" w:rsidR="00B66772" w:rsidDel="00211443" w:rsidRDefault="00B66772" w:rsidP="00B66772">
            <w:pPr>
              <w:autoSpaceDE/>
              <w:autoSpaceDN/>
              <w:adjustRightInd/>
              <w:contextualSpacing w:val="0"/>
              <w:jc w:val="left"/>
              <w:rPr>
                <w:del w:id="168" w:author="Author"/>
                <w:sz w:val="22"/>
                <w:szCs w:val="22"/>
              </w:rPr>
            </w:pPr>
          </w:p>
        </w:tc>
        <w:tc>
          <w:tcPr>
            <w:tcW w:w="3151" w:type="dxa"/>
          </w:tcPr>
          <w:p w14:paraId="5149BF48" w14:textId="19E03D50" w:rsidR="00B66772" w:rsidDel="00211443" w:rsidRDefault="00B66772" w:rsidP="00B66772">
            <w:pPr>
              <w:autoSpaceDE/>
              <w:autoSpaceDN/>
              <w:adjustRightInd/>
              <w:contextualSpacing w:val="0"/>
              <w:jc w:val="left"/>
              <w:rPr>
                <w:del w:id="169" w:author="Author"/>
                <w:sz w:val="22"/>
                <w:szCs w:val="22"/>
              </w:rPr>
            </w:pPr>
            <w:del w:id="170" w:author="Author">
              <w:r w:rsidDel="00211443">
                <w:rPr>
                  <w:sz w:val="22"/>
                  <w:szCs w:val="22"/>
                </w:rPr>
                <w:delText>Paxlovid</w:delText>
              </w:r>
            </w:del>
          </w:p>
        </w:tc>
        <w:tc>
          <w:tcPr>
            <w:tcW w:w="1871" w:type="dxa"/>
          </w:tcPr>
          <w:p w14:paraId="0C9416AA" w14:textId="01AAEE45" w:rsidR="00B66772" w:rsidRPr="00F350A9" w:rsidDel="00211443" w:rsidRDefault="00B66772" w:rsidP="00B66772">
            <w:pPr>
              <w:autoSpaceDE/>
              <w:autoSpaceDN/>
              <w:adjustRightInd/>
              <w:contextualSpacing w:val="0"/>
              <w:jc w:val="center"/>
              <w:rPr>
                <w:del w:id="171" w:author="Author"/>
                <w:sz w:val="22"/>
                <w:szCs w:val="22"/>
              </w:rPr>
            </w:pPr>
            <w:del w:id="172" w:author="Author">
              <w:r w:rsidRPr="00F350A9" w:rsidDel="00211443">
                <w:rPr>
                  <w:sz w:val="22"/>
                  <w:szCs w:val="22"/>
                </w:rPr>
                <w:sym w:font="Wingdings" w:char="F0FC"/>
              </w:r>
            </w:del>
          </w:p>
          <w:p w14:paraId="153C0E6B" w14:textId="672F112F" w:rsidR="00B66772" w:rsidRPr="00F350A9" w:rsidDel="00211443" w:rsidRDefault="00B66772" w:rsidP="00B66772">
            <w:pPr>
              <w:autoSpaceDE/>
              <w:autoSpaceDN/>
              <w:adjustRightInd/>
              <w:contextualSpacing w:val="0"/>
              <w:jc w:val="center"/>
              <w:rPr>
                <w:del w:id="173" w:author="Author"/>
                <w:sz w:val="22"/>
                <w:szCs w:val="22"/>
              </w:rPr>
            </w:pPr>
            <w:del w:id="174" w:author="Author">
              <w:r w:rsidRPr="00F350A9" w:rsidDel="00211443">
                <w:rPr>
                  <w:sz w:val="18"/>
                  <w:szCs w:val="22"/>
                </w:rPr>
                <w:delText>(age ≥1</w:delText>
              </w:r>
              <w:r w:rsidDel="00211443">
                <w:rPr>
                  <w:sz w:val="18"/>
                  <w:szCs w:val="22"/>
                </w:rPr>
                <w:delText>8</w:delText>
              </w:r>
              <w:r w:rsidRPr="00F350A9" w:rsidDel="00211443">
                <w:rPr>
                  <w:sz w:val="18"/>
                  <w:szCs w:val="22"/>
                </w:rPr>
                <w:delText xml:space="preserve"> years)</w:delText>
              </w:r>
            </w:del>
          </w:p>
        </w:tc>
        <w:tc>
          <w:tcPr>
            <w:tcW w:w="1988" w:type="dxa"/>
          </w:tcPr>
          <w:p w14:paraId="3C01C982" w14:textId="583BCA3F" w:rsidR="00B66772" w:rsidRPr="005A695B" w:rsidDel="00211443" w:rsidRDefault="00B66772" w:rsidP="00B66772">
            <w:pPr>
              <w:autoSpaceDE/>
              <w:autoSpaceDN/>
              <w:adjustRightInd/>
              <w:contextualSpacing w:val="0"/>
              <w:jc w:val="center"/>
              <w:rPr>
                <w:del w:id="175" w:author="Author"/>
                <w:sz w:val="22"/>
                <w:szCs w:val="22"/>
              </w:rPr>
            </w:pPr>
            <w:del w:id="176" w:author="Author">
              <w:r w:rsidRPr="005A695B" w:rsidDel="00211443">
                <w:rPr>
                  <w:sz w:val="22"/>
                  <w:szCs w:val="22"/>
                </w:rPr>
                <w:sym w:font="Wingdings" w:char="F0FB"/>
              </w:r>
            </w:del>
          </w:p>
        </w:tc>
      </w:tr>
      <w:tr w:rsidR="00B66772" w:rsidDel="00211443" w14:paraId="642D5CFA" w14:textId="49C5FB1D" w:rsidTr="00000E5E">
        <w:trPr>
          <w:del w:id="177" w:author="Author"/>
        </w:trPr>
        <w:tc>
          <w:tcPr>
            <w:tcW w:w="1349" w:type="dxa"/>
            <w:vMerge w:val="restart"/>
            <w:tcBorders>
              <w:top w:val="single" w:sz="4" w:space="0" w:color="auto"/>
            </w:tcBorders>
          </w:tcPr>
          <w:p w14:paraId="1DED6E66" w14:textId="7A5E6A3B" w:rsidR="00B66772" w:rsidDel="00211443" w:rsidRDefault="00B66772" w:rsidP="00B66772">
            <w:pPr>
              <w:autoSpaceDE/>
              <w:autoSpaceDN/>
              <w:adjustRightInd/>
              <w:contextualSpacing w:val="0"/>
              <w:jc w:val="left"/>
              <w:rPr>
                <w:del w:id="178" w:author="Author"/>
                <w:sz w:val="22"/>
                <w:szCs w:val="22"/>
              </w:rPr>
            </w:pPr>
            <w:del w:id="179" w:author="Author">
              <w:r w:rsidDel="00211443">
                <w:rPr>
                  <w:sz w:val="22"/>
                  <w:szCs w:val="22"/>
                </w:rPr>
                <w:delText>Influenza</w:delText>
              </w:r>
            </w:del>
          </w:p>
        </w:tc>
        <w:tc>
          <w:tcPr>
            <w:tcW w:w="3151" w:type="dxa"/>
          </w:tcPr>
          <w:p w14:paraId="38B0F0F5" w14:textId="785E2C18" w:rsidR="00B66772" w:rsidDel="00211443" w:rsidRDefault="00B66772" w:rsidP="00B66772">
            <w:pPr>
              <w:autoSpaceDE/>
              <w:autoSpaceDN/>
              <w:adjustRightInd/>
              <w:contextualSpacing w:val="0"/>
              <w:jc w:val="left"/>
              <w:rPr>
                <w:del w:id="180" w:author="Author"/>
                <w:sz w:val="22"/>
                <w:szCs w:val="22"/>
              </w:rPr>
            </w:pPr>
            <w:del w:id="181" w:author="Author">
              <w:r w:rsidRPr="00F350A9" w:rsidDel="00211443">
                <w:rPr>
                  <w:sz w:val="22"/>
                  <w:szCs w:val="22"/>
                </w:rPr>
                <w:delText>Balox</w:delText>
              </w:r>
              <w:r w:rsidDel="00211443">
                <w:rPr>
                  <w:sz w:val="22"/>
                  <w:szCs w:val="22"/>
                </w:rPr>
                <w:delText>a</w:delText>
              </w:r>
              <w:r w:rsidRPr="00F350A9" w:rsidDel="00211443">
                <w:rPr>
                  <w:sz w:val="22"/>
                  <w:szCs w:val="22"/>
                </w:rPr>
                <w:delText>vir</w:delText>
              </w:r>
            </w:del>
          </w:p>
        </w:tc>
        <w:tc>
          <w:tcPr>
            <w:tcW w:w="1871" w:type="dxa"/>
          </w:tcPr>
          <w:p w14:paraId="54478858" w14:textId="42763C04" w:rsidR="00B66772" w:rsidRPr="00F350A9" w:rsidDel="00211443" w:rsidRDefault="00B66772" w:rsidP="00B66772">
            <w:pPr>
              <w:autoSpaceDE/>
              <w:autoSpaceDN/>
              <w:adjustRightInd/>
              <w:contextualSpacing w:val="0"/>
              <w:jc w:val="center"/>
              <w:rPr>
                <w:del w:id="182" w:author="Author"/>
                <w:sz w:val="22"/>
                <w:szCs w:val="22"/>
              </w:rPr>
            </w:pPr>
            <w:del w:id="183" w:author="Author">
              <w:r w:rsidRPr="00F350A9" w:rsidDel="00211443">
                <w:rPr>
                  <w:sz w:val="22"/>
                  <w:szCs w:val="22"/>
                </w:rPr>
                <w:sym w:font="Wingdings" w:char="F0FC"/>
              </w:r>
            </w:del>
          </w:p>
          <w:p w14:paraId="7718BFCA" w14:textId="75A4BB08" w:rsidR="00B66772" w:rsidRPr="00F350A9" w:rsidDel="00211443" w:rsidRDefault="00B66772" w:rsidP="00B66772">
            <w:pPr>
              <w:autoSpaceDE/>
              <w:autoSpaceDN/>
              <w:adjustRightInd/>
              <w:contextualSpacing w:val="0"/>
              <w:jc w:val="center"/>
              <w:rPr>
                <w:del w:id="184" w:author="Author"/>
                <w:sz w:val="22"/>
                <w:szCs w:val="22"/>
              </w:rPr>
            </w:pPr>
            <w:del w:id="185" w:author="Author">
              <w:r w:rsidRPr="00F350A9" w:rsidDel="00211443">
                <w:rPr>
                  <w:sz w:val="18"/>
                  <w:szCs w:val="22"/>
                </w:rPr>
                <w:delText>(age ≥1</w:delText>
              </w:r>
              <w:r w:rsidDel="00211443">
                <w:rPr>
                  <w:sz w:val="18"/>
                  <w:szCs w:val="22"/>
                </w:rPr>
                <w:delText>2</w:delText>
              </w:r>
              <w:r w:rsidRPr="00F350A9" w:rsidDel="00211443">
                <w:rPr>
                  <w:sz w:val="18"/>
                  <w:szCs w:val="22"/>
                </w:rPr>
                <w:delText xml:space="preserve"> years)</w:delText>
              </w:r>
            </w:del>
          </w:p>
        </w:tc>
        <w:tc>
          <w:tcPr>
            <w:tcW w:w="1988" w:type="dxa"/>
          </w:tcPr>
          <w:p w14:paraId="2FF1A400" w14:textId="08E16400" w:rsidR="00B66772" w:rsidRPr="00F350A9" w:rsidDel="00211443" w:rsidRDefault="00B66772" w:rsidP="00B66772">
            <w:pPr>
              <w:autoSpaceDE/>
              <w:autoSpaceDN/>
              <w:adjustRightInd/>
              <w:contextualSpacing w:val="0"/>
              <w:jc w:val="center"/>
              <w:rPr>
                <w:del w:id="186" w:author="Author"/>
                <w:sz w:val="22"/>
                <w:szCs w:val="22"/>
              </w:rPr>
            </w:pPr>
            <w:del w:id="187" w:author="Author">
              <w:r w:rsidRPr="00F350A9" w:rsidDel="00211443">
                <w:rPr>
                  <w:sz w:val="22"/>
                  <w:szCs w:val="22"/>
                </w:rPr>
                <w:sym w:font="Wingdings" w:char="F0FB"/>
              </w:r>
            </w:del>
          </w:p>
        </w:tc>
      </w:tr>
      <w:tr w:rsidR="00B66772" w:rsidDel="00211443" w14:paraId="69748FCE" w14:textId="792CAA79" w:rsidTr="00000E5E">
        <w:trPr>
          <w:del w:id="188" w:author="Author"/>
        </w:trPr>
        <w:tc>
          <w:tcPr>
            <w:tcW w:w="1349" w:type="dxa"/>
            <w:vMerge/>
          </w:tcPr>
          <w:p w14:paraId="4A2D57BC" w14:textId="4B3F5A55" w:rsidR="00B66772" w:rsidDel="00211443" w:rsidRDefault="00B66772" w:rsidP="00B66772">
            <w:pPr>
              <w:autoSpaceDE/>
              <w:autoSpaceDN/>
              <w:adjustRightInd/>
              <w:contextualSpacing w:val="0"/>
              <w:jc w:val="left"/>
              <w:rPr>
                <w:del w:id="189" w:author="Author"/>
                <w:sz w:val="22"/>
                <w:szCs w:val="22"/>
              </w:rPr>
            </w:pPr>
          </w:p>
        </w:tc>
        <w:tc>
          <w:tcPr>
            <w:tcW w:w="3151" w:type="dxa"/>
          </w:tcPr>
          <w:p w14:paraId="488BA242" w14:textId="3E40FF87" w:rsidR="00B66772" w:rsidDel="00211443" w:rsidRDefault="00B66772" w:rsidP="00B66772">
            <w:pPr>
              <w:autoSpaceDE/>
              <w:autoSpaceDN/>
              <w:adjustRightInd/>
              <w:contextualSpacing w:val="0"/>
              <w:jc w:val="left"/>
              <w:rPr>
                <w:del w:id="190" w:author="Author"/>
                <w:sz w:val="22"/>
                <w:szCs w:val="22"/>
              </w:rPr>
            </w:pPr>
            <w:del w:id="191" w:author="Author">
              <w:r w:rsidRPr="00F350A9" w:rsidDel="00211443">
                <w:rPr>
                  <w:sz w:val="22"/>
                  <w:szCs w:val="22"/>
                </w:rPr>
                <w:delText>Oseltamivir</w:delText>
              </w:r>
            </w:del>
          </w:p>
        </w:tc>
        <w:tc>
          <w:tcPr>
            <w:tcW w:w="1871" w:type="dxa"/>
          </w:tcPr>
          <w:p w14:paraId="2B5155D1" w14:textId="7C315962" w:rsidR="00B66772" w:rsidRPr="00F350A9" w:rsidDel="00211443" w:rsidRDefault="00B66772" w:rsidP="00B66772">
            <w:pPr>
              <w:autoSpaceDE/>
              <w:autoSpaceDN/>
              <w:adjustRightInd/>
              <w:contextualSpacing w:val="0"/>
              <w:jc w:val="center"/>
              <w:rPr>
                <w:del w:id="192" w:author="Author"/>
                <w:sz w:val="22"/>
                <w:szCs w:val="22"/>
              </w:rPr>
            </w:pPr>
            <w:del w:id="193" w:author="Author">
              <w:r w:rsidRPr="00F350A9" w:rsidDel="00211443">
                <w:rPr>
                  <w:sz w:val="22"/>
                  <w:szCs w:val="22"/>
                </w:rPr>
                <w:sym w:font="Wingdings" w:char="F0FC"/>
              </w:r>
            </w:del>
          </w:p>
          <w:p w14:paraId="2FDCAB73" w14:textId="4353A0CE" w:rsidR="00B66772" w:rsidRPr="00F350A9" w:rsidDel="00211443" w:rsidRDefault="00B66772" w:rsidP="00B66772">
            <w:pPr>
              <w:autoSpaceDE/>
              <w:autoSpaceDN/>
              <w:adjustRightInd/>
              <w:contextualSpacing w:val="0"/>
              <w:jc w:val="center"/>
              <w:rPr>
                <w:del w:id="194" w:author="Author"/>
                <w:sz w:val="22"/>
                <w:szCs w:val="22"/>
              </w:rPr>
            </w:pPr>
            <w:del w:id="195" w:author="Author">
              <w:r w:rsidRPr="00F350A9" w:rsidDel="00211443">
                <w:rPr>
                  <w:sz w:val="18"/>
                  <w:szCs w:val="22"/>
                </w:rPr>
                <w:delText>(</w:delText>
              </w:r>
              <w:r w:rsidDel="00211443">
                <w:rPr>
                  <w:sz w:val="18"/>
                  <w:szCs w:val="22"/>
                </w:rPr>
                <w:delText>any age</w:delText>
              </w:r>
              <w:r w:rsidRPr="00F350A9" w:rsidDel="00211443">
                <w:rPr>
                  <w:sz w:val="18"/>
                  <w:szCs w:val="22"/>
                </w:rPr>
                <w:delText>)</w:delText>
              </w:r>
            </w:del>
          </w:p>
        </w:tc>
        <w:tc>
          <w:tcPr>
            <w:tcW w:w="1988" w:type="dxa"/>
          </w:tcPr>
          <w:p w14:paraId="7C1C6C52" w14:textId="6F35ACA2" w:rsidR="00B66772" w:rsidRPr="00F350A9" w:rsidDel="00211443" w:rsidRDefault="00B66772" w:rsidP="00B66772">
            <w:pPr>
              <w:autoSpaceDE/>
              <w:autoSpaceDN/>
              <w:adjustRightInd/>
              <w:contextualSpacing w:val="0"/>
              <w:jc w:val="center"/>
              <w:rPr>
                <w:del w:id="196" w:author="Author"/>
                <w:sz w:val="22"/>
                <w:szCs w:val="22"/>
              </w:rPr>
            </w:pPr>
            <w:del w:id="197" w:author="Author">
              <w:r w:rsidRPr="00F350A9" w:rsidDel="00211443">
                <w:rPr>
                  <w:sz w:val="22"/>
                  <w:szCs w:val="22"/>
                </w:rPr>
                <w:sym w:font="Wingdings" w:char="F0FB"/>
              </w:r>
            </w:del>
          </w:p>
        </w:tc>
      </w:tr>
      <w:tr w:rsidR="00B66772" w:rsidDel="00211443" w14:paraId="7335EE80" w14:textId="67E0704D" w:rsidTr="00000E5E">
        <w:trPr>
          <w:del w:id="198" w:author="Author"/>
        </w:trPr>
        <w:tc>
          <w:tcPr>
            <w:tcW w:w="1349" w:type="dxa"/>
            <w:vMerge/>
            <w:tcBorders>
              <w:bottom w:val="single" w:sz="4" w:space="0" w:color="auto"/>
            </w:tcBorders>
          </w:tcPr>
          <w:p w14:paraId="1A3DABDB" w14:textId="4194EC40" w:rsidR="00B66772" w:rsidDel="00211443" w:rsidRDefault="00B66772" w:rsidP="00B66772">
            <w:pPr>
              <w:autoSpaceDE/>
              <w:autoSpaceDN/>
              <w:adjustRightInd/>
              <w:contextualSpacing w:val="0"/>
              <w:jc w:val="left"/>
              <w:rPr>
                <w:del w:id="199" w:author="Author"/>
                <w:sz w:val="22"/>
                <w:szCs w:val="22"/>
              </w:rPr>
            </w:pPr>
          </w:p>
        </w:tc>
        <w:tc>
          <w:tcPr>
            <w:tcW w:w="3151" w:type="dxa"/>
          </w:tcPr>
          <w:p w14:paraId="472D9B6E" w14:textId="4D7C8221" w:rsidR="00B66772" w:rsidDel="00211443" w:rsidRDefault="00B66772" w:rsidP="00B66772">
            <w:pPr>
              <w:autoSpaceDE/>
              <w:autoSpaceDN/>
              <w:adjustRightInd/>
              <w:contextualSpacing w:val="0"/>
              <w:jc w:val="left"/>
              <w:rPr>
                <w:del w:id="200" w:author="Author"/>
                <w:sz w:val="22"/>
                <w:szCs w:val="22"/>
              </w:rPr>
            </w:pPr>
            <w:del w:id="201" w:author="Author">
              <w:r w:rsidRPr="00F350A9" w:rsidDel="00211443">
                <w:rPr>
                  <w:sz w:val="22"/>
                  <w:szCs w:val="22"/>
                </w:rPr>
                <w:delText>Low-dose</w:delText>
              </w:r>
            </w:del>
          </w:p>
          <w:p w14:paraId="4AF6B292" w14:textId="53763F39" w:rsidR="00B66772" w:rsidDel="00211443" w:rsidRDefault="00B66772" w:rsidP="00B66772">
            <w:pPr>
              <w:autoSpaceDE/>
              <w:autoSpaceDN/>
              <w:adjustRightInd/>
              <w:contextualSpacing w:val="0"/>
              <w:jc w:val="left"/>
              <w:rPr>
                <w:del w:id="202" w:author="Author"/>
                <w:sz w:val="22"/>
                <w:szCs w:val="22"/>
              </w:rPr>
            </w:pPr>
            <w:del w:id="203" w:author="Author">
              <w:r w:rsidDel="00211443">
                <w:rPr>
                  <w:sz w:val="22"/>
                  <w:szCs w:val="22"/>
                </w:rPr>
                <w:delText>corticosteroids</w:delText>
              </w:r>
            </w:del>
          </w:p>
        </w:tc>
        <w:tc>
          <w:tcPr>
            <w:tcW w:w="1871" w:type="dxa"/>
          </w:tcPr>
          <w:p w14:paraId="01A989EB" w14:textId="7732F3D6" w:rsidR="00B66772" w:rsidRPr="00F350A9" w:rsidDel="00211443" w:rsidRDefault="00B66772" w:rsidP="00B66772">
            <w:pPr>
              <w:autoSpaceDE/>
              <w:autoSpaceDN/>
              <w:adjustRightInd/>
              <w:contextualSpacing w:val="0"/>
              <w:jc w:val="center"/>
              <w:rPr>
                <w:del w:id="204" w:author="Author"/>
                <w:sz w:val="22"/>
                <w:szCs w:val="22"/>
              </w:rPr>
            </w:pPr>
            <w:del w:id="205" w:author="Author">
              <w:r w:rsidRPr="00F350A9" w:rsidDel="00211443">
                <w:rPr>
                  <w:sz w:val="22"/>
                  <w:szCs w:val="22"/>
                </w:rPr>
                <w:sym w:font="Wingdings" w:char="F0FC"/>
              </w:r>
            </w:del>
          </w:p>
          <w:p w14:paraId="752D65D9" w14:textId="06AF5862" w:rsidR="00B66772" w:rsidRPr="00F350A9" w:rsidDel="00211443" w:rsidRDefault="00B66772" w:rsidP="00EE4A12">
            <w:pPr>
              <w:autoSpaceDE/>
              <w:autoSpaceDN/>
              <w:adjustRightInd/>
              <w:contextualSpacing w:val="0"/>
              <w:jc w:val="center"/>
              <w:rPr>
                <w:del w:id="206" w:author="Author"/>
                <w:sz w:val="22"/>
                <w:szCs w:val="22"/>
              </w:rPr>
            </w:pPr>
            <w:del w:id="207" w:author="Author">
              <w:r w:rsidRPr="00F350A9" w:rsidDel="00211443">
                <w:rPr>
                  <w:sz w:val="18"/>
                  <w:szCs w:val="22"/>
                </w:rPr>
                <w:delText>(</w:delText>
              </w:r>
              <w:r w:rsidDel="00211443">
                <w:rPr>
                  <w:sz w:val="18"/>
                  <w:szCs w:val="22"/>
                </w:rPr>
                <w:delText>any age with hypoxia</w:delText>
              </w:r>
              <w:r w:rsidRPr="00F350A9" w:rsidDel="00211443">
                <w:rPr>
                  <w:sz w:val="18"/>
                  <w:szCs w:val="22"/>
                </w:rPr>
                <w:delText>)</w:delText>
              </w:r>
              <w:r w:rsidR="00EE4A12" w:rsidDel="00211443">
                <w:rPr>
                  <w:sz w:val="18"/>
                  <w:szCs w:val="22"/>
                  <w:vertAlign w:val="superscript"/>
                </w:rPr>
                <w:delText>c</w:delText>
              </w:r>
            </w:del>
          </w:p>
        </w:tc>
        <w:tc>
          <w:tcPr>
            <w:tcW w:w="1988" w:type="dxa"/>
          </w:tcPr>
          <w:p w14:paraId="1C653F31" w14:textId="607E49C2" w:rsidR="00B66772" w:rsidRPr="00F350A9" w:rsidDel="00211443" w:rsidRDefault="00B66772" w:rsidP="00B66772">
            <w:pPr>
              <w:autoSpaceDE/>
              <w:autoSpaceDN/>
              <w:adjustRightInd/>
              <w:contextualSpacing w:val="0"/>
              <w:jc w:val="center"/>
              <w:rPr>
                <w:del w:id="208" w:author="Author"/>
                <w:sz w:val="22"/>
                <w:szCs w:val="22"/>
              </w:rPr>
            </w:pPr>
            <w:del w:id="209" w:author="Author">
              <w:r w:rsidRPr="00F350A9" w:rsidDel="00211443">
                <w:rPr>
                  <w:sz w:val="22"/>
                  <w:szCs w:val="22"/>
                </w:rPr>
                <w:sym w:font="Wingdings" w:char="F0FB"/>
              </w:r>
            </w:del>
          </w:p>
        </w:tc>
      </w:tr>
      <w:tr w:rsidR="00B66772" w:rsidDel="00211443" w14:paraId="77872BB1" w14:textId="5DF305E8" w:rsidTr="00000E5E">
        <w:trPr>
          <w:del w:id="210" w:author="Author"/>
        </w:trPr>
        <w:tc>
          <w:tcPr>
            <w:tcW w:w="8359" w:type="dxa"/>
            <w:gridSpan w:val="4"/>
            <w:tcBorders>
              <w:top w:val="nil"/>
              <w:bottom w:val="single" w:sz="4" w:space="0" w:color="auto"/>
            </w:tcBorders>
          </w:tcPr>
          <w:p w14:paraId="06C96728" w14:textId="27896BA3" w:rsidR="00B66772" w:rsidRPr="00F350A9" w:rsidDel="00211443" w:rsidRDefault="00B66772" w:rsidP="00BB213F">
            <w:pPr>
              <w:autoSpaceDE/>
              <w:autoSpaceDN/>
              <w:adjustRightInd/>
              <w:contextualSpacing w:val="0"/>
              <w:jc w:val="left"/>
              <w:rPr>
                <w:del w:id="211" w:author="Author"/>
                <w:sz w:val="22"/>
                <w:szCs w:val="22"/>
              </w:rPr>
            </w:pPr>
            <w:del w:id="212" w:author="Author">
              <w:r w:rsidDel="00211443">
                <w:rPr>
                  <w:sz w:val="20"/>
                  <w:vertAlign w:val="superscript"/>
                </w:rPr>
                <w:delText>a</w:delText>
              </w:r>
              <w:r w:rsidDel="00211443">
                <w:rPr>
                  <w:sz w:val="20"/>
                </w:rPr>
                <w:delText xml:space="preserve"> without suspected or confirmed influenza infection; </w:delText>
              </w:r>
              <w:r w:rsidDel="00211443">
                <w:rPr>
                  <w:sz w:val="20"/>
                  <w:vertAlign w:val="superscript"/>
                </w:rPr>
                <w:delText xml:space="preserve">b </w:delText>
              </w:r>
              <w:r w:rsidR="00EE4A12" w:rsidDel="00211443">
                <w:rPr>
                  <w:sz w:val="20"/>
                </w:rPr>
                <w:delText xml:space="preserve">non-invasive ventilation, invasive mechanical ventilation or extra-corporeal membranous oxygenation (ECMO); </w:delText>
              </w:r>
              <w:r w:rsidR="00EE4A12" w:rsidDel="00211443">
                <w:rPr>
                  <w:sz w:val="20"/>
                  <w:vertAlign w:val="superscript"/>
                </w:rPr>
                <w:delText xml:space="preserve">c </w:delText>
              </w:r>
              <w:r w:rsidRPr="00F97107" w:rsidDel="00211443">
                <w:rPr>
                  <w:sz w:val="20"/>
                </w:rPr>
                <w:delText>without</w:delText>
              </w:r>
              <w:r w:rsidDel="00211443">
                <w:rPr>
                  <w:sz w:val="20"/>
                </w:rPr>
                <w:delText xml:space="preserve"> suspected or confirmed SARS-CoV-2 infection. Information on completed arms is available in Section 7.</w:delText>
              </w:r>
            </w:del>
          </w:p>
        </w:tc>
      </w:tr>
    </w:tbl>
    <w:p w14:paraId="52A86049" w14:textId="0A46F9DB" w:rsidR="00A81581" w:rsidRPr="000E5360" w:rsidDel="005D21B4" w:rsidRDefault="000E5360" w:rsidP="000E5360">
      <w:pPr>
        <w:jc w:val="center"/>
        <w:rPr>
          <w:del w:id="213" w:author="Leon Peto" w:date="2023-07-31T17:47:00Z"/>
          <w:b/>
          <w:sz w:val="20"/>
        </w:rPr>
      </w:pPr>
      <w:del w:id="214" w:author="Leon Peto" w:date="2023-07-31T17:47:00Z">
        <w:r w:rsidRPr="000E5360" w:rsidDel="005D21B4">
          <w:rPr>
            <w:b/>
            <w:sz w:val="20"/>
          </w:rPr>
          <w:delText>Table 1: Current comparisons</w:delText>
        </w:r>
      </w:del>
    </w:p>
    <w:p w14:paraId="6B66D565" w14:textId="77777777" w:rsidR="00211443" w:rsidRDefault="00211443" w:rsidP="00633D2B">
      <w:pPr>
        <w:rPr>
          <w:ins w:id="215" w:author="Author"/>
        </w:rPr>
      </w:pPr>
    </w:p>
    <w:p w14:paraId="29B68A17" w14:textId="7680340F" w:rsidR="00122CA0" w:rsidRPr="00633320" w:rsidRDefault="00C50400" w:rsidP="00633D2B">
      <w:r>
        <w:t>In a partial factorial design, participants may be entered into one or more randomised comparisons of active treatment plus usual care vs. usual care alone, simultaneously. This allows the effects of one treatment to be assessed in the presence or absence of another which generates useful information for clinicians and</w:t>
      </w:r>
      <w:r w:rsidR="00552C1B">
        <w:t xml:space="preserve"> health</w:t>
      </w:r>
      <w:r>
        <w:t xml:space="preserve"> policy</w:t>
      </w:r>
      <w:r w:rsidR="00552C1B">
        <w:t>-makers</w:t>
      </w:r>
      <w:r>
        <w:t xml:space="preserve">. In particular, this </w:t>
      </w:r>
      <w:r>
        <w:lastRenderedPageBreak/>
        <w:t>allows antiviral therapies to be assessed as monotherapy and in combination</w:t>
      </w:r>
      <w:r w:rsidR="00E75E2B">
        <w:t>,</w:t>
      </w:r>
      <w:r>
        <w:t xml:space="preserve"> which </w:t>
      </w:r>
      <w:r w:rsidR="00E75E2B">
        <w:t>will provide</w:t>
      </w:r>
      <w:r>
        <w:t xml:space="preserve"> important </w:t>
      </w:r>
      <w:r w:rsidR="00E75E2B">
        <w:t>information on</w:t>
      </w:r>
      <w:r>
        <w:t xml:space="preserve"> </w:t>
      </w:r>
      <w:del w:id="216" w:author="Author">
        <w:r w:rsidDel="002D3646">
          <w:delText xml:space="preserve">the </w:delText>
        </w:r>
      </w:del>
      <w:r>
        <w:t>efficacy</w:t>
      </w:r>
      <w:r w:rsidR="00E75E2B">
        <w:t>, safety</w:t>
      </w:r>
      <w:r>
        <w:t xml:space="preserve"> and the development of resistance. This protocol indicates clearly where specific combinations are not desirable.</w:t>
      </w:r>
    </w:p>
    <w:p w14:paraId="659A9A21" w14:textId="77777777" w:rsidR="00F11197" w:rsidRPr="00633320" w:rsidRDefault="00F11197" w:rsidP="00F123A0"/>
    <w:p w14:paraId="5188735C" w14:textId="64555FC1"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w:t>
      </w:r>
      <w:commentRangeStart w:id="217"/>
      <w:del w:id="218" w:author="Author">
        <w:r w:rsidR="00FF73D1" w:rsidRPr="00633320" w:rsidDel="0075524A">
          <w:delText xml:space="preserve">on mortality </w:delText>
        </w:r>
      </w:del>
      <w:commentRangeEnd w:id="217"/>
      <w:r w:rsidR="007C413B">
        <w:rPr>
          <w:rStyle w:val="CommentReference"/>
        </w:rPr>
        <w:commentReference w:id="217"/>
      </w:r>
      <w:r w:rsidR="00FF73D1" w:rsidRPr="00633320">
        <w:t xml:space="preserve">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12BA9ED5"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 xml:space="preserve">such as those managed by NHS </w:t>
      </w:r>
      <w:del w:id="219" w:author="Author">
        <w:r w:rsidRPr="00633320" w:rsidDel="002D3646">
          <w:delText xml:space="preserve">Digital </w:delText>
        </w:r>
      </w:del>
      <w:ins w:id="220" w:author="Author">
        <w:r w:rsidR="002D3646">
          <w:t xml:space="preserve">England </w:t>
        </w:r>
      </w:ins>
      <w:r w:rsidRPr="00633320">
        <w:t>and equivalent</w:t>
      </w:r>
      <w:del w:id="221" w:author="Author">
        <w:r w:rsidRPr="00633320" w:rsidDel="002D3646">
          <w:delText xml:space="preserve"> organisations in</w:delText>
        </w:r>
      </w:del>
      <w:r w:rsidRPr="00633320">
        <w:t xml:space="preserve"> </w:t>
      </w:r>
      <w:del w:id="222" w:author="Author">
        <w:r w:rsidRPr="00633320" w:rsidDel="002D3646">
          <w:delText>the devolved nations</w:delText>
        </w:r>
      </w:del>
      <w:ins w:id="223" w:author="Author">
        <w:r w:rsidR="002D3646">
          <w:t>local, regional or national organisations</w:t>
        </w:r>
      </w:ins>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04E5A600" w14:textId="7069BFE4" w:rsidR="002D3646" w:rsidRDefault="00F51743" w:rsidP="00730B6B">
      <w:pPr>
        <w:pStyle w:val="CommentText"/>
        <w:rPr>
          <w:ins w:id="224" w:author="Author"/>
        </w:rPr>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commentRangeStart w:id="225"/>
      <w:ins w:id="226" w:author="Author">
        <w:r w:rsidR="002D3646">
          <w:t xml:space="preserve">Other information to be recorded relevant to safety will include </w:t>
        </w:r>
        <w:r w:rsidR="004749B2">
          <w:t xml:space="preserve">acute kidney or liver injury, </w:t>
        </w:r>
        <w:r w:rsidR="002D3646">
          <w:t>cardiac arrhythmia, infection, thrombosis, bleeding, metabolic disturbances, and seizures.</w:t>
        </w:r>
      </w:ins>
      <w:commentRangeEnd w:id="225"/>
      <w:r w:rsidR="004749B2">
        <w:rPr>
          <w:rStyle w:val="CommentReference"/>
        </w:rPr>
        <w:commentReference w:id="225"/>
      </w:r>
    </w:p>
    <w:p w14:paraId="43E210C8" w14:textId="77777777" w:rsidR="002D3646" w:rsidRDefault="002D3646" w:rsidP="00730B6B">
      <w:pPr>
        <w:pStyle w:val="CommentText"/>
        <w:rPr>
          <w:ins w:id="227" w:author="Author"/>
        </w:rPr>
      </w:pPr>
    </w:p>
    <w:p w14:paraId="27C22A57" w14:textId="152EEA60" w:rsidR="00122CA0" w:rsidRPr="00633320" w:rsidRDefault="00FC1494" w:rsidP="00730B6B">
      <w:pPr>
        <w:pStyle w:val="CommentText"/>
      </w:pPr>
      <w:r w:rsidRPr="00633320">
        <w:t xml:space="preserve">Reminders will be sent if outcome data </w:t>
      </w:r>
      <w:r w:rsidR="00D44BEA" w:rsidRPr="00633320">
        <w:t xml:space="preserve">have </w:t>
      </w:r>
      <w:r w:rsidRPr="00633320">
        <w:t xml:space="preserve">not been recorded by 28 days after </w:t>
      </w:r>
      <w:r w:rsidR="006C51CD" w:rsidRPr="00633320">
        <w:t>randomisation</w:t>
      </w:r>
      <w:r w:rsidRPr="00633320">
        <w:t>.</w:t>
      </w:r>
      <w:r w:rsidR="004B76CB" w:rsidRPr="00633320">
        <w:t xml:space="preserve"> Suspected</w:t>
      </w:r>
      <w:del w:id="228" w:author="Author">
        <w:r w:rsidR="004B76CB" w:rsidRPr="00633320" w:rsidDel="0078795F">
          <w:delText xml:space="preserve"> Unexpected</w:delText>
        </w:r>
      </w:del>
      <w:r w:rsidR="004B76CB" w:rsidRPr="00633320">
        <w:t xml:space="preserve"> Serious Adverse Reactions</w:t>
      </w:r>
      <w:r w:rsidR="00D44BEA" w:rsidRPr="00633320">
        <w:t xml:space="preserve"> (S</w:t>
      </w:r>
      <w:del w:id="229" w:author="Author">
        <w:r w:rsidR="00D44BEA" w:rsidRPr="00633320" w:rsidDel="0078795F">
          <w:delText>U</w:delText>
        </w:r>
      </w:del>
      <w:r w:rsidR="00D44BEA" w:rsidRPr="00633320">
        <w:t xml:space="preserve">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will be collected</w:t>
      </w:r>
      <w:ins w:id="230" w:author="Author">
        <w:r w:rsidR="006F5FFE">
          <w:t>,</w:t>
        </w:r>
      </w:ins>
      <w:r w:rsidR="004B76CB" w:rsidRPr="00633320">
        <w:t xml:space="preserve"> and </w:t>
      </w:r>
      <w:commentRangeStart w:id="231"/>
      <w:ins w:id="232" w:author="Author">
        <w:r w:rsidR="006F5FFE">
          <w:t xml:space="preserve">unexpected SSARs (SUSARs) will be </w:t>
        </w:r>
      </w:ins>
      <w:commentRangeEnd w:id="231"/>
      <w:r w:rsidR="00B6000D">
        <w:rPr>
          <w:rStyle w:val="CommentReference"/>
        </w:rPr>
        <w:commentReference w:id="231"/>
      </w:r>
      <w:r w:rsidR="004B76CB" w:rsidRPr="00633320">
        <w:t xml:space="preserve">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29D4A086" w:rsidR="00125C3C" w:rsidRPr="00633320" w:rsidRDefault="00125C3C" w:rsidP="00F123A0">
      <w:r w:rsidRPr="00633320">
        <w:rPr>
          <w:b/>
        </w:rPr>
        <w:t>Numbers to be randomised:</w:t>
      </w:r>
      <w:r w:rsidRPr="00633320">
        <w:t xml:space="preserve"> The larger the number randomised the more accurate the results will be</w:t>
      </w:r>
      <w:ins w:id="233" w:author="Author">
        <w:r w:rsidR="002D3646">
          <w:t xml:space="preserve"> </w:t>
        </w:r>
      </w:ins>
      <w:r w:rsidR="002D3646">
        <w:t>but the numbers that can be randomised will depend critica</w:t>
      </w:r>
      <w:ins w:id="234" w:author="Author">
        <w:r w:rsidR="007F26F0">
          <w:t>l</w:t>
        </w:r>
      </w:ins>
      <w:r w:rsidR="002D3646">
        <w:t xml:space="preserve">ly on </w:t>
      </w:r>
      <w:ins w:id="235" w:author="Author">
        <w:r w:rsidR="002D3646">
          <w:t>the epidemiology of the relevant infections over the next few years</w:t>
        </w:r>
      </w:ins>
      <w:del w:id="236" w:author="Author">
        <w:r w:rsidRPr="00633320" w:rsidDel="00F63B19">
          <w:delText xml:space="preserve"> on how large the epidemic becomes</w:delText>
        </w:r>
      </w:del>
      <w:r w:rsidRPr="00633320">
        <w:t xml:space="preserve">.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0C11D1D9"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08015F0C" w:rsidR="00122CA0" w:rsidRPr="00633320" w:rsidRDefault="00122CA0" w:rsidP="00F123A0">
      <w:r w:rsidRPr="00633320">
        <w:rPr>
          <w:b/>
        </w:rPr>
        <w:t>Add-on studies:</w:t>
      </w:r>
      <w:r w:rsidRPr="00633320">
        <w:t xml:space="preserve"> Particular countries or groups of hospitals, may </w:t>
      </w:r>
      <w:del w:id="237" w:author="Author">
        <w:r w:rsidRPr="00633320" w:rsidDel="002D3646">
          <w:delText xml:space="preserve">well </w:delText>
        </w:r>
      </w:del>
      <w:r w:rsidRPr="00633320">
        <w:t xml:space="preserve">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w:t>
      </w:r>
      <w:del w:id="238" w:author="Author">
        <w:r w:rsidRPr="00633320" w:rsidDel="002D3646">
          <w:delText xml:space="preserve">well </w:delText>
        </w:r>
      </w:del>
      <w:r w:rsidRPr="00633320">
        <w:t>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239" w:name="Signature_Page"/>
      <w:bookmarkStart w:id="240" w:name="bookmark0"/>
      <w:bookmarkStart w:id="241" w:name="_Toc481775678"/>
      <w:bookmarkStart w:id="242" w:name="_Toc224989188"/>
      <w:bookmarkStart w:id="243" w:name="_Toc225045458"/>
      <w:bookmarkStart w:id="244" w:name="_Toc224989189"/>
      <w:bookmarkStart w:id="245" w:name="_Toc225045459"/>
      <w:bookmarkStart w:id="246" w:name="_Toc221331249"/>
      <w:bookmarkStart w:id="247" w:name="_Toc221335981"/>
      <w:bookmarkStart w:id="248" w:name="_Toc221338335"/>
      <w:bookmarkStart w:id="249" w:name="_Toc221338499"/>
      <w:bookmarkStart w:id="250" w:name="_Toc221348619"/>
      <w:bookmarkStart w:id="251" w:name="_Toc221349005"/>
      <w:bookmarkStart w:id="252" w:name="_Toc221426484"/>
      <w:bookmarkStart w:id="253" w:name="_Toc221505606"/>
      <w:bookmarkStart w:id="254" w:name="_Toc221505992"/>
      <w:bookmarkStart w:id="255" w:name="_Toc221506184"/>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0"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1"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2"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54AFB43D" w14:textId="79AA6D46" w:rsidR="007515F4" w:rsidRDefault="005D4C15">
      <w:pPr>
        <w:pStyle w:val="TOC1"/>
        <w:rPr>
          <w:ins w:id="256" w:author="Leon Peto" w:date="2023-07-31T17:38:00Z"/>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ins w:id="257" w:author="Leon Peto" w:date="2023-07-31T17:38:00Z">
        <w:r w:rsidR="007515F4" w:rsidRPr="007C765E">
          <w:rPr>
            <w:rFonts w:cs="Times New Roman"/>
            <w:noProof/>
          </w:rPr>
          <w:t>1</w:t>
        </w:r>
        <w:r w:rsidR="007515F4">
          <w:rPr>
            <w:rFonts w:asciiTheme="minorHAnsi" w:hAnsiTheme="minorHAnsi" w:cstheme="minorBidi"/>
            <w:b w:val="0"/>
            <w:caps w:val="0"/>
            <w:noProof/>
            <w:color w:val="auto"/>
            <w:sz w:val="22"/>
            <w:szCs w:val="22"/>
          </w:rPr>
          <w:tab/>
        </w:r>
        <w:r w:rsidR="007515F4">
          <w:rPr>
            <w:noProof/>
          </w:rPr>
          <w:t>BACKGROUND AND RATIONALE</w:t>
        </w:r>
        <w:r w:rsidR="007515F4">
          <w:rPr>
            <w:noProof/>
          </w:rPr>
          <w:tab/>
        </w:r>
        <w:r w:rsidR="007515F4">
          <w:rPr>
            <w:noProof/>
          </w:rPr>
          <w:fldChar w:fldCharType="begin"/>
        </w:r>
        <w:r w:rsidR="007515F4">
          <w:rPr>
            <w:noProof/>
          </w:rPr>
          <w:instrText xml:space="preserve"> PAGEREF _Toc141717554 \h </w:instrText>
        </w:r>
      </w:ins>
      <w:r w:rsidR="007515F4">
        <w:rPr>
          <w:noProof/>
        </w:rPr>
      </w:r>
      <w:r w:rsidR="007515F4">
        <w:rPr>
          <w:noProof/>
        </w:rPr>
        <w:fldChar w:fldCharType="separate"/>
      </w:r>
      <w:ins w:id="258" w:author="Leon Peto" w:date="2023-07-31T17:38:00Z">
        <w:r w:rsidR="007515F4">
          <w:rPr>
            <w:noProof/>
          </w:rPr>
          <w:t>6</w:t>
        </w:r>
        <w:r w:rsidR="007515F4">
          <w:rPr>
            <w:noProof/>
          </w:rPr>
          <w:fldChar w:fldCharType="end"/>
        </w:r>
      </w:ins>
    </w:p>
    <w:p w14:paraId="73A27255" w14:textId="74321FB1" w:rsidR="007515F4" w:rsidRDefault="007515F4">
      <w:pPr>
        <w:pStyle w:val="TOC2"/>
        <w:rPr>
          <w:ins w:id="259" w:author="Leon Peto" w:date="2023-07-31T17:38:00Z"/>
          <w:rFonts w:asciiTheme="minorHAnsi" w:hAnsiTheme="minorHAnsi" w:cstheme="minorBidi"/>
          <w:bCs w:val="0"/>
          <w:smallCaps w:val="0"/>
          <w:noProof/>
          <w:color w:val="auto"/>
          <w:sz w:val="22"/>
          <w:szCs w:val="22"/>
        </w:rPr>
      </w:pPr>
      <w:ins w:id="260" w:author="Leon Peto" w:date="2023-07-31T17:38:00Z">
        <w:r w:rsidRPr="007C765E">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_Toc141717555 \h </w:instrText>
        </w:r>
      </w:ins>
      <w:r>
        <w:rPr>
          <w:noProof/>
        </w:rPr>
      </w:r>
      <w:r>
        <w:rPr>
          <w:noProof/>
        </w:rPr>
        <w:fldChar w:fldCharType="separate"/>
      </w:r>
      <w:ins w:id="261" w:author="Leon Peto" w:date="2023-07-31T17:38:00Z">
        <w:r>
          <w:rPr>
            <w:noProof/>
          </w:rPr>
          <w:t>6</w:t>
        </w:r>
        <w:r>
          <w:rPr>
            <w:noProof/>
          </w:rPr>
          <w:fldChar w:fldCharType="end"/>
        </w:r>
      </w:ins>
    </w:p>
    <w:p w14:paraId="3A090F7B" w14:textId="670FDDBD" w:rsidR="007515F4" w:rsidRDefault="007515F4">
      <w:pPr>
        <w:pStyle w:val="TOC2"/>
        <w:rPr>
          <w:ins w:id="262" w:author="Leon Peto" w:date="2023-07-31T17:38:00Z"/>
          <w:rFonts w:asciiTheme="minorHAnsi" w:hAnsiTheme="minorHAnsi" w:cstheme="minorBidi"/>
          <w:bCs w:val="0"/>
          <w:smallCaps w:val="0"/>
          <w:noProof/>
          <w:color w:val="auto"/>
          <w:sz w:val="22"/>
          <w:szCs w:val="22"/>
        </w:rPr>
      </w:pPr>
      <w:ins w:id="263" w:author="Leon Peto" w:date="2023-07-31T17:38:00Z">
        <w:r w:rsidRPr="007C765E">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_Toc141717556 \h </w:instrText>
        </w:r>
      </w:ins>
      <w:r>
        <w:rPr>
          <w:noProof/>
        </w:rPr>
      </w:r>
      <w:r>
        <w:rPr>
          <w:noProof/>
        </w:rPr>
        <w:fldChar w:fldCharType="separate"/>
      </w:r>
      <w:ins w:id="264" w:author="Leon Peto" w:date="2023-07-31T17:38:00Z">
        <w:r>
          <w:rPr>
            <w:noProof/>
          </w:rPr>
          <w:t>6</w:t>
        </w:r>
        <w:r>
          <w:rPr>
            <w:noProof/>
          </w:rPr>
          <w:fldChar w:fldCharType="end"/>
        </w:r>
      </w:ins>
    </w:p>
    <w:p w14:paraId="08A3AB0B" w14:textId="1767BDF5" w:rsidR="007515F4" w:rsidRDefault="007515F4">
      <w:pPr>
        <w:pStyle w:val="TOC2"/>
        <w:rPr>
          <w:ins w:id="265" w:author="Leon Peto" w:date="2023-07-31T17:38:00Z"/>
          <w:rFonts w:asciiTheme="minorHAnsi" w:hAnsiTheme="minorHAnsi" w:cstheme="minorBidi"/>
          <w:bCs w:val="0"/>
          <w:smallCaps w:val="0"/>
          <w:noProof/>
          <w:color w:val="auto"/>
          <w:sz w:val="22"/>
          <w:szCs w:val="22"/>
        </w:rPr>
      </w:pPr>
      <w:ins w:id="266" w:author="Leon Peto" w:date="2023-07-31T17:38:00Z">
        <w:r w:rsidRPr="007C765E">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comparisons</w:t>
        </w:r>
        <w:r>
          <w:rPr>
            <w:noProof/>
          </w:rPr>
          <w:tab/>
        </w:r>
        <w:r>
          <w:rPr>
            <w:noProof/>
          </w:rPr>
          <w:fldChar w:fldCharType="begin"/>
        </w:r>
        <w:r>
          <w:rPr>
            <w:noProof/>
          </w:rPr>
          <w:instrText xml:space="preserve"> PAGEREF _Toc141717557 \h </w:instrText>
        </w:r>
      </w:ins>
      <w:r>
        <w:rPr>
          <w:noProof/>
        </w:rPr>
      </w:r>
      <w:r>
        <w:rPr>
          <w:noProof/>
        </w:rPr>
        <w:fldChar w:fldCharType="separate"/>
      </w:r>
      <w:ins w:id="267" w:author="Leon Peto" w:date="2023-07-31T17:38:00Z">
        <w:r>
          <w:rPr>
            <w:noProof/>
          </w:rPr>
          <w:t>6</w:t>
        </w:r>
        <w:r>
          <w:rPr>
            <w:noProof/>
          </w:rPr>
          <w:fldChar w:fldCharType="end"/>
        </w:r>
      </w:ins>
    </w:p>
    <w:p w14:paraId="09E571CF" w14:textId="3163983B" w:rsidR="007515F4" w:rsidRDefault="007515F4">
      <w:pPr>
        <w:pStyle w:val="TOC2"/>
        <w:rPr>
          <w:ins w:id="268" w:author="Leon Peto" w:date="2023-07-31T17:38:00Z"/>
          <w:rFonts w:asciiTheme="minorHAnsi" w:hAnsiTheme="minorHAnsi" w:cstheme="minorBidi"/>
          <w:bCs w:val="0"/>
          <w:smallCaps w:val="0"/>
          <w:noProof/>
          <w:color w:val="auto"/>
          <w:sz w:val="22"/>
          <w:szCs w:val="22"/>
        </w:rPr>
      </w:pPr>
      <w:ins w:id="269" w:author="Leon Peto" w:date="2023-07-31T17:38:00Z">
        <w:r w:rsidRPr="007C765E">
          <w:rPr>
            <w:rFonts w:cs="Times New Roman"/>
            <w:noProof/>
          </w:rPr>
          <w:t>1.4</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_Toc141717558 \h </w:instrText>
        </w:r>
      </w:ins>
      <w:r>
        <w:rPr>
          <w:noProof/>
        </w:rPr>
      </w:r>
      <w:r>
        <w:rPr>
          <w:noProof/>
        </w:rPr>
        <w:fldChar w:fldCharType="separate"/>
      </w:r>
      <w:ins w:id="270" w:author="Leon Peto" w:date="2023-07-31T17:38:00Z">
        <w:r>
          <w:rPr>
            <w:noProof/>
          </w:rPr>
          <w:t>7</w:t>
        </w:r>
        <w:r>
          <w:rPr>
            <w:noProof/>
          </w:rPr>
          <w:fldChar w:fldCharType="end"/>
        </w:r>
      </w:ins>
    </w:p>
    <w:p w14:paraId="424BB724" w14:textId="0FA2D60A" w:rsidR="007515F4" w:rsidRDefault="007515F4">
      <w:pPr>
        <w:pStyle w:val="TOC2"/>
        <w:rPr>
          <w:ins w:id="271" w:author="Leon Peto" w:date="2023-07-31T17:38:00Z"/>
          <w:rFonts w:asciiTheme="minorHAnsi" w:hAnsiTheme="minorHAnsi" w:cstheme="minorBidi"/>
          <w:bCs w:val="0"/>
          <w:smallCaps w:val="0"/>
          <w:noProof/>
          <w:color w:val="auto"/>
          <w:sz w:val="22"/>
          <w:szCs w:val="22"/>
        </w:rPr>
      </w:pPr>
      <w:ins w:id="272" w:author="Leon Peto" w:date="2023-07-31T17:38:00Z">
        <w:r w:rsidRPr="007C765E">
          <w:rPr>
            <w:rFonts w:cs="Times New Roman"/>
            <w:noProof/>
          </w:rPr>
          <w:t>1.5</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_Toc141717559 \h </w:instrText>
        </w:r>
      </w:ins>
      <w:r>
        <w:rPr>
          <w:noProof/>
        </w:rPr>
      </w:r>
      <w:r>
        <w:rPr>
          <w:noProof/>
        </w:rPr>
        <w:fldChar w:fldCharType="separate"/>
      </w:r>
      <w:ins w:id="273" w:author="Leon Peto" w:date="2023-07-31T17:38:00Z">
        <w:r>
          <w:rPr>
            <w:noProof/>
          </w:rPr>
          <w:t>7</w:t>
        </w:r>
        <w:r>
          <w:rPr>
            <w:noProof/>
          </w:rPr>
          <w:fldChar w:fldCharType="end"/>
        </w:r>
      </w:ins>
    </w:p>
    <w:p w14:paraId="6DBDA89B" w14:textId="3C0972D7" w:rsidR="007515F4" w:rsidRDefault="007515F4">
      <w:pPr>
        <w:pStyle w:val="TOC1"/>
        <w:rPr>
          <w:ins w:id="274" w:author="Leon Peto" w:date="2023-07-31T17:38:00Z"/>
          <w:rFonts w:asciiTheme="minorHAnsi" w:hAnsiTheme="minorHAnsi" w:cstheme="minorBidi"/>
          <w:b w:val="0"/>
          <w:caps w:val="0"/>
          <w:noProof/>
          <w:color w:val="auto"/>
          <w:sz w:val="22"/>
          <w:szCs w:val="22"/>
        </w:rPr>
      </w:pPr>
      <w:ins w:id="275" w:author="Leon Peto" w:date="2023-07-31T17:38:00Z">
        <w:r w:rsidRPr="007C765E">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_Toc141717561 \h </w:instrText>
        </w:r>
      </w:ins>
      <w:r>
        <w:rPr>
          <w:noProof/>
        </w:rPr>
      </w:r>
      <w:r>
        <w:rPr>
          <w:noProof/>
        </w:rPr>
        <w:fldChar w:fldCharType="separate"/>
      </w:r>
      <w:ins w:id="276" w:author="Leon Peto" w:date="2023-07-31T17:38:00Z">
        <w:r>
          <w:rPr>
            <w:noProof/>
          </w:rPr>
          <w:t>8</w:t>
        </w:r>
        <w:r>
          <w:rPr>
            <w:noProof/>
          </w:rPr>
          <w:fldChar w:fldCharType="end"/>
        </w:r>
      </w:ins>
    </w:p>
    <w:p w14:paraId="1FFA3BEB" w14:textId="1B7BA9AD" w:rsidR="007515F4" w:rsidRDefault="007515F4">
      <w:pPr>
        <w:pStyle w:val="TOC2"/>
        <w:rPr>
          <w:ins w:id="277" w:author="Leon Peto" w:date="2023-07-31T17:38:00Z"/>
          <w:rFonts w:asciiTheme="minorHAnsi" w:hAnsiTheme="minorHAnsi" w:cstheme="minorBidi"/>
          <w:bCs w:val="0"/>
          <w:smallCaps w:val="0"/>
          <w:noProof/>
          <w:color w:val="auto"/>
          <w:sz w:val="22"/>
          <w:szCs w:val="22"/>
        </w:rPr>
      </w:pPr>
      <w:ins w:id="278" w:author="Leon Peto" w:date="2023-07-31T17:38:00Z">
        <w:r w:rsidRPr="007C765E">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_Toc141717562 \h </w:instrText>
        </w:r>
      </w:ins>
      <w:r>
        <w:rPr>
          <w:noProof/>
        </w:rPr>
      </w:r>
      <w:r>
        <w:rPr>
          <w:noProof/>
        </w:rPr>
        <w:fldChar w:fldCharType="separate"/>
      </w:r>
      <w:ins w:id="279" w:author="Leon Peto" w:date="2023-07-31T17:38:00Z">
        <w:r>
          <w:rPr>
            <w:noProof/>
          </w:rPr>
          <w:t>8</w:t>
        </w:r>
        <w:r>
          <w:rPr>
            <w:noProof/>
          </w:rPr>
          <w:fldChar w:fldCharType="end"/>
        </w:r>
      </w:ins>
    </w:p>
    <w:p w14:paraId="5DD978B7" w14:textId="56FE1E20" w:rsidR="007515F4" w:rsidRDefault="007515F4">
      <w:pPr>
        <w:pStyle w:val="TOC2"/>
        <w:rPr>
          <w:ins w:id="280" w:author="Leon Peto" w:date="2023-07-31T17:38:00Z"/>
          <w:rFonts w:asciiTheme="minorHAnsi" w:hAnsiTheme="minorHAnsi" w:cstheme="minorBidi"/>
          <w:bCs w:val="0"/>
          <w:smallCaps w:val="0"/>
          <w:noProof/>
          <w:color w:val="auto"/>
          <w:sz w:val="22"/>
          <w:szCs w:val="22"/>
        </w:rPr>
      </w:pPr>
      <w:ins w:id="281" w:author="Leon Peto" w:date="2023-07-31T17:38:00Z">
        <w:r w:rsidRPr="007C765E">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_Toc141717563 \h </w:instrText>
        </w:r>
      </w:ins>
      <w:r>
        <w:rPr>
          <w:noProof/>
        </w:rPr>
      </w:r>
      <w:r>
        <w:rPr>
          <w:noProof/>
        </w:rPr>
        <w:fldChar w:fldCharType="separate"/>
      </w:r>
      <w:ins w:id="282" w:author="Leon Peto" w:date="2023-07-31T17:38:00Z">
        <w:r>
          <w:rPr>
            <w:noProof/>
          </w:rPr>
          <w:t>9</w:t>
        </w:r>
        <w:r>
          <w:rPr>
            <w:noProof/>
          </w:rPr>
          <w:fldChar w:fldCharType="end"/>
        </w:r>
      </w:ins>
    </w:p>
    <w:p w14:paraId="7AF8F638" w14:textId="36E00EB2" w:rsidR="007515F4" w:rsidRDefault="007515F4">
      <w:pPr>
        <w:pStyle w:val="TOC2"/>
        <w:rPr>
          <w:ins w:id="283" w:author="Leon Peto" w:date="2023-07-31T17:38:00Z"/>
          <w:rFonts w:asciiTheme="minorHAnsi" w:hAnsiTheme="minorHAnsi" w:cstheme="minorBidi"/>
          <w:bCs w:val="0"/>
          <w:smallCaps w:val="0"/>
          <w:noProof/>
          <w:color w:val="auto"/>
          <w:sz w:val="22"/>
          <w:szCs w:val="22"/>
        </w:rPr>
      </w:pPr>
      <w:ins w:id="284" w:author="Leon Peto" w:date="2023-07-31T17:38:00Z">
        <w:r w:rsidRPr="007C765E">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_Toc141717564 \h </w:instrText>
        </w:r>
      </w:ins>
      <w:r>
        <w:rPr>
          <w:noProof/>
        </w:rPr>
      </w:r>
      <w:r>
        <w:rPr>
          <w:noProof/>
        </w:rPr>
        <w:fldChar w:fldCharType="separate"/>
      </w:r>
      <w:ins w:id="285" w:author="Leon Peto" w:date="2023-07-31T17:38:00Z">
        <w:r>
          <w:rPr>
            <w:noProof/>
          </w:rPr>
          <w:t>9</w:t>
        </w:r>
        <w:r>
          <w:rPr>
            <w:noProof/>
          </w:rPr>
          <w:fldChar w:fldCharType="end"/>
        </w:r>
      </w:ins>
    </w:p>
    <w:p w14:paraId="3C0AB835" w14:textId="4995A56A" w:rsidR="007515F4" w:rsidRDefault="007515F4">
      <w:pPr>
        <w:pStyle w:val="TOC2"/>
        <w:rPr>
          <w:ins w:id="286" w:author="Leon Peto" w:date="2023-07-31T17:38:00Z"/>
          <w:rFonts w:asciiTheme="minorHAnsi" w:hAnsiTheme="minorHAnsi" w:cstheme="minorBidi"/>
          <w:bCs w:val="0"/>
          <w:smallCaps w:val="0"/>
          <w:noProof/>
          <w:color w:val="auto"/>
          <w:sz w:val="22"/>
          <w:szCs w:val="22"/>
        </w:rPr>
      </w:pPr>
      <w:ins w:id="287" w:author="Leon Peto" w:date="2023-07-31T17:38:00Z">
        <w:r w:rsidRPr="007C765E">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_Toc141717565 \h </w:instrText>
        </w:r>
      </w:ins>
      <w:r>
        <w:rPr>
          <w:noProof/>
        </w:rPr>
      </w:r>
      <w:r>
        <w:rPr>
          <w:noProof/>
        </w:rPr>
        <w:fldChar w:fldCharType="separate"/>
      </w:r>
      <w:ins w:id="288" w:author="Leon Peto" w:date="2023-07-31T17:38:00Z">
        <w:r>
          <w:rPr>
            <w:noProof/>
          </w:rPr>
          <w:t>10</w:t>
        </w:r>
        <w:r>
          <w:rPr>
            <w:noProof/>
          </w:rPr>
          <w:fldChar w:fldCharType="end"/>
        </w:r>
      </w:ins>
    </w:p>
    <w:p w14:paraId="02499875" w14:textId="73D27B07" w:rsidR="007515F4" w:rsidRDefault="007515F4">
      <w:pPr>
        <w:pStyle w:val="TOC2"/>
        <w:rPr>
          <w:ins w:id="289" w:author="Leon Peto" w:date="2023-07-31T17:38:00Z"/>
          <w:rFonts w:asciiTheme="minorHAnsi" w:hAnsiTheme="minorHAnsi" w:cstheme="minorBidi"/>
          <w:bCs w:val="0"/>
          <w:smallCaps w:val="0"/>
          <w:noProof/>
          <w:color w:val="auto"/>
          <w:sz w:val="22"/>
          <w:szCs w:val="22"/>
        </w:rPr>
      </w:pPr>
      <w:ins w:id="290" w:author="Leon Peto" w:date="2023-07-31T17:38:00Z">
        <w:r w:rsidRPr="007C765E">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w:t>
        </w:r>
        <w:r>
          <w:rPr>
            <w:noProof/>
          </w:rPr>
          <w:tab/>
        </w:r>
        <w:r>
          <w:rPr>
            <w:noProof/>
          </w:rPr>
          <w:fldChar w:fldCharType="begin"/>
        </w:r>
        <w:r>
          <w:rPr>
            <w:noProof/>
          </w:rPr>
          <w:instrText xml:space="preserve"> PAGEREF _Toc141717578 \h </w:instrText>
        </w:r>
      </w:ins>
      <w:r>
        <w:rPr>
          <w:noProof/>
        </w:rPr>
      </w:r>
      <w:r>
        <w:rPr>
          <w:noProof/>
        </w:rPr>
        <w:fldChar w:fldCharType="separate"/>
      </w:r>
      <w:ins w:id="291" w:author="Leon Peto" w:date="2023-07-31T17:38:00Z">
        <w:r>
          <w:rPr>
            <w:noProof/>
          </w:rPr>
          <w:t>11</w:t>
        </w:r>
        <w:r>
          <w:rPr>
            <w:noProof/>
          </w:rPr>
          <w:fldChar w:fldCharType="end"/>
        </w:r>
      </w:ins>
    </w:p>
    <w:p w14:paraId="5C6A73C1" w14:textId="17EBFB03" w:rsidR="007515F4" w:rsidRDefault="007515F4">
      <w:pPr>
        <w:pStyle w:val="TOC2"/>
        <w:rPr>
          <w:ins w:id="292" w:author="Leon Peto" w:date="2023-07-31T17:38:00Z"/>
          <w:rFonts w:asciiTheme="minorHAnsi" w:hAnsiTheme="minorHAnsi" w:cstheme="minorBidi"/>
          <w:bCs w:val="0"/>
          <w:smallCaps w:val="0"/>
          <w:noProof/>
          <w:color w:val="auto"/>
          <w:sz w:val="22"/>
          <w:szCs w:val="22"/>
        </w:rPr>
      </w:pPr>
      <w:ins w:id="293" w:author="Leon Peto" w:date="2023-07-31T17:38:00Z">
        <w:r w:rsidRPr="007C765E">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_Toc141717579 \h </w:instrText>
        </w:r>
      </w:ins>
      <w:r>
        <w:rPr>
          <w:noProof/>
        </w:rPr>
      </w:r>
      <w:r>
        <w:rPr>
          <w:noProof/>
        </w:rPr>
        <w:fldChar w:fldCharType="separate"/>
      </w:r>
      <w:ins w:id="294" w:author="Leon Peto" w:date="2023-07-31T17:38:00Z">
        <w:r>
          <w:rPr>
            <w:noProof/>
          </w:rPr>
          <w:t>12</w:t>
        </w:r>
        <w:r>
          <w:rPr>
            <w:noProof/>
          </w:rPr>
          <w:fldChar w:fldCharType="end"/>
        </w:r>
      </w:ins>
    </w:p>
    <w:p w14:paraId="7AE7963E" w14:textId="39747F58" w:rsidR="007515F4" w:rsidRDefault="007515F4">
      <w:pPr>
        <w:pStyle w:val="TOC2"/>
        <w:rPr>
          <w:ins w:id="295" w:author="Leon Peto" w:date="2023-07-31T17:38:00Z"/>
          <w:rFonts w:asciiTheme="minorHAnsi" w:hAnsiTheme="minorHAnsi" w:cstheme="minorBidi"/>
          <w:bCs w:val="0"/>
          <w:smallCaps w:val="0"/>
          <w:noProof/>
          <w:color w:val="auto"/>
          <w:sz w:val="22"/>
          <w:szCs w:val="22"/>
        </w:rPr>
      </w:pPr>
      <w:ins w:id="296" w:author="Leon Peto" w:date="2023-07-31T17:38:00Z">
        <w:r w:rsidRPr="007C765E">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_Toc141717580 \h </w:instrText>
        </w:r>
      </w:ins>
      <w:r>
        <w:rPr>
          <w:noProof/>
        </w:rPr>
      </w:r>
      <w:r>
        <w:rPr>
          <w:noProof/>
        </w:rPr>
        <w:fldChar w:fldCharType="separate"/>
      </w:r>
      <w:ins w:id="297" w:author="Leon Peto" w:date="2023-07-31T17:38:00Z">
        <w:r>
          <w:rPr>
            <w:noProof/>
          </w:rPr>
          <w:t>12</w:t>
        </w:r>
        <w:r>
          <w:rPr>
            <w:noProof/>
          </w:rPr>
          <w:fldChar w:fldCharType="end"/>
        </w:r>
      </w:ins>
    </w:p>
    <w:p w14:paraId="217BC548" w14:textId="3C09AA64" w:rsidR="007515F4" w:rsidRDefault="007515F4">
      <w:pPr>
        <w:pStyle w:val="TOC2"/>
        <w:rPr>
          <w:ins w:id="298" w:author="Leon Peto" w:date="2023-07-31T17:38:00Z"/>
          <w:rFonts w:asciiTheme="minorHAnsi" w:hAnsiTheme="minorHAnsi" w:cstheme="minorBidi"/>
          <w:bCs w:val="0"/>
          <w:smallCaps w:val="0"/>
          <w:noProof/>
          <w:color w:val="auto"/>
          <w:sz w:val="22"/>
          <w:szCs w:val="22"/>
        </w:rPr>
      </w:pPr>
      <w:ins w:id="299" w:author="Leon Peto" w:date="2023-07-31T17:38:00Z">
        <w:r w:rsidRPr="007C765E">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_Toc141717581 \h </w:instrText>
        </w:r>
      </w:ins>
      <w:r>
        <w:rPr>
          <w:noProof/>
        </w:rPr>
      </w:r>
      <w:r>
        <w:rPr>
          <w:noProof/>
        </w:rPr>
        <w:fldChar w:fldCharType="separate"/>
      </w:r>
      <w:ins w:id="300" w:author="Leon Peto" w:date="2023-07-31T17:38:00Z">
        <w:r>
          <w:rPr>
            <w:noProof/>
          </w:rPr>
          <w:t>14</w:t>
        </w:r>
        <w:r>
          <w:rPr>
            <w:noProof/>
          </w:rPr>
          <w:fldChar w:fldCharType="end"/>
        </w:r>
      </w:ins>
    </w:p>
    <w:p w14:paraId="244C1F45" w14:textId="25AA8C98" w:rsidR="007515F4" w:rsidRDefault="007515F4">
      <w:pPr>
        <w:pStyle w:val="TOC2"/>
        <w:rPr>
          <w:ins w:id="301" w:author="Leon Peto" w:date="2023-07-31T17:38:00Z"/>
          <w:rFonts w:asciiTheme="minorHAnsi" w:hAnsiTheme="minorHAnsi" w:cstheme="minorBidi"/>
          <w:bCs w:val="0"/>
          <w:smallCaps w:val="0"/>
          <w:noProof/>
          <w:color w:val="auto"/>
          <w:sz w:val="22"/>
          <w:szCs w:val="22"/>
        </w:rPr>
      </w:pPr>
      <w:ins w:id="302" w:author="Leon Peto" w:date="2023-07-31T17:38:00Z">
        <w:r w:rsidRPr="007C765E">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_Toc141717582 \h </w:instrText>
        </w:r>
      </w:ins>
      <w:r>
        <w:rPr>
          <w:noProof/>
        </w:rPr>
      </w:r>
      <w:r>
        <w:rPr>
          <w:noProof/>
        </w:rPr>
        <w:fldChar w:fldCharType="separate"/>
      </w:r>
      <w:ins w:id="303" w:author="Leon Peto" w:date="2023-07-31T17:38:00Z">
        <w:r>
          <w:rPr>
            <w:noProof/>
          </w:rPr>
          <w:t>14</w:t>
        </w:r>
        <w:r>
          <w:rPr>
            <w:noProof/>
          </w:rPr>
          <w:fldChar w:fldCharType="end"/>
        </w:r>
      </w:ins>
    </w:p>
    <w:p w14:paraId="175851D1" w14:textId="7D0CCE5C" w:rsidR="007515F4" w:rsidRDefault="007515F4">
      <w:pPr>
        <w:pStyle w:val="TOC1"/>
        <w:rPr>
          <w:ins w:id="304" w:author="Leon Peto" w:date="2023-07-31T17:38:00Z"/>
          <w:rFonts w:asciiTheme="minorHAnsi" w:hAnsiTheme="minorHAnsi" w:cstheme="minorBidi"/>
          <w:b w:val="0"/>
          <w:caps w:val="0"/>
          <w:noProof/>
          <w:color w:val="auto"/>
          <w:sz w:val="22"/>
          <w:szCs w:val="22"/>
        </w:rPr>
      </w:pPr>
      <w:ins w:id="305" w:author="Leon Peto" w:date="2023-07-31T17:38:00Z">
        <w:r w:rsidRPr="007C765E">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_Toc141717583 \h </w:instrText>
        </w:r>
      </w:ins>
      <w:r>
        <w:rPr>
          <w:noProof/>
        </w:rPr>
      </w:r>
      <w:r>
        <w:rPr>
          <w:noProof/>
        </w:rPr>
        <w:fldChar w:fldCharType="separate"/>
      </w:r>
      <w:ins w:id="306" w:author="Leon Peto" w:date="2023-07-31T17:38:00Z">
        <w:r>
          <w:rPr>
            <w:noProof/>
          </w:rPr>
          <w:t>14</w:t>
        </w:r>
        <w:r>
          <w:rPr>
            <w:noProof/>
          </w:rPr>
          <w:fldChar w:fldCharType="end"/>
        </w:r>
      </w:ins>
    </w:p>
    <w:p w14:paraId="324777CC" w14:textId="198828DE" w:rsidR="007515F4" w:rsidRDefault="007515F4">
      <w:pPr>
        <w:pStyle w:val="TOC2"/>
        <w:rPr>
          <w:ins w:id="307" w:author="Leon Peto" w:date="2023-07-31T17:38:00Z"/>
          <w:rFonts w:asciiTheme="minorHAnsi" w:hAnsiTheme="minorHAnsi" w:cstheme="minorBidi"/>
          <w:bCs w:val="0"/>
          <w:smallCaps w:val="0"/>
          <w:noProof/>
          <w:color w:val="auto"/>
          <w:sz w:val="22"/>
          <w:szCs w:val="22"/>
        </w:rPr>
      </w:pPr>
      <w:ins w:id="308" w:author="Leon Peto" w:date="2023-07-31T17:38:00Z">
        <w:r w:rsidRPr="007C765E">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_Toc141717584 \h </w:instrText>
        </w:r>
      </w:ins>
      <w:r>
        <w:rPr>
          <w:noProof/>
        </w:rPr>
      </w:r>
      <w:r>
        <w:rPr>
          <w:noProof/>
        </w:rPr>
        <w:fldChar w:fldCharType="separate"/>
      </w:r>
      <w:ins w:id="309" w:author="Leon Peto" w:date="2023-07-31T17:38:00Z">
        <w:r>
          <w:rPr>
            <w:noProof/>
          </w:rPr>
          <w:t>15</w:t>
        </w:r>
        <w:r>
          <w:rPr>
            <w:noProof/>
          </w:rPr>
          <w:fldChar w:fldCharType="end"/>
        </w:r>
      </w:ins>
    </w:p>
    <w:p w14:paraId="7ACBA1C6" w14:textId="2FB9A68D" w:rsidR="007515F4" w:rsidRDefault="007515F4">
      <w:pPr>
        <w:pStyle w:val="TOC2"/>
        <w:rPr>
          <w:ins w:id="310" w:author="Leon Peto" w:date="2023-07-31T17:38:00Z"/>
          <w:rFonts w:asciiTheme="minorHAnsi" w:hAnsiTheme="minorHAnsi" w:cstheme="minorBidi"/>
          <w:bCs w:val="0"/>
          <w:smallCaps w:val="0"/>
          <w:noProof/>
          <w:color w:val="auto"/>
          <w:sz w:val="22"/>
          <w:szCs w:val="22"/>
        </w:rPr>
      </w:pPr>
      <w:ins w:id="311" w:author="Leon Peto" w:date="2023-07-31T17:38:00Z">
        <w:r w:rsidRPr="007C765E">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_Toc141717585 \h </w:instrText>
        </w:r>
      </w:ins>
      <w:r>
        <w:rPr>
          <w:noProof/>
        </w:rPr>
      </w:r>
      <w:r>
        <w:rPr>
          <w:noProof/>
        </w:rPr>
        <w:fldChar w:fldCharType="separate"/>
      </w:r>
      <w:ins w:id="312" w:author="Leon Peto" w:date="2023-07-31T17:38:00Z">
        <w:r>
          <w:rPr>
            <w:noProof/>
          </w:rPr>
          <w:t>16</w:t>
        </w:r>
        <w:r>
          <w:rPr>
            <w:noProof/>
          </w:rPr>
          <w:fldChar w:fldCharType="end"/>
        </w:r>
      </w:ins>
    </w:p>
    <w:p w14:paraId="710A32DF" w14:textId="3ED03820" w:rsidR="007515F4" w:rsidRDefault="007515F4">
      <w:pPr>
        <w:pStyle w:val="TOC1"/>
        <w:rPr>
          <w:ins w:id="313" w:author="Leon Peto" w:date="2023-07-31T17:38:00Z"/>
          <w:rFonts w:asciiTheme="minorHAnsi" w:hAnsiTheme="minorHAnsi" w:cstheme="minorBidi"/>
          <w:b w:val="0"/>
          <w:caps w:val="0"/>
          <w:noProof/>
          <w:color w:val="auto"/>
          <w:sz w:val="22"/>
          <w:szCs w:val="22"/>
        </w:rPr>
      </w:pPr>
      <w:ins w:id="314" w:author="Leon Peto" w:date="2023-07-31T17:38:00Z">
        <w:r w:rsidRPr="007C765E">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_Toc141717586 \h </w:instrText>
        </w:r>
      </w:ins>
      <w:r>
        <w:rPr>
          <w:noProof/>
        </w:rPr>
      </w:r>
      <w:r>
        <w:rPr>
          <w:noProof/>
        </w:rPr>
        <w:fldChar w:fldCharType="separate"/>
      </w:r>
      <w:ins w:id="315" w:author="Leon Peto" w:date="2023-07-31T17:38:00Z">
        <w:r>
          <w:rPr>
            <w:noProof/>
          </w:rPr>
          <w:t>16</w:t>
        </w:r>
        <w:r>
          <w:rPr>
            <w:noProof/>
          </w:rPr>
          <w:fldChar w:fldCharType="end"/>
        </w:r>
      </w:ins>
    </w:p>
    <w:p w14:paraId="2F4E7E4A" w14:textId="631C2CB0" w:rsidR="007515F4" w:rsidRDefault="007515F4">
      <w:pPr>
        <w:pStyle w:val="TOC2"/>
        <w:rPr>
          <w:ins w:id="316" w:author="Leon Peto" w:date="2023-07-31T17:38:00Z"/>
          <w:rFonts w:asciiTheme="minorHAnsi" w:hAnsiTheme="minorHAnsi" w:cstheme="minorBidi"/>
          <w:bCs w:val="0"/>
          <w:smallCaps w:val="0"/>
          <w:noProof/>
          <w:color w:val="auto"/>
          <w:sz w:val="22"/>
          <w:szCs w:val="22"/>
        </w:rPr>
      </w:pPr>
      <w:ins w:id="317" w:author="Leon Peto" w:date="2023-07-31T17:38:00Z">
        <w:r w:rsidRPr="007C765E">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_Toc141717587 \h </w:instrText>
        </w:r>
      </w:ins>
      <w:r>
        <w:rPr>
          <w:noProof/>
        </w:rPr>
      </w:r>
      <w:r>
        <w:rPr>
          <w:noProof/>
        </w:rPr>
        <w:fldChar w:fldCharType="separate"/>
      </w:r>
      <w:ins w:id="318" w:author="Leon Peto" w:date="2023-07-31T17:38:00Z">
        <w:r>
          <w:rPr>
            <w:noProof/>
          </w:rPr>
          <w:t>16</w:t>
        </w:r>
        <w:r>
          <w:rPr>
            <w:noProof/>
          </w:rPr>
          <w:fldChar w:fldCharType="end"/>
        </w:r>
      </w:ins>
    </w:p>
    <w:p w14:paraId="714F984C" w14:textId="66D8B809" w:rsidR="007515F4" w:rsidRDefault="007515F4">
      <w:pPr>
        <w:pStyle w:val="TOC2"/>
        <w:rPr>
          <w:ins w:id="319" w:author="Leon Peto" w:date="2023-07-31T17:38:00Z"/>
          <w:rFonts w:asciiTheme="minorHAnsi" w:hAnsiTheme="minorHAnsi" w:cstheme="minorBidi"/>
          <w:bCs w:val="0"/>
          <w:smallCaps w:val="0"/>
          <w:noProof/>
          <w:color w:val="auto"/>
          <w:sz w:val="22"/>
          <w:szCs w:val="22"/>
        </w:rPr>
      </w:pPr>
      <w:ins w:id="320" w:author="Leon Peto" w:date="2023-07-31T17:38:00Z">
        <w:r w:rsidRPr="007C765E">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_Toc141717588 \h </w:instrText>
        </w:r>
      </w:ins>
      <w:r>
        <w:rPr>
          <w:noProof/>
        </w:rPr>
      </w:r>
      <w:r>
        <w:rPr>
          <w:noProof/>
        </w:rPr>
        <w:fldChar w:fldCharType="separate"/>
      </w:r>
      <w:ins w:id="321" w:author="Leon Peto" w:date="2023-07-31T17:38:00Z">
        <w:r>
          <w:rPr>
            <w:noProof/>
          </w:rPr>
          <w:t>17</w:t>
        </w:r>
        <w:r>
          <w:rPr>
            <w:noProof/>
          </w:rPr>
          <w:fldChar w:fldCharType="end"/>
        </w:r>
      </w:ins>
    </w:p>
    <w:p w14:paraId="15929D63" w14:textId="431E6759" w:rsidR="007515F4" w:rsidRDefault="007515F4">
      <w:pPr>
        <w:pStyle w:val="TOC2"/>
        <w:rPr>
          <w:ins w:id="322" w:author="Leon Peto" w:date="2023-07-31T17:38:00Z"/>
          <w:rFonts w:asciiTheme="minorHAnsi" w:hAnsiTheme="minorHAnsi" w:cstheme="minorBidi"/>
          <w:bCs w:val="0"/>
          <w:smallCaps w:val="0"/>
          <w:noProof/>
          <w:color w:val="auto"/>
          <w:sz w:val="22"/>
          <w:szCs w:val="22"/>
        </w:rPr>
      </w:pPr>
      <w:ins w:id="323" w:author="Leon Peto" w:date="2023-07-31T17:38:00Z">
        <w:r w:rsidRPr="007C765E">
          <w:rPr>
            <w:rFonts w:cs="Times New Roman"/>
            <w:noProof/>
          </w:rPr>
          <w:t>4.3</w:t>
        </w:r>
        <w:r>
          <w:rPr>
            <w:rFonts w:asciiTheme="minorHAnsi" w:hAnsiTheme="minorHAnsi" w:cstheme="minorBidi"/>
            <w:bCs w:val="0"/>
            <w:smallCaps w:val="0"/>
            <w:noProof/>
            <w:color w:val="auto"/>
            <w:sz w:val="22"/>
            <w:szCs w:val="22"/>
          </w:rPr>
          <w:tab/>
        </w:r>
        <w:r>
          <w:rPr>
            <w:noProof/>
          </w:rPr>
          <w:t>Recording safety information and other Adverse Events</w:t>
        </w:r>
        <w:r>
          <w:rPr>
            <w:noProof/>
          </w:rPr>
          <w:tab/>
        </w:r>
        <w:r>
          <w:rPr>
            <w:noProof/>
          </w:rPr>
          <w:fldChar w:fldCharType="begin"/>
        </w:r>
        <w:r>
          <w:rPr>
            <w:noProof/>
          </w:rPr>
          <w:instrText xml:space="preserve"> PAGEREF _Toc141717589 \h </w:instrText>
        </w:r>
      </w:ins>
      <w:r>
        <w:rPr>
          <w:noProof/>
        </w:rPr>
      </w:r>
      <w:r>
        <w:rPr>
          <w:noProof/>
        </w:rPr>
        <w:fldChar w:fldCharType="separate"/>
      </w:r>
      <w:ins w:id="324" w:author="Leon Peto" w:date="2023-07-31T17:38:00Z">
        <w:r>
          <w:rPr>
            <w:noProof/>
          </w:rPr>
          <w:t>17</w:t>
        </w:r>
        <w:r>
          <w:rPr>
            <w:noProof/>
          </w:rPr>
          <w:fldChar w:fldCharType="end"/>
        </w:r>
      </w:ins>
    </w:p>
    <w:p w14:paraId="34ACA985" w14:textId="1D0D44CD" w:rsidR="007515F4" w:rsidRDefault="007515F4">
      <w:pPr>
        <w:pStyle w:val="TOC2"/>
        <w:rPr>
          <w:ins w:id="325" w:author="Leon Peto" w:date="2023-07-31T17:38:00Z"/>
          <w:rFonts w:asciiTheme="minorHAnsi" w:hAnsiTheme="minorHAnsi" w:cstheme="minorBidi"/>
          <w:bCs w:val="0"/>
          <w:smallCaps w:val="0"/>
          <w:noProof/>
          <w:color w:val="auto"/>
          <w:sz w:val="22"/>
          <w:szCs w:val="22"/>
        </w:rPr>
      </w:pPr>
      <w:ins w:id="326" w:author="Leon Peto" w:date="2023-07-31T17:38:00Z">
        <w:r w:rsidRPr="007C765E">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_Toc141717590 \h </w:instrText>
        </w:r>
      </w:ins>
      <w:r>
        <w:rPr>
          <w:noProof/>
        </w:rPr>
      </w:r>
      <w:r>
        <w:rPr>
          <w:noProof/>
        </w:rPr>
        <w:fldChar w:fldCharType="separate"/>
      </w:r>
      <w:ins w:id="327" w:author="Leon Peto" w:date="2023-07-31T17:38:00Z">
        <w:r>
          <w:rPr>
            <w:noProof/>
          </w:rPr>
          <w:t>18</w:t>
        </w:r>
        <w:r>
          <w:rPr>
            <w:noProof/>
          </w:rPr>
          <w:fldChar w:fldCharType="end"/>
        </w:r>
      </w:ins>
    </w:p>
    <w:p w14:paraId="5EF022E4" w14:textId="29C735C7" w:rsidR="007515F4" w:rsidRDefault="007515F4">
      <w:pPr>
        <w:pStyle w:val="TOC2"/>
        <w:rPr>
          <w:ins w:id="328" w:author="Leon Peto" w:date="2023-07-31T17:38:00Z"/>
          <w:rFonts w:asciiTheme="minorHAnsi" w:hAnsiTheme="minorHAnsi" w:cstheme="minorBidi"/>
          <w:bCs w:val="0"/>
          <w:smallCaps w:val="0"/>
          <w:noProof/>
          <w:color w:val="auto"/>
          <w:sz w:val="22"/>
          <w:szCs w:val="22"/>
        </w:rPr>
      </w:pPr>
      <w:ins w:id="329" w:author="Leon Peto" w:date="2023-07-31T17:38:00Z">
        <w:r w:rsidRPr="007C765E">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_Toc141717591 \h </w:instrText>
        </w:r>
      </w:ins>
      <w:r>
        <w:rPr>
          <w:noProof/>
        </w:rPr>
      </w:r>
      <w:r>
        <w:rPr>
          <w:noProof/>
        </w:rPr>
        <w:fldChar w:fldCharType="separate"/>
      </w:r>
      <w:ins w:id="330" w:author="Leon Peto" w:date="2023-07-31T17:38:00Z">
        <w:r>
          <w:rPr>
            <w:noProof/>
          </w:rPr>
          <w:t>18</w:t>
        </w:r>
        <w:r>
          <w:rPr>
            <w:noProof/>
          </w:rPr>
          <w:fldChar w:fldCharType="end"/>
        </w:r>
      </w:ins>
    </w:p>
    <w:p w14:paraId="3D775AEC" w14:textId="4A8175FD" w:rsidR="007515F4" w:rsidRDefault="007515F4">
      <w:pPr>
        <w:pStyle w:val="TOC1"/>
        <w:rPr>
          <w:ins w:id="331" w:author="Leon Peto" w:date="2023-07-31T17:38:00Z"/>
          <w:rFonts w:asciiTheme="minorHAnsi" w:hAnsiTheme="minorHAnsi" w:cstheme="minorBidi"/>
          <w:b w:val="0"/>
          <w:caps w:val="0"/>
          <w:noProof/>
          <w:color w:val="auto"/>
          <w:sz w:val="22"/>
          <w:szCs w:val="22"/>
        </w:rPr>
      </w:pPr>
      <w:ins w:id="332" w:author="Leon Peto" w:date="2023-07-31T17:38:00Z">
        <w:r w:rsidRPr="007C765E">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_Toc141717592 \h </w:instrText>
        </w:r>
      </w:ins>
      <w:r>
        <w:rPr>
          <w:noProof/>
        </w:rPr>
      </w:r>
      <w:r>
        <w:rPr>
          <w:noProof/>
        </w:rPr>
        <w:fldChar w:fldCharType="separate"/>
      </w:r>
      <w:ins w:id="333" w:author="Leon Peto" w:date="2023-07-31T17:38:00Z">
        <w:r>
          <w:rPr>
            <w:noProof/>
          </w:rPr>
          <w:t>18</w:t>
        </w:r>
        <w:r>
          <w:rPr>
            <w:noProof/>
          </w:rPr>
          <w:fldChar w:fldCharType="end"/>
        </w:r>
      </w:ins>
    </w:p>
    <w:p w14:paraId="26E7DE43" w14:textId="46B50FB3" w:rsidR="007515F4" w:rsidRDefault="007515F4">
      <w:pPr>
        <w:pStyle w:val="TOC2"/>
        <w:rPr>
          <w:ins w:id="334" w:author="Leon Peto" w:date="2023-07-31T17:38:00Z"/>
          <w:rFonts w:asciiTheme="minorHAnsi" w:hAnsiTheme="minorHAnsi" w:cstheme="minorBidi"/>
          <w:bCs w:val="0"/>
          <w:smallCaps w:val="0"/>
          <w:noProof/>
          <w:color w:val="auto"/>
          <w:sz w:val="22"/>
          <w:szCs w:val="22"/>
        </w:rPr>
      </w:pPr>
      <w:ins w:id="335" w:author="Leon Peto" w:date="2023-07-31T17:38:00Z">
        <w:r w:rsidRPr="007C765E">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_Toc141717593 \h </w:instrText>
        </w:r>
      </w:ins>
      <w:r>
        <w:rPr>
          <w:noProof/>
        </w:rPr>
      </w:r>
      <w:r>
        <w:rPr>
          <w:noProof/>
        </w:rPr>
        <w:fldChar w:fldCharType="separate"/>
      </w:r>
      <w:ins w:id="336" w:author="Leon Peto" w:date="2023-07-31T17:38:00Z">
        <w:r>
          <w:rPr>
            <w:noProof/>
          </w:rPr>
          <w:t>18</w:t>
        </w:r>
        <w:r>
          <w:rPr>
            <w:noProof/>
          </w:rPr>
          <w:fldChar w:fldCharType="end"/>
        </w:r>
      </w:ins>
    </w:p>
    <w:p w14:paraId="2846719B" w14:textId="72F4EB6F" w:rsidR="007515F4" w:rsidRDefault="007515F4">
      <w:pPr>
        <w:pStyle w:val="TOC2"/>
        <w:rPr>
          <w:ins w:id="337" w:author="Leon Peto" w:date="2023-07-31T17:38:00Z"/>
          <w:rFonts w:asciiTheme="minorHAnsi" w:hAnsiTheme="minorHAnsi" w:cstheme="minorBidi"/>
          <w:bCs w:val="0"/>
          <w:smallCaps w:val="0"/>
          <w:noProof/>
          <w:color w:val="auto"/>
          <w:sz w:val="22"/>
          <w:szCs w:val="22"/>
        </w:rPr>
      </w:pPr>
      <w:ins w:id="338" w:author="Leon Peto" w:date="2023-07-31T17:38:00Z">
        <w:r w:rsidRPr="007C765E">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_Toc141717594 \h </w:instrText>
        </w:r>
      </w:ins>
      <w:r>
        <w:rPr>
          <w:noProof/>
        </w:rPr>
      </w:r>
      <w:r>
        <w:rPr>
          <w:noProof/>
        </w:rPr>
        <w:fldChar w:fldCharType="separate"/>
      </w:r>
      <w:ins w:id="339" w:author="Leon Peto" w:date="2023-07-31T17:38:00Z">
        <w:r>
          <w:rPr>
            <w:noProof/>
          </w:rPr>
          <w:t>19</w:t>
        </w:r>
        <w:r>
          <w:rPr>
            <w:noProof/>
          </w:rPr>
          <w:fldChar w:fldCharType="end"/>
        </w:r>
      </w:ins>
    </w:p>
    <w:p w14:paraId="318102CE" w14:textId="7B88FE02" w:rsidR="007515F4" w:rsidRDefault="007515F4">
      <w:pPr>
        <w:pStyle w:val="TOC2"/>
        <w:rPr>
          <w:ins w:id="340" w:author="Leon Peto" w:date="2023-07-31T17:38:00Z"/>
          <w:rFonts w:asciiTheme="minorHAnsi" w:hAnsiTheme="minorHAnsi" w:cstheme="minorBidi"/>
          <w:bCs w:val="0"/>
          <w:smallCaps w:val="0"/>
          <w:noProof/>
          <w:color w:val="auto"/>
          <w:sz w:val="22"/>
          <w:szCs w:val="22"/>
        </w:rPr>
      </w:pPr>
      <w:ins w:id="341" w:author="Leon Peto" w:date="2023-07-31T17:38:00Z">
        <w:r w:rsidRPr="007C765E">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_Toc141717595 \h </w:instrText>
        </w:r>
      </w:ins>
      <w:r>
        <w:rPr>
          <w:noProof/>
        </w:rPr>
      </w:r>
      <w:r>
        <w:rPr>
          <w:noProof/>
        </w:rPr>
        <w:fldChar w:fldCharType="separate"/>
      </w:r>
      <w:ins w:id="342" w:author="Leon Peto" w:date="2023-07-31T17:38:00Z">
        <w:r>
          <w:rPr>
            <w:noProof/>
          </w:rPr>
          <w:t>19</w:t>
        </w:r>
        <w:r>
          <w:rPr>
            <w:noProof/>
          </w:rPr>
          <w:fldChar w:fldCharType="end"/>
        </w:r>
      </w:ins>
    </w:p>
    <w:p w14:paraId="3D5554DB" w14:textId="6E287AFB" w:rsidR="007515F4" w:rsidRDefault="007515F4">
      <w:pPr>
        <w:pStyle w:val="TOC2"/>
        <w:rPr>
          <w:ins w:id="343" w:author="Leon Peto" w:date="2023-07-31T17:38:00Z"/>
          <w:rFonts w:asciiTheme="minorHAnsi" w:hAnsiTheme="minorHAnsi" w:cstheme="minorBidi"/>
          <w:bCs w:val="0"/>
          <w:smallCaps w:val="0"/>
          <w:noProof/>
          <w:color w:val="auto"/>
          <w:sz w:val="22"/>
          <w:szCs w:val="22"/>
        </w:rPr>
      </w:pPr>
      <w:ins w:id="344" w:author="Leon Peto" w:date="2023-07-31T17:38:00Z">
        <w:r w:rsidRPr="007C765E">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_Toc141717596 \h </w:instrText>
        </w:r>
      </w:ins>
      <w:r>
        <w:rPr>
          <w:noProof/>
        </w:rPr>
      </w:r>
      <w:r>
        <w:rPr>
          <w:noProof/>
        </w:rPr>
        <w:fldChar w:fldCharType="separate"/>
      </w:r>
      <w:ins w:id="345" w:author="Leon Peto" w:date="2023-07-31T17:38:00Z">
        <w:r>
          <w:rPr>
            <w:noProof/>
          </w:rPr>
          <w:t>20</w:t>
        </w:r>
        <w:r>
          <w:rPr>
            <w:noProof/>
          </w:rPr>
          <w:fldChar w:fldCharType="end"/>
        </w:r>
      </w:ins>
    </w:p>
    <w:p w14:paraId="0DA51BFF" w14:textId="56C84C4F" w:rsidR="007515F4" w:rsidRDefault="007515F4">
      <w:pPr>
        <w:pStyle w:val="TOC1"/>
        <w:rPr>
          <w:ins w:id="346" w:author="Leon Peto" w:date="2023-07-31T17:38:00Z"/>
          <w:rFonts w:asciiTheme="minorHAnsi" w:hAnsiTheme="minorHAnsi" w:cstheme="minorBidi"/>
          <w:b w:val="0"/>
          <w:caps w:val="0"/>
          <w:noProof/>
          <w:color w:val="auto"/>
          <w:sz w:val="22"/>
          <w:szCs w:val="22"/>
        </w:rPr>
      </w:pPr>
      <w:ins w:id="347" w:author="Leon Peto" w:date="2023-07-31T17:38:00Z">
        <w:r w:rsidRPr="007C765E">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_Toc141717597 \h </w:instrText>
        </w:r>
      </w:ins>
      <w:r>
        <w:rPr>
          <w:noProof/>
        </w:rPr>
      </w:r>
      <w:r>
        <w:rPr>
          <w:noProof/>
        </w:rPr>
        <w:fldChar w:fldCharType="separate"/>
      </w:r>
      <w:ins w:id="348" w:author="Leon Peto" w:date="2023-07-31T17:38:00Z">
        <w:r>
          <w:rPr>
            <w:noProof/>
          </w:rPr>
          <w:t>20</w:t>
        </w:r>
        <w:r>
          <w:rPr>
            <w:noProof/>
          </w:rPr>
          <w:fldChar w:fldCharType="end"/>
        </w:r>
      </w:ins>
    </w:p>
    <w:p w14:paraId="122FAF3A" w14:textId="39B6256C" w:rsidR="007515F4" w:rsidRDefault="007515F4">
      <w:pPr>
        <w:pStyle w:val="TOC2"/>
        <w:rPr>
          <w:ins w:id="349" w:author="Leon Peto" w:date="2023-07-31T17:38:00Z"/>
          <w:rFonts w:asciiTheme="minorHAnsi" w:hAnsiTheme="minorHAnsi" w:cstheme="minorBidi"/>
          <w:bCs w:val="0"/>
          <w:smallCaps w:val="0"/>
          <w:noProof/>
          <w:color w:val="auto"/>
          <w:sz w:val="22"/>
          <w:szCs w:val="22"/>
        </w:rPr>
      </w:pPr>
      <w:ins w:id="350" w:author="Leon Peto" w:date="2023-07-31T17:38:00Z">
        <w:r w:rsidRPr="007C765E">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_Toc141717598 \h </w:instrText>
        </w:r>
      </w:ins>
      <w:r>
        <w:rPr>
          <w:noProof/>
        </w:rPr>
      </w:r>
      <w:r>
        <w:rPr>
          <w:noProof/>
        </w:rPr>
        <w:fldChar w:fldCharType="separate"/>
      </w:r>
      <w:ins w:id="351" w:author="Leon Peto" w:date="2023-07-31T17:38:00Z">
        <w:r>
          <w:rPr>
            <w:noProof/>
          </w:rPr>
          <w:t>20</w:t>
        </w:r>
        <w:r>
          <w:rPr>
            <w:noProof/>
          </w:rPr>
          <w:fldChar w:fldCharType="end"/>
        </w:r>
      </w:ins>
    </w:p>
    <w:p w14:paraId="4A61F047" w14:textId="0E3DD6B0" w:rsidR="007515F4" w:rsidRDefault="007515F4">
      <w:pPr>
        <w:pStyle w:val="TOC2"/>
        <w:rPr>
          <w:ins w:id="352" w:author="Leon Peto" w:date="2023-07-31T17:38:00Z"/>
          <w:rFonts w:asciiTheme="minorHAnsi" w:hAnsiTheme="minorHAnsi" w:cstheme="minorBidi"/>
          <w:bCs w:val="0"/>
          <w:smallCaps w:val="0"/>
          <w:noProof/>
          <w:color w:val="auto"/>
          <w:sz w:val="22"/>
          <w:szCs w:val="22"/>
        </w:rPr>
      </w:pPr>
      <w:ins w:id="353" w:author="Leon Peto" w:date="2023-07-31T17:38:00Z">
        <w:r w:rsidRPr="007C765E">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_Toc141717599 \h </w:instrText>
        </w:r>
      </w:ins>
      <w:r>
        <w:rPr>
          <w:noProof/>
        </w:rPr>
      </w:r>
      <w:r>
        <w:rPr>
          <w:noProof/>
        </w:rPr>
        <w:fldChar w:fldCharType="separate"/>
      </w:r>
      <w:ins w:id="354" w:author="Leon Peto" w:date="2023-07-31T17:38:00Z">
        <w:r>
          <w:rPr>
            <w:noProof/>
          </w:rPr>
          <w:t>20</w:t>
        </w:r>
        <w:r>
          <w:rPr>
            <w:noProof/>
          </w:rPr>
          <w:fldChar w:fldCharType="end"/>
        </w:r>
      </w:ins>
    </w:p>
    <w:p w14:paraId="2A4BB414" w14:textId="6A112F80" w:rsidR="007515F4" w:rsidRDefault="007515F4">
      <w:pPr>
        <w:pStyle w:val="TOC2"/>
        <w:rPr>
          <w:ins w:id="355" w:author="Leon Peto" w:date="2023-07-31T17:38:00Z"/>
          <w:rFonts w:asciiTheme="minorHAnsi" w:hAnsiTheme="minorHAnsi" w:cstheme="minorBidi"/>
          <w:bCs w:val="0"/>
          <w:smallCaps w:val="0"/>
          <w:noProof/>
          <w:color w:val="auto"/>
          <w:sz w:val="22"/>
          <w:szCs w:val="22"/>
        </w:rPr>
      </w:pPr>
      <w:ins w:id="356" w:author="Leon Peto" w:date="2023-07-31T17:38:00Z">
        <w:r w:rsidRPr="007C765E">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_Toc141717600 \h </w:instrText>
        </w:r>
      </w:ins>
      <w:r>
        <w:rPr>
          <w:noProof/>
        </w:rPr>
      </w:r>
      <w:r>
        <w:rPr>
          <w:noProof/>
        </w:rPr>
        <w:fldChar w:fldCharType="separate"/>
      </w:r>
      <w:ins w:id="357" w:author="Leon Peto" w:date="2023-07-31T17:38:00Z">
        <w:r>
          <w:rPr>
            <w:noProof/>
          </w:rPr>
          <w:t>20</w:t>
        </w:r>
        <w:r>
          <w:rPr>
            <w:noProof/>
          </w:rPr>
          <w:fldChar w:fldCharType="end"/>
        </w:r>
      </w:ins>
    </w:p>
    <w:p w14:paraId="35482667" w14:textId="32D5782C" w:rsidR="007515F4" w:rsidRDefault="007515F4">
      <w:pPr>
        <w:pStyle w:val="TOC2"/>
        <w:rPr>
          <w:ins w:id="358" w:author="Leon Peto" w:date="2023-07-31T17:38:00Z"/>
          <w:rFonts w:asciiTheme="minorHAnsi" w:hAnsiTheme="minorHAnsi" w:cstheme="minorBidi"/>
          <w:bCs w:val="0"/>
          <w:smallCaps w:val="0"/>
          <w:noProof/>
          <w:color w:val="auto"/>
          <w:sz w:val="22"/>
          <w:szCs w:val="22"/>
        </w:rPr>
      </w:pPr>
      <w:ins w:id="359" w:author="Leon Peto" w:date="2023-07-31T17:38:00Z">
        <w:r w:rsidRPr="007C765E">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_Toc141717601 \h </w:instrText>
        </w:r>
      </w:ins>
      <w:r>
        <w:rPr>
          <w:noProof/>
        </w:rPr>
      </w:r>
      <w:r>
        <w:rPr>
          <w:noProof/>
        </w:rPr>
        <w:fldChar w:fldCharType="separate"/>
      </w:r>
      <w:ins w:id="360" w:author="Leon Peto" w:date="2023-07-31T17:38:00Z">
        <w:r>
          <w:rPr>
            <w:noProof/>
          </w:rPr>
          <w:t>21</w:t>
        </w:r>
        <w:r>
          <w:rPr>
            <w:noProof/>
          </w:rPr>
          <w:fldChar w:fldCharType="end"/>
        </w:r>
      </w:ins>
    </w:p>
    <w:p w14:paraId="2BF60DAB" w14:textId="26AC426A" w:rsidR="007515F4" w:rsidRDefault="007515F4">
      <w:pPr>
        <w:pStyle w:val="TOC2"/>
        <w:rPr>
          <w:ins w:id="361" w:author="Leon Peto" w:date="2023-07-31T17:38:00Z"/>
          <w:rFonts w:asciiTheme="minorHAnsi" w:hAnsiTheme="minorHAnsi" w:cstheme="minorBidi"/>
          <w:bCs w:val="0"/>
          <w:smallCaps w:val="0"/>
          <w:noProof/>
          <w:color w:val="auto"/>
          <w:sz w:val="22"/>
          <w:szCs w:val="22"/>
        </w:rPr>
      </w:pPr>
      <w:ins w:id="362" w:author="Leon Peto" w:date="2023-07-31T17:38:00Z">
        <w:r w:rsidRPr="007C765E">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_Toc141717602 \h </w:instrText>
        </w:r>
      </w:ins>
      <w:r>
        <w:rPr>
          <w:noProof/>
        </w:rPr>
      </w:r>
      <w:r>
        <w:rPr>
          <w:noProof/>
        </w:rPr>
        <w:fldChar w:fldCharType="separate"/>
      </w:r>
      <w:ins w:id="363" w:author="Leon Peto" w:date="2023-07-31T17:38:00Z">
        <w:r>
          <w:rPr>
            <w:noProof/>
          </w:rPr>
          <w:t>21</w:t>
        </w:r>
        <w:r>
          <w:rPr>
            <w:noProof/>
          </w:rPr>
          <w:fldChar w:fldCharType="end"/>
        </w:r>
      </w:ins>
    </w:p>
    <w:p w14:paraId="19772134" w14:textId="09F33016" w:rsidR="007515F4" w:rsidRDefault="007515F4">
      <w:pPr>
        <w:pStyle w:val="TOC2"/>
        <w:rPr>
          <w:ins w:id="364" w:author="Leon Peto" w:date="2023-07-31T17:38:00Z"/>
          <w:rFonts w:asciiTheme="minorHAnsi" w:hAnsiTheme="minorHAnsi" w:cstheme="minorBidi"/>
          <w:bCs w:val="0"/>
          <w:smallCaps w:val="0"/>
          <w:noProof/>
          <w:color w:val="auto"/>
          <w:sz w:val="22"/>
          <w:szCs w:val="22"/>
        </w:rPr>
      </w:pPr>
      <w:ins w:id="365" w:author="Leon Peto" w:date="2023-07-31T17:38:00Z">
        <w:r w:rsidRPr="007C765E">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_Toc141717603 \h </w:instrText>
        </w:r>
      </w:ins>
      <w:r>
        <w:rPr>
          <w:noProof/>
        </w:rPr>
      </w:r>
      <w:r>
        <w:rPr>
          <w:noProof/>
        </w:rPr>
        <w:fldChar w:fldCharType="separate"/>
      </w:r>
      <w:ins w:id="366" w:author="Leon Peto" w:date="2023-07-31T17:38:00Z">
        <w:r>
          <w:rPr>
            <w:noProof/>
          </w:rPr>
          <w:t>21</w:t>
        </w:r>
        <w:r>
          <w:rPr>
            <w:noProof/>
          </w:rPr>
          <w:fldChar w:fldCharType="end"/>
        </w:r>
      </w:ins>
    </w:p>
    <w:p w14:paraId="0A4197B1" w14:textId="5E2CE3D6" w:rsidR="007515F4" w:rsidRDefault="007515F4">
      <w:pPr>
        <w:pStyle w:val="TOC2"/>
        <w:rPr>
          <w:ins w:id="367" w:author="Leon Peto" w:date="2023-07-31T17:38:00Z"/>
          <w:rFonts w:asciiTheme="minorHAnsi" w:hAnsiTheme="minorHAnsi" w:cstheme="minorBidi"/>
          <w:bCs w:val="0"/>
          <w:smallCaps w:val="0"/>
          <w:noProof/>
          <w:color w:val="auto"/>
          <w:sz w:val="22"/>
          <w:szCs w:val="22"/>
        </w:rPr>
      </w:pPr>
      <w:ins w:id="368" w:author="Leon Peto" w:date="2023-07-31T17:38:00Z">
        <w:r w:rsidRPr="007C765E">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_Toc141717604 \h </w:instrText>
        </w:r>
      </w:ins>
      <w:r>
        <w:rPr>
          <w:noProof/>
        </w:rPr>
      </w:r>
      <w:r>
        <w:rPr>
          <w:noProof/>
        </w:rPr>
        <w:fldChar w:fldCharType="separate"/>
      </w:r>
      <w:ins w:id="369" w:author="Leon Peto" w:date="2023-07-31T17:38:00Z">
        <w:r>
          <w:rPr>
            <w:noProof/>
          </w:rPr>
          <w:t>21</w:t>
        </w:r>
        <w:r>
          <w:rPr>
            <w:noProof/>
          </w:rPr>
          <w:fldChar w:fldCharType="end"/>
        </w:r>
      </w:ins>
    </w:p>
    <w:p w14:paraId="116525F0" w14:textId="470610E5" w:rsidR="007515F4" w:rsidRDefault="007515F4">
      <w:pPr>
        <w:pStyle w:val="TOC2"/>
        <w:rPr>
          <w:ins w:id="370" w:author="Leon Peto" w:date="2023-07-31T17:38:00Z"/>
          <w:rFonts w:asciiTheme="minorHAnsi" w:hAnsiTheme="minorHAnsi" w:cstheme="minorBidi"/>
          <w:bCs w:val="0"/>
          <w:smallCaps w:val="0"/>
          <w:noProof/>
          <w:color w:val="auto"/>
          <w:sz w:val="22"/>
          <w:szCs w:val="22"/>
        </w:rPr>
      </w:pPr>
      <w:ins w:id="371" w:author="Leon Peto" w:date="2023-07-31T17:38:00Z">
        <w:r w:rsidRPr="007C765E">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_Toc141717605 \h </w:instrText>
        </w:r>
      </w:ins>
      <w:r>
        <w:rPr>
          <w:noProof/>
        </w:rPr>
      </w:r>
      <w:r>
        <w:rPr>
          <w:noProof/>
        </w:rPr>
        <w:fldChar w:fldCharType="separate"/>
      </w:r>
      <w:ins w:id="372" w:author="Leon Peto" w:date="2023-07-31T17:38:00Z">
        <w:r>
          <w:rPr>
            <w:noProof/>
          </w:rPr>
          <w:t>22</w:t>
        </w:r>
        <w:r>
          <w:rPr>
            <w:noProof/>
          </w:rPr>
          <w:fldChar w:fldCharType="end"/>
        </w:r>
      </w:ins>
    </w:p>
    <w:p w14:paraId="706D2A59" w14:textId="21245C24" w:rsidR="007515F4" w:rsidRDefault="007515F4">
      <w:pPr>
        <w:pStyle w:val="TOC1"/>
        <w:rPr>
          <w:ins w:id="373" w:author="Leon Peto" w:date="2023-07-31T17:38:00Z"/>
          <w:rFonts w:asciiTheme="minorHAnsi" w:hAnsiTheme="minorHAnsi" w:cstheme="minorBidi"/>
          <w:b w:val="0"/>
          <w:caps w:val="0"/>
          <w:noProof/>
          <w:color w:val="auto"/>
          <w:sz w:val="22"/>
          <w:szCs w:val="22"/>
        </w:rPr>
      </w:pPr>
      <w:ins w:id="374" w:author="Leon Peto" w:date="2023-07-31T17:38:00Z">
        <w:r w:rsidRPr="007C765E">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_Toc141717606 \h </w:instrText>
        </w:r>
      </w:ins>
      <w:r>
        <w:rPr>
          <w:noProof/>
        </w:rPr>
      </w:r>
      <w:r>
        <w:rPr>
          <w:noProof/>
        </w:rPr>
        <w:fldChar w:fldCharType="separate"/>
      </w:r>
      <w:ins w:id="375" w:author="Leon Peto" w:date="2023-07-31T17:38:00Z">
        <w:r>
          <w:rPr>
            <w:noProof/>
          </w:rPr>
          <w:t>23</w:t>
        </w:r>
        <w:r>
          <w:rPr>
            <w:noProof/>
          </w:rPr>
          <w:fldChar w:fldCharType="end"/>
        </w:r>
      </w:ins>
    </w:p>
    <w:p w14:paraId="26FE8115" w14:textId="7A7F273D" w:rsidR="007515F4" w:rsidRDefault="007515F4">
      <w:pPr>
        <w:pStyle w:val="TOC1"/>
        <w:rPr>
          <w:ins w:id="376" w:author="Leon Peto" w:date="2023-07-31T17:38:00Z"/>
          <w:rFonts w:asciiTheme="minorHAnsi" w:hAnsiTheme="minorHAnsi" w:cstheme="minorBidi"/>
          <w:b w:val="0"/>
          <w:caps w:val="0"/>
          <w:noProof/>
          <w:color w:val="auto"/>
          <w:sz w:val="22"/>
          <w:szCs w:val="22"/>
        </w:rPr>
      </w:pPr>
      <w:ins w:id="377" w:author="Leon Peto" w:date="2023-07-31T17:38:00Z">
        <w:r w:rsidRPr="007C765E">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_Toc141717607 \h </w:instrText>
        </w:r>
      </w:ins>
      <w:r>
        <w:rPr>
          <w:noProof/>
        </w:rPr>
      </w:r>
      <w:r>
        <w:rPr>
          <w:noProof/>
        </w:rPr>
        <w:fldChar w:fldCharType="separate"/>
      </w:r>
      <w:ins w:id="378" w:author="Leon Peto" w:date="2023-07-31T17:38:00Z">
        <w:r>
          <w:rPr>
            <w:noProof/>
          </w:rPr>
          <w:t>26</w:t>
        </w:r>
        <w:r>
          <w:rPr>
            <w:noProof/>
          </w:rPr>
          <w:fldChar w:fldCharType="end"/>
        </w:r>
      </w:ins>
    </w:p>
    <w:p w14:paraId="0CAADA13" w14:textId="45C3DD4A" w:rsidR="007515F4" w:rsidRDefault="007515F4">
      <w:pPr>
        <w:pStyle w:val="TOC2"/>
        <w:rPr>
          <w:ins w:id="379" w:author="Leon Peto" w:date="2023-07-31T17:38:00Z"/>
          <w:rFonts w:asciiTheme="minorHAnsi" w:hAnsiTheme="minorHAnsi" w:cstheme="minorBidi"/>
          <w:bCs w:val="0"/>
          <w:smallCaps w:val="0"/>
          <w:noProof/>
          <w:color w:val="auto"/>
          <w:sz w:val="22"/>
          <w:szCs w:val="22"/>
        </w:rPr>
      </w:pPr>
      <w:ins w:id="380" w:author="Leon Peto" w:date="2023-07-31T17:38:00Z">
        <w:r w:rsidRPr="007C765E">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_Toc141717608 \h </w:instrText>
        </w:r>
      </w:ins>
      <w:r>
        <w:rPr>
          <w:noProof/>
        </w:rPr>
      </w:r>
      <w:r>
        <w:rPr>
          <w:noProof/>
        </w:rPr>
        <w:fldChar w:fldCharType="separate"/>
      </w:r>
      <w:ins w:id="381" w:author="Leon Peto" w:date="2023-07-31T17:38:00Z">
        <w:r>
          <w:rPr>
            <w:noProof/>
          </w:rPr>
          <w:t>26</w:t>
        </w:r>
        <w:r>
          <w:rPr>
            <w:noProof/>
          </w:rPr>
          <w:fldChar w:fldCharType="end"/>
        </w:r>
      </w:ins>
    </w:p>
    <w:p w14:paraId="117CBD68" w14:textId="6E48138C" w:rsidR="007515F4" w:rsidRDefault="007515F4">
      <w:pPr>
        <w:pStyle w:val="TOC2"/>
        <w:rPr>
          <w:ins w:id="382" w:author="Leon Peto" w:date="2023-07-31T17:38:00Z"/>
          <w:rFonts w:asciiTheme="minorHAnsi" w:hAnsiTheme="minorHAnsi" w:cstheme="minorBidi"/>
          <w:bCs w:val="0"/>
          <w:smallCaps w:val="0"/>
          <w:noProof/>
          <w:color w:val="auto"/>
          <w:sz w:val="22"/>
          <w:szCs w:val="22"/>
        </w:rPr>
      </w:pPr>
      <w:ins w:id="383" w:author="Leon Peto" w:date="2023-07-31T17:38:00Z">
        <w:r w:rsidRPr="007C765E">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_Toc141717609 \h </w:instrText>
        </w:r>
      </w:ins>
      <w:r>
        <w:rPr>
          <w:noProof/>
        </w:rPr>
      </w:r>
      <w:r>
        <w:rPr>
          <w:noProof/>
        </w:rPr>
        <w:fldChar w:fldCharType="separate"/>
      </w:r>
      <w:ins w:id="384" w:author="Leon Peto" w:date="2023-07-31T17:38:00Z">
        <w:r>
          <w:rPr>
            <w:noProof/>
          </w:rPr>
          <w:t>29</w:t>
        </w:r>
        <w:r>
          <w:rPr>
            <w:noProof/>
          </w:rPr>
          <w:fldChar w:fldCharType="end"/>
        </w:r>
      </w:ins>
    </w:p>
    <w:p w14:paraId="797B0297" w14:textId="358DBB5D" w:rsidR="007515F4" w:rsidRDefault="007515F4">
      <w:pPr>
        <w:pStyle w:val="TOC2"/>
        <w:rPr>
          <w:ins w:id="385" w:author="Leon Peto" w:date="2023-07-31T17:38:00Z"/>
          <w:rFonts w:asciiTheme="minorHAnsi" w:hAnsiTheme="minorHAnsi" w:cstheme="minorBidi"/>
          <w:bCs w:val="0"/>
          <w:smallCaps w:val="0"/>
          <w:noProof/>
          <w:color w:val="auto"/>
          <w:sz w:val="22"/>
          <w:szCs w:val="22"/>
        </w:rPr>
      </w:pPr>
      <w:ins w:id="386" w:author="Leon Peto" w:date="2023-07-31T17:38:00Z">
        <w:r w:rsidRPr="007C765E">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_Toc141717610 \h </w:instrText>
        </w:r>
      </w:ins>
      <w:r>
        <w:rPr>
          <w:noProof/>
        </w:rPr>
      </w:r>
      <w:r>
        <w:rPr>
          <w:noProof/>
        </w:rPr>
        <w:fldChar w:fldCharType="separate"/>
      </w:r>
      <w:ins w:id="387" w:author="Leon Peto" w:date="2023-07-31T17:38:00Z">
        <w:r>
          <w:rPr>
            <w:noProof/>
          </w:rPr>
          <w:t>30</w:t>
        </w:r>
        <w:r>
          <w:rPr>
            <w:noProof/>
          </w:rPr>
          <w:fldChar w:fldCharType="end"/>
        </w:r>
      </w:ins>
    </w:p>
    <w:p w14:paraId="7F1F4374" w14:textId="03D7298E" w:rsidR="007515F4" w:rsidRDefault="007515F4">
      <w:pPr>
        <w:pStyle w:val="TOC2"/>
        <w:rPr>
          <w:ins w:id="388" w:author="Leon Peto" w:date="2023-07-31T17:38:00Z"/>
          <w:rFonts w:asciiTheme="minorHAnsi" w:hAnsiTheme="minorHAnsi" w:cstheme="minorBidi"/>
          <w:bCs w:val="0"/>
          <w:smallCaps w:val="0"/>
          <w:noProof/>
          <w:color w:val="auto"/>
          <w:sz w:val="22"/>
          <w:szCs w:val="22"/>
        </w:rPr>
      </w:pPr>
      <w:ins w:id="389" w:author="Leon Peto" w:date="2023-07-31T17:38:00Z">
        <w:r w:rsidRPr="007C765E">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_Toc141717611 \h </w:instrText>
        </w:r>
      </w:ins>
      <w:r>
        <w:rPr>
          <w:noProof/>
        </w:rPr>
      </w:r>
      <w:r>
        <w:rPr>
          <w:noProof/>
        </w:rPr>
        <w:fldChar w:fldCharType="separate"/>
      </w:r>
      <w:ins w:id="390" w:author="Leon Peto" w:date="2023-07-31T17:38:00Z">
        <w:r>
          <w:rPr>
            <w:noProof/>
          </w:rPr>
          <w:t>32</w:t>
        </w:r>
        <w:r>
          <w:rPr>
            <w:noProof/>
          </w:rPr>
          <w:fldChar w:fldCharType="end"/>
        </w:r>
      </w:ins>
    </w:p>
    <w:p w14:paraId="6D6BA8DB" w14:textId="044F27C8" w:rsidR="007515F4" w:rsidRDefault="007515F4">
      <w:pPr>
        <w:pStyle w:val="TOC2"/>
        <w:rPr>
          <w:ins w:id="391" w:author="Leon Peto" w:date="2023-07-31T17:38:00Z"/>
          <w:rFonts w:asciiTheme="minorHAnsi" w:hAnsiTheme="minorHAnsi" w:cstheme="minorBidi"/>
          <w:bCs w:val="0"/>
          <w:smallCaps w:val="0"/>
          <w:noProof/>
          <w:color w:val="auto"/>
          <w:sz w:val="22"/>
          <w:szCs w:val="22"/>
        </w:rPr>
      </w:pPr>
      <w:ins w:id="392" w:author="Leon Peto" w:date="2023-07-31T17:38:00Z">
        <w:r w:rsidRPr="007C765E">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_Toc141717612 \h </w:instrText>
        </w:r>
      </w:ins>
      <w:r>
        <w:rPr>
          <w:noProof/>
        </w:rPr>
      </w:r>
      <w:r>
        <w:rPr>
          <w:noProof/>
        </w:rPr>
        <w:fldChar w:fldCharType="separate"/>
      </w:r>
      <w:ins w:id="393" w:author="Leon Peto" w:date="2023-07-31T17:38:00Z">
        <w:r>
          <w:rPr>
            <w:noProof/>
          </w:rPr>
          <w:t>34</w:t>
        </w:r>
        <w:r>
          <w:rPr>
            <w:noProof/>
          </w:rPr>
          <w:fldChar w:fldCharType="end"/>
        </w:r>
      </w:ins>
    </w:p>
    <w:p w14:paraId="5639D32B" w14:textId="0D62ACB6" w:rsidR="007515F4" w:rsidRDefault="007515F4">
      <w:pPr>
        <w:pStyle w:val="TOC2"/>
        <w:rPr>
          <w:ins w:id="394" w:author="Leon Peto" w:date="2023-07-31T17:38:00Z"/>
          <w:rFonts w:asciiTheme="minorHAnsi" w:hAnsiTheme="minorHAnsi" w:cstheme="minorBidi"/>
          <w:bCs w:val="0"/>
          <w:smallCaps w:val="0"/>
          <w:noProof/>
          <w:color w:val="auto"/>
          <w:sz w:val="22"/>
          <w:szCs w:val="22"/>
        </w:rPr>
      </w:pPr>
      <w:ins w:id="395" w:author="Leon Peto" w:date="2023-07-31T17:38:00Z">
        <w:r w:rsidRPr="007C765E">
          <w:rPr>
            <w:rFonts w:cs="Times New Roman"/>
            <w:noProof/>
          </w:rPr>
          <w:t>8.6</w:t>
        </w:r>
        <w:r>
          <w:rPr>
            <w:rFonts w:asciiTheme="minorHAnsi" w:hAnsiTheme="minorHAnsi" w:cstheme="minorBidi"/>
            <w:bCs w:val="0"/>
            <w:smallCaps w:val="0"/>
            <w:noProof/>
            <w:color w:val="auto"/>
            <w:sz w:val="22"/>
            <w:szCs w:val="22"/>
          </w:rPr>
          <w:tab/>
        </w:r>
        <w:r>
          <w:rPr>
            <w:noProof/>
          </w:rPr>
          <w:t>Appendix 6: Eligibility by Trial Region, Age, and Pregnancy/Breastfeeding Status</w:t>
        </w:r>
        <w:r>
          <w:rPr>
            <w:noProof/>
          </w:rPr>
          <w:tab/>
        </w:r>
        <w:r>
          <w:rPr>
            <w:noProof/>
          </w:rPr>
          <w:fldChar w:fldCharType="begin"/>
        </w:r>
        <w:r>
          <w:rPr>
            <w:noProof/>
          </w:rPr>
          <w:instrText xml:space="preserve"> PAGEREF _Toc141717613 \h </w:instrText>
        </w:r>
      </w:ins>
      <w:r>
        <w:rPr>
          <w:noProof/>
        </w:rPr>
      </w:r>
      <w:r>
        <w:rPr>
          <w:noProof/>
        </w:rPr>
        <w:fldChar w:fldCharType="separate"/>
      </w:r>
      <w:ins w:id="396" w:author="Leon Peto" w:date="2023-07-31T17:38:00Z">
        <w:r>
          <w:rPr>
            <w:noProof/>
          </w:rPr>
          <w:t>36</w:t>
        </w:r>
        <w:r>
          <w:rPr>
            <w:noProof/>
          </w:rPr>
          <w:fldChar w:fldCharType="end"/>
        </w:r>
      </w:ins>
    </w:p>
    <w:p w14:paraId="0366EAF9" w14:textId="1A22CFD7" w:rsidR="007515F4" w:rsidRDefault="007515F4">
      <w:pPr>
        <w:pStyle w:val="TOC1"/>
        <w:rPr>
          <w:ins w:id="397" w:author="Leon Peto" w:date="2023-07-31T17:38:00Z"/>
          <w:rFonts w:asciiTheme="minorHAnsi" w:hAnsiTheme="minorHAnsi" w:cstheme="minorBidi"/>
          <w:b w:val="0"/>
          <w:caps w:val="0"/>
          <w:noProof/>
          <w:color w:val="auto"/>
          <w:sz w:val="22"/>
          <w:szCs w:val="22"/>
        </w:rPr>
      </w:pPr>
      <w:ins w:id="398" w:author="Leon Peto" w:date="2023-07-31T17:38:00Z">
        <w:r w:rsidRPr="007C765E">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_Toc141717614 \h </w:instrText>
        </w:r>
      </w:ins>
      <w:r>
        <w:rPr>
          <w:noProof/>
        </w:rPr>
      </w:r>
      <w:r>
        <w:rPr>
          <w:noProof/>
        </w:rPr>
        <w:fldChar w:fldCharType="separate"/>
      </w:r>
      <w:ins w:id="399" w:author="Leon Peto" w:date="2023-07-31T17:38:00Z">
        <w:r>
          <w:rPr>
            <w:noProof/>
          </w:rPr>
          <w:t>38</w:t>
        </w:r>
        <w:r>
          <w:rPr>
            <w:noProof/>
          </w:rPr>
          <w:fldChar w:fldCharType="end"/>
        </w:r>
      </w:ins>
    </w:p>
    <w:p w14:paraId="1E50F779" w14:textId="1B0174E0" w:rsidR="007515F4" w:rsidRDefault="007515F4">
      <w:pPr>
        <w:pStyle w:val="TOC1"/>
        <w:rPr>
          <w:ins w:id="400" w:author="Leon Peto" w:date="2023-07-31T17:38:00Z"/>
          <w:rFonts w:asciiTheme="minorHAnsi" w:hAnsiTheme="minorHAnsi" w:cstheme="minorBidi"/>
          <w:b w:val="0"/>
          <w:caps w:val="0"/>
          <w:noProof/>
          <w:color w:val="auto"/>
          <w:sz w:val="22"/>
          <w:szCs w:val="22"/>
        </w:rPr>
      </w:pPr>
      <w:ins w:id="401" w:author="Leon Peto" w:date="2023-07-31T17:38:00Z">
        <w:r w:rsidRPr="007C765E">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_Toc141717615 \h </w:instrText>
        </w:r>
      </w:ins>
      <w:r>
        <w:rPr>
          <w:noProof/>
        </w:rPr>
      </w:r>
      <w:r>
        <w:rPr>
          <w:noProof/>
        </w:rPr>
        <w:fldChar w:fldCharType="separate"/>
      </w:r>
      <w:ins w:id="402" w:author="Leon Peto" w:date="2023-07-31T17:38:00Z">
        <w:r>
          <w:rPr>
            <w:noProof/>
          </w:rPr>
          <w:t>41</w:t>
        </w:r>
        <w:r>
          <w:rPr>
            <w:noProof/>
          </w:rPr>
          <w:fldChar w:fldCharType="end"/>
        </w:r>
      </w:ins>
    </w:p>
    <w:p w14:paraId="165C439A" w14:textId="068E38B9" w:rsidR="008E75BD" w:rsidDel="007515F4" w:rsidRDefault="008E75BD">
      <w:pPr>
        <w:pStyle w:val="TOC1"/>
        <w:rPr>
          <w:del w:id="403" w:author="Leon Peto" w:date="2023-07-31T17:38:00Z"/>
          <w:rFonts w:asciiTheme="minorHAnsi" w:hAnsiTheme="minorHAnsi" w:cstheme="minorBidi"/>
          <w:b w:val="0"/>
          <w:caps w:val="0"/>
          <w:noProof/>
          <w:color w:val="auto"/>
          <w:sz w:val="22"/>
          <w:szCs w:val="22"/>
        </w:rPr>
      </w:pPr>
      <w:del w:id="404" w:author="Leon Peto" w:date="2023-07-31T17:38:00Z">
        <w:r w:rsidRPr="00087140" w:rsidDel="007515F4">
          <w:rPr>
            <w:rFonts w:cs="Times New Roman"/>
            <w:noProof/>
          </w:rPr>
          <w:delText>1</w:delText>
        </w:r>
        <w:r w:rsidDel="007515F4">
          <w:rPr>
            <w:rFonts w:asciiTheme="minorHAnsi" w:hAnsiTheme="minorHAnsi" w:cstheme="minorBidi"/>
            <w:b w:val="0"/>
            <w:caps w:val="0"/>
            <w:noProof/>
            <w:color w:val="auto"/>
            <w:sz w:val="22"/>
            <w:szCs w:val="22"/>
          </w:rPr>
          <w:tab/>
        </w:r>
        <w:r w:rsidDel="007515F4">
          <w:rPr>
            <w:noProof/>
          </w:rPr>
          <w:delText>BACKGROUND AND RATIONALE</w:delText>
        </w:r>
        <w:r w:rsidDel="007515F4">
          <w:rPr>
            <w:noProof/>
          </w:rPr>
          <w:tab/>
          <w:delText>5</w:delText>
        </w:r>
      </w:del>
    </w:p>
    <w:p w14:paraId="6C9A369F" w14:textId="35483EA9" w:rsidR="008E75BD" w:rsidDel="007515F4" w:rsidRDefault="008E75BD">
      <w:pPr>
        <w:pStyle w:val="TOC2"/>
        <w:rPr>
          <w:del w:id="405" w:author="Leon Peto" w:date="2023-07-31T17:38:00Z"/>
          <w:rFonts w:asciiTheme="minorHAnsi" w:hAnsiTheme="minorHAnsi" w:cstheme="minorBidi"/>
          <w:bCs w:val="0"/>
          <w:smallCaps w:val="0"/>
          <w:noProof/>
          <w:color w:val="auto"/>
          <w:sz w:val="22"/>
          <w:szCs w:val="22"/>
        </w:rPr>
      </w:pPr>
      <w:del w:id="406" w:author="Leon Peto" w:date="2023-07-31T17:38:00Z">
        <w:r w:rsidRPr="00087140" w:rsidDel="007515F4">
          <w:rPr>
            <w:rFonts w:cs="Times New Roman"/>
            <w:noProof/>
          </w:rPr>
          <w:delText>1.1</w:delText>
        </w:r>
        <w:r w:rsidDel="007515F4">
          <w:rPr>
            <w:rFonts w:asciiTheme="minorHAnsi" w:hAnsiTheme="minorHAnsi" w:cstheme="minorBidi"/>
            <w:bCs w:val="0"/>
            <w:smallCaps w:val="0"/>
            <w:noProof/>
            <w:color w:val="auto"/>
            <w:sz w:val="22"/>
            <w:szCs w:val="22"/>
          </w:rPr>
          <w:tab/>
        </w:r>
        <w:r w:rsidDel="007515F4">
          <w:rPr>
            <w:noProof/>
          </w:rPr>
          <w:delText>Setting</w:delText>
        </w:r>
        <w:r w:rsidDel="007515F4">
          <w:rPr>
            <w:noProof/>
          </w:rPr>
          <w:tab/>
          <w:delText>5</w:delText>
        </w:r>
      </w:del>
    </w:p>
    <w:p w14:paraId="732E5D22" w14:textId="7DF01CD6" w:rsidR="008E75BD" w:rsidDel="007515F4" w:rsidRDefault="008E75BD">
      <w:pPr>
        <w:pStyle w:val="TOC2"/>
        <w:rPr>
          <w:del w:id="407" w:author="Leon Peto" w:date="2023-07-31T17:38:00Z"/>
          <w:rFonts w:asciiTheme="minorHAnsi" w:hAnsiTheme="minorHAnsi" w:cstheme="minorBidi"/>
          <w:bCs w:val="0"/>
          <w:smallCaps w:val="0"/>
          <w:noProof/>
          <w:color w:val="auto"/>
          <w:sz w:val="22"/>
          <w:szCs w:val="22"/>
        </w:rPr>
      </w:pPr>
      <w:del w:id="408" w:author="Leon Peto" w:date="2023-07-31T17:38:00Z">
        <w:r w:rsidRPr="00087140" w:rsidDel="007515F4">
          <w:rPr>
            <w:rFonts w:cs="Times New Roman"/>
            <w:noProof/>
          </w:rPr>
          <w:delText>1.2</w:delText>
        </w:r>
        <w:r w:rsidDel="007515F4">
          <w:rPr>
            <w:rFonts w:asciiTheme="minorHAnsi" w:hAnsiTheme="minorHAnsi" w:cstheme="minorBidi"/>
            <w:bCs w:val="0"/>
            <w:smallCaps w:val="0"/>
            <w:noProof/>
            <w:color w:val="auto"/>
            <w:sz w:val="22"/>
            <w:szCs w:val="22"/>
          </w:rPr>
          <w:tab/>
        </w:r>
        <w:r w:rsidDel="007515F4">
          <w:rPr>
            <w:noProof/>
          </w:rPr>
          <w:delText>Treatment Options</w:delText>
        </w:r>
        <w:r w:rsidDel="007515F4">
          <w:rPr>
            <w:noProof/>
          </w:rPr>
          <w:tab/>
          <w:delText>5</w:delText>
        </w:r>
      </w:del>
    </w:p>
    <w:p w14:paraId="54B7C66E" w14:textId="421B6655" w:rsidR="008E75BD" w:rsidDel="007515F4" w:rsidRDefault="008E75BD">
      <w:pPr>
        <w:pStyle w:val="TOC2"/>
        <w:rPr>
          <w:del w:id="409" w:author="Leon Peto" w:date="2023-07-31T17:38:00Z"/>
          <w:rFonts w:asciiTheme="minorHAnsi" w:hAnsiTheme="minorHAnsi" w:cstheme="minorBidi"/>
          <w:bCs w:val="0"/>
          <w:smallCaps w:val="0"/>
          <w:noProof/>
          <w:color w:val="auto"/>
          <w:sz w:val="22"/>
          <w:szCs w:val="22"/>
        </w:rPr>
      </w:pPr>
      <w:del w:id="410" w:author="Leon Peto" w:date="2023-07-31T17:38:00Z">
        <w:r w:rsidRPr="00087140" w:rsidDel="007515F4">
          <w:rPr>
            <w:rFonts w:cs="Times New Roman"/>
            <w:noProof/>
          </w:rPr>
          <w:delText>1.3</w:delText>
        </w:r>
        <w:r w:rsidDel="007515F4">
          <w:rPr>
            <w:rFonts w:asciiTheme="minorHAnsi" w:hAnsiTheme="minorHAnsi" w:cstheme="minorBidi"/>
            <w:bCs w:val="0"/>
            <w:smallCaps w:val="0"/>
            <w:noProof/>
            <w:color w:val="auto"/>
            <w:sz w:val="22"/>
            <w:szCs w:val="22"/>
          </w:rPr>
          <w:tab/>
        </w:r>
        <w:r w:rsidDel="007515F4">
          <w:rPr>
            <w:noProof/>
          </w:rPr>
          <w:delText>Modifications to the number of treatment arms</w:delText>
        </w:r>
        <w:r w:rsidDel="007515F4">
          <w:rPr>
            <w:noProof/>
          </w:rPr>
          <w:tab/>
          <w:delText>5</w:delText>
        </w:r>
      </w:del>
    </w:p>
    <w:p w14:paraId="29444526" w14:textId="2E558BBA" w:rsidR="008E75BD" w:rsidDel="007515F4" w:rsidRDefault="008E75BD">
      <w:pPr>
        <w:pStyle w:val="TOC2"/>
        <w:rPr>
          <w:del w:id="411" w:author="Leon Peto" w:date="2023-07-31T17:38:00Z"/>
          <w:rFonts w:asciiTheme="minorHAnsi" w:hAnsiTheme="minorHAnsi" w:cstheme="minorBidi"/>
          <w:bCs w:val="0"/>
          <w:smallCaps w:val="0"/>
          <w:noProof/>
          <w:color w:val="auto"/>
          <w:sz w:val="22"/>
          <w:szCs w:val="22"/>
        </w:rPr>
      </w:pPr>
      <w:del w:id="412" w:author="Leon Peto" w:date="2023-07-31T17:38:00Z">
        <w:r w:rsidRPr="00087140" w:rsidDel="007515F4">
          <w:rPr>
            <w:rFonts w:cs="Times New Roman"/>
            <w:noProof/>
          </w:rPr>
          <w:delText>1.4</w:delText>
        </w:r>
        <w:r w:rsidDel="007515F4">
          <w:rPr>
            <w:rFonts w:asciiTheme="minorHAnsi" w:hAnsiTheme="minorHAnsi" w:cstheme="minorBidi"/>
            <w:bCs w:val="0"/>
            <w:smallCaps w:val="0"/>
            <w:noProof/>
            <w:color w:val="auto"/>
            <w:sz w:val="22"/>
            <w:szCs w:val="22"/>
          </w:rPr>
          <w:tab/>
        </w:r>
        <w:r w:rsidDel="007515F4">
          <w:rPr>
            <w:noProof/>
          </w:rPr>
          <w:delText>Design Considerations</w:delText>
        </w:r>
        <w:r w:rsidDel="007515F4">
          <w:rPr>
            <w:noProof/>
          </w:rPr>
          <w:tab/>
          <w:delText>6</w:delText>
        </w:r>
      </w:del>
    </w:p>
    <w:p w14:paraId="3B1D9ED1" w14:textId="62625051" w:rsidR="008E75BD" w:rsidDel="007515F4" w:rsidRDefault="008E75BD">
      <w:pPr>
        <w:pStyle w:val="TOC2"/>
        <w:rPr>
          <w:del w:id="413" w:author="Leon Peto" w:date="2023-07-31T17:38:00Z"/>
          <w:rFonts w:asciiTheme="minorHAnsi" w:hAnsiTheme="minorHAnsi" w:cstheme="minorBidi"/>
          <w:bCs w:val="0"/>
          <w:smallCaps w:val="0"/>
          <w:noProof/>
          <w:color w:val="auto"/>
          <w:sz w:val="22"/>
          <w:szCs w:val="22"/>
        </w:rPr>
      </w:pPr>
      <w:del w:id="414" w:author="Leon Peto" w:date="2023-07-31T17:38:00Z">
        <w:r w:rsidRPr="00087140" w:rsidDel="007515F4">
          <w:rPr>
            <w:rFonts w:cs="Times New Roman"/>
            <w:noProof/>
          </w:rPr>
          <w:delText>1.5</w:delText>
        </w:r>
        <w:r w:rsidDel="007515F4">
          <w:rPr>
            <w:rFonts w:asciiTheme="minorHAnsi" w:hAnsiTheme="minorHAnsi" w:cstheme="minorBidi"/>
            <w:bCs w:val="0"/>
            <w:smallCaps w:val="0"/>
            <w:noProof/>
            <w:color w:val="auto"/>
            <w:sz w:val="22"/>
            <w:szCs w:val="22"/>
          </w:rPr>
          <w:tab/>
        </w:r>
        <w:r w:rsidDel="007515F4">
          <w:rPr>
            <w:noProof/>
          </w:rPr>
          <w:delText>Potential for effective treatments to become available</w:delText>
        </w:r>
        <w:r w:rsidDel="007515F4">
          <w:rPr>
            <w:noProof/>
          </w:rPr>
          <w:tab/>
          <w:delText>6</w:delText>
        </w:r>
      </w:del>
    </w:p>
    <w:p w14:paraId="7A6293DC" w14:textId="77D21EF2" w:rsidR="008E75BD" w:rsidDel="007515F4" w:rsidRDefault="008E75BD">
      <w:pPr>
        <w:pStyle w:val="TOC1"/>
        <w:rPr>
          <w:del w:id="415" w:author="Leon Peto" w:date="2023-07-31T17:38:00Z"/>
          <w:rFonts w:asciiTheme="minorHAnsi" w:hAnsiTheme="minorHAnsi" w:cstheme="minorBidi"/>
          <w:b w:val="0"/>
          <w:caps w:val="0"/>
          <w:noProof/>
          <w:color w:val="auto"/>
          <w:sz w:val="22"/>
          <w:szCs w:val="22"/>
        </w:rPr>
      </w:pPr>
      <w:del w:id="416" w:author="Leon Peto" w:date="2023-07-31T17:38:00Z">
        <w:r w:rsidRPr="00087140" w:rsidDel="007515F4">
          <w:rPr>
            <w:rFonts w:cs="Times New Roman"/>
            <w:noProof/>
          </w:rPr>
          <w:delText>2</w:delText>
        </w:r>
        <w:r w:rsidDel="007515F4">
          <w:rPr>
            <w:rFonts w:asciiTheme="minorHAnsi" w:hAnsiTheme="minorHAnsi" w:cstheme="minorBidi"/>
            <w:b w:val="0"/>
            <w:caps w:val="0"/>
            <w:noProof/>
            <w:color w:val="auto"/>
            <w:sz w:val="22"/>
            <w:szCs w:val="22"/>
          </w:rPr>
          <w:tab/>
        </w:r>
        <w:r w:rsidDel="007515F4">
          <w:rPr>
            <w:noProof/>
          </w:rPr>
          <w:delText>Design and Procedures</w:delText>
        </w:r>
        <w:r w:rsidDel="007515F4">
          <w:rPr>
            <w:noProof/>
          </w:rPr>
          <w:tab/>
          <w:delText>7</w:delText>
        </w:r>
      </w:del>
    </w:p>
    <w:p w14:paraId="32CF5A41" w14:textId="69B827E1" w:rsidR="008E75BD" w:rsidDel="007515F4" w:rsidRDefault="008E75BD">
      <w:pPr>
        <w:pStyle w:val="TOC2"/>
        <w:rPr>
          <w:del w:id="417" w:author="Leon Peto" w:date="2023-07-31T17:38:00Z"/>
          <w:rFonts w:asciiTheme="minorHAnsi" w:hAnsiTheme="minorHAnsi" w:cstheme="minorBidi"/>
          <w:bCs w:val="0"/>
          <w:smallCaps w:val="0"/>
          <w:noProof/>
          <w:color w:val="auto"/>
          <w:sz w:val="22"/>
          <w:szCs w:val="22"/>
        </w:rPr>
      </w:pPr>
      <w:del w:id="418" w:author="Leon Peto" w:date="2023-07-31T17:38:00Z">
        <w:r w:rsidRPr="00087140" w:rsidDel="007515F4">
          <w:rPr>
            <w:rFonts w:cs="Times New Roman"/>
            <w:noProof/>
          </w:rPr>
          <w:delText>2.1</w:delText>
        </w:r>
        <w:r w:rsidDel="007515F4">
          <w:rPr>
            <w:rFonts w:asciiTheme="minorHAnsi" w:hAnsiTheme="minorHAnsi" w:cstheme="minorBidi"/>
            <w:bCs w:val="0"/>
            <w:smallCaps w:val="0"/>
            <w:noProof/>
            <w:color w:val="auto"/>
            <w:sz w:val="22"/>
            <w:szCs w:val="22"/>
          </w:rPr>
          <w:tab/>
        </w:r>
        <w:r w:rsidDel="007515F4">
          <w:rPr>
            <w:noProof/>
          </w:rPr>
          <w:delText>Eligibility</w:delText>
        </w:r>
        <w:r w:rsidDel="007515F4">
          <w:rPr>
            <w:noProof/>
          </w:rPr>
          <w:tab/>
          <w:delText>7</w:delText>
        </w:r>
      </w:del>
    </w:p>
    <w:p w14:paraId="57C648DA" w14:textId="489FECF1" w:rsidR="008E75BD" w:rsidDel="007515F4" w:rsidRDefault="008E75BD">
      <w:pPr>
        <w:pStyle w:val="TOC2"/>
        <w:rPr>
          <w:del w:id="419" w:author="Leon Peto" w:date="2023-07-31T17:38:00Z"/>
          <w:rFonts w:asciiTheme="minorHAnsi" w:hAnsiTheme="minorHAnsi" w:cstheme="minorBidi"/>
          <w:bCs w:val="0"/>
          <w:smallCaps w:val="0"/>
          <w:noProof/>
          <w:color w:val="auto"/>
          <w:sz w:val="22"/>
          <w:szCs w:val="22"/>
        </w:rPr>
      </w:pPr>
      <w:del w:id="420" w:author="Leon Peto" w:date="2023-07-31T17:38:00Z">
        <w:r w:rsidRPr="00087140" w:rsidDel="007515F4">
          <w:rPr>
            <w:rFonts w:cs="Times New Roman"/>
            <w:noProof/>
          </w:rPr>
          <w:delText>2.2</w:delText>
        </w:r>
        <w:r w:rsidDel="007515F4">
          <w:rPr>
            <w:rFonts w:asciiTheme="minorHAnsi" w:hAnsiTheme="minorHAnsi" w:cstheme="minorBidi"/>
            <w:bCs w:val="0"/>
            <w:smallCaps w:val="0"/>
            <w:noProof/>
            <w:color w:val="auto"/>
            <w:sz w:val="22"/>
            <w:szCs w:val="22"/>
          </w:rPr>
          <w:tab/>
        </w:r>
        <w:r w:rsidDel="007515F4">
          <w:rPr>
            <w:noProof/>
          </w:rPr>
          <w:delText>Consent</w:delText>
        </w:r>
        <w:r w:rsidDel="007515F4">
          <w:rPr>
            <w:noProof/>
          </w:rPr>
          <w:tab/>
          <w:delText>8</w:delText>
        </w:r>
      </w:del>
    </w:p>
    <w:p w14:paraId="6CE5B9D8" w14:textId="12EA0D32" w:rsidR="008E75BD" w:rsidDel="007515F4" w:rsidRDefault="008E75BD">
      <w:pPr>
        <w:pStyle w:val="TOC2"/>
        <w:rPr>
          <w:del w:id="421" w:author="Leon Peto" w:date="2023-07-31T17:38:00Z"/>
          <w:rFonts w:asciiTheme="minorHAnsi" w:hAnsiTheme="minorHAnsi" w:cstheme="minorBidi"/>
          <w:bCs w:val="0"/>
          <w:smallCaps w:val="0"/>
          <w:noProof/>
          <w:color w:val="auto"/>
          <w:sz w:val="22"/>
          <w:szCs w:val="22"/>
        </w:rPr>
      </w:pPr>
      <w:del w:id="422" w:author="Leon Peto" w:date="2023-07-31T17:38:00Z">
        <w:r w:rsidRPr="00087140" w:rsidDel="007515F4">
          <w:rPr>
            <w:rFonts w:cs="Times New Roman"/>
            <w:noProof/>
          </w:rPr>
          <w:delText>2.3</w:delText>
        </w:r>
        <w:r w:rsidDel="007515F4">
          <w:rPr>
            <w:rFonts w:asciiTheme="minorHAnsi" w:hAnsiTheme="minorHAnsi" w:cstheme="minorBidi"/>
            <w:bCs w:val="0"/>
            <w:smallCaps w:val="0"/>
            <w:noProof/>
            <w:color w:val="auto"/>
            <w:sz w:val="22"/>
            <w:szCs w:val="22"/>
          </w:rPr>
          <w:tab/>
        </w:r>
        <w:r w:rsidDel="007515F4">
          <w:rPr>
            <w:noProof/>
          </w:rPr>
          <w:delText>Baseline information</w:delText>
        </w:r>
        <w:r w:rsidDel="007515F4">
          <w:rPr>
            <w:noProof/>
          </w:rPr>
          <w:tab/>
          <w:delText>8</w:delText>
        </w:r>
      </w:del>
    </w:p>
    <w:p w14:paraId="44178DD4" w14:textId="43D8A88D" w:rsidR="008E75BD" w:rsidDel="007515F4" w:rsidRDefault="008E75BD">
      <w:pPr>
        <w:pStyle w:val="TOC2"/>
        <w:rPr>
          <w:del w:id="423" w:author="Leon Peto" w:date="2023-07-31T17:38:00Z"/>
          <w:rFonts w:asciiTheme="minorHAnsi" w:hAnsiTheme="minorHAnsi" w:cstheme="minorBidi"/>
          <w:bCs w:val="0"/>
          <w:smallCaps w:val="0"/>
          <w:noProof/>
          <w:color w:val="auto"/>
          <w:sz w:val="22"/>
          <w:szCs w:val="22"/>
        </w:rPr>
      </w:pPr>
      <w:del w:id="424" w:author="Leon Peto" w:date="2023-07-31T17:38:00Z">
        <w:r w:rsidRPr="00087140" w:rsidDel="007515F4">
          <w:rPr>
            <w:rFonts w:cs="Times New Roman"/>
            <w:noProof/>
          </w:rPr>
          <w:delText>2.4</w:delText>
        </w:r>
        <w:r w:rsidDel="007515F4">
          <w:rPr>
            <w:rFonts w:asciiTheme="minorHAnsi" w:hAnsiTheme="minorHAnsi" w:cstheme="minorBidi"/>
            <w:bCs w:val="0"/>
            <w:smallCaps w:val="0"/>
            <w:noProof/>
            <w:color w:val="auto"/>
            <w:sz w:val="22"/>
            <w:szCs w:val="22"/>
          </w:rPr>
          <w:tab/>
        </w:r>
        <w:r w:rsidDel="007515F4">
          <w:rPr>
            <w:noProof/>
          </w:rPr>
          <w:delText>Randomised allocation of treatment for COVID-19</w:delText>
        </w:r>
        <w:r w:rsidDel="007515F4">
          <w:rPr>
            <w:noProof/>
          </w:rPr>
          <w:tab/>
          <w:delText>10</w:delText>
        </w:r>
      </w:del>
    </w:p>
    <w:p w14:paraId="56A8C951" w14:textId="4C30BDFA" w:rsidR="008E75BD" w:rsidDel="007515F4" w:rsidRDefault="008E75BD">
      <w:pPr>
        <w:pStyle w:val="TOC2"/>
        <w:rPr>
          <w:del w:id="425" w:author="Leon Peto" w:date="2023-07-31T17:38:00Z"/>
          <w:rFonts w:asciiTheme="minorHAnsi" w:hAnsiTheme="minorHAnsi" w:cstheme="minorBidi"/>
          <w:bCs w:val="0"/>
          <w:smallCaps w:val="0"/>
          <w:noProof/>
          <w:color w:val="auto"/>
          <w:sz w:val="22"/>
          <w:szCs w:val="22"/>
        </w:rPr>
      </w:pPr>
      <w:del w:id="426" w:author="Leon Peto" w:date="2023-07-31T17:38:00Z">
        <w:r w:rsidRPr="00087140" w:rsidDel="007515F4">
          <w:rPr>
            <w:rFonts w:cs="Times New Roman"/>
            <w:noProof/>
          </w:rPr>
          <w:delText>2.5</w:delText>
        </w:r>
        <w:r w:rsidDel="007515F4">
          <w:rPr>
            <w:rFonts w:asciiTheme="minorHAnsi" w:hAnsiTheme="minorHAnsi" w:cstheme="minorBidi"/>
            <w:bCs w:val="0"/>
            <w:smallCaps w:val="0"/>
            <w:noProof/>
            <w:color w:val="auto"/>
            <w:sz w:val="22"/>
            <w:szCs w:val="22"/>
          </w:rPr>
          <w:tab/>
        </w:r>
        <w:r w:rsidDel="007515F4">
          <w:rPr>
            <w:noProof/>
          </w:rPr>
          <w:delText>Randomised allocation of treatment for influenza</w:delText>
        </w:r>
        <w:r w:rsidDel="007515F4">
          <w:rPr>
            <w:noProof/>
          </w:rPr>
          <w:tab/>
          <w:delText>10</w:delText>
        </w:r>
      </w:del>
    </w:p>
    <w:p w14:paraId="24401752" w14:textId="3A33F026" w:rsidR="008E75BD" w:rsidDel="007515F4" w:rsidRDefault="008E75BD">
      <w:pPr>
        <w:pStyle w:val="TOC2"/>
        <w:rPr>
          <w:del w:id="427" w:author="Leon Peto" w:date="2023-07-31T17:38:00Z"/>
          <w:rFonts w:asciiTheme="minorHAnsi" w:hAnsiTheme="minorHAnsi" w:cstheme="minorBidi"/>
          <w:bCs w:val="0"/>
          <w:smallCaps w:val="0"/>
          <w:noProof/>
          <w:color w:val="auto"/>
          <w:sz w:val="22"/>
          <w:szCs w:val="22"/>
        </w:rPr>
      </w:pPr>
      <w:del w:id="428" w:author="Leon Peto" w:date="2023-07-31T17:38:00Z">
        <w:r w:rsidRPr="00087140" w:rsidDel="007515F4">
          <w:rPr>
            <w:rFonts w:cs="Times New Roman"/>
            <w:noProof/>
          </w:rPr>
          <w:delText>2.6</w:delText>
        </w:r>
        <w:r w:rsidDel="007515F4">
          <w:rPr>
            <w:rFonts w:asciiTheme="minorHAnsi" w:hAnsiTheme="minorHAnsi" w:cstheme="minorBidi"/>
            <w:bCs w:val="0"/>
            <w:smallCaps w:val="0"/>
            <w:noProof/>
            <w:color w:val="auto"/>
            <w:sz w:val="22"/>
            <w:szCs w:val="22"/>
          </w:rPr>
          <w:tab/>
        </w:r>
        <w:r w:rsidDel="007515F4">
          <w:rPr>
            <w:noProof/>
          </w:rPr>
          <w:delText>Randomised allocation of treatment for community-acquired pneumonia (without suspected COVID-19 or influenza)</w:delText>
        </w:r>
        <w:r w:rsidDel="007515F4">
          <w:rPr>
            <w:noProof/>
          </w:rPr>
          <w:tab/>
          <w:delText>11</w:delText>
        </w:r>
      </w:del>
    </w:p>
    <w:p w14:paraId="49CB7809" w14:textId="29E0BCAB" w:rsidR="008E75BD" w:rsidDel="007515F4" w:rsidRDefault="008E75BD">
      <w:pPr>
        <w:pStyle w:val="TOC2"/>
        <w:rPr>
          <w:del w:id="429" w:author="Leon Peto" w:date="2023-07-31T17:38:00Z"/>
          <w:rFonts w:asciiTheme="minorHAnsi" w:hAnsiTheme="minorHAnsi" w:cstheme="minorBidi"/>
          <w:bCs w:val="0"/>
          <w:smallCaps w:val="0"/>
          <w:noProof/>
          <w:color w:val="auto"/>
          <w:sz w:val="22"/>
          <w:szCs w:val="22"/>
        </w:rPr>
      </w:pPr>
      <w:del w:id="430" w:author="Leon Peto" w:date="2023-07-31T17:38:00Z">
        <w:r w:rsidRPr="00087140" w:rsidDel="007515F4">
          <w:rPr>
            <w:rFonts w:cs="Times New Roman"/>
            <w:noProof/>
          </w:rPr>
          <w:delText>2.7</w:delText>
        </w:r>
        <w:r w:rsidDel="007515F4">
          <w:rPr>
            <w:rFonts w:asciiTheme="minorHAnsi" w:hAnsiTheme="minorHAnsi" w:cstheme="minorBidi"/>
            <w:bCs w:val="0"/>
            <w:smallCaps w:val="0"/>
            <w:noProof/>
            <w:color w:val="auto"/>
            <w:sz w:val="22"/>
            <w:szCs w:val="22"/>
          </w:rPr>
          <w:tab/>
        </w:r>
        <w:r w:rsidDel="007515F4">
          <w:rPr>
            <w:noProof/>
          </w:rPr>
          <w:delText>Administration of allocated treatment</w:delText>
        </w:r>
        <w:r w:rsidDel="007515F4">
          <w:rPr>
            <w:noProof/>
          </w:rPr>
          <w:tab/>
          <w:delText>12</w:delText>
        </w:r>
      </w:del>
    </w:p>
    <w:p w14:paraId="1DC8C38B" w14:textId="58A94443" w:rsidR="008E75BD" w:rsidDel="007515F4" w:rsidRDefault="008E75BD">
      <w:pPr>
        <w:pStyle w:val="TOC2"/>
        <w:rPr>
          <w:del w:id="431" w:author="Leon Peto" w:date="2023-07-31T17:38:00Z"/>
          <w:rFonts w:asciiTheme="minorHAnsi" w:hAnsiTheme="minorHAnsi" w:cstheme="minorBidi"/>
          <w:bCs w:val="0"/>
          <w:smallCaps w:val="0"/>
          <w:noProof/>
          <w:color w:val="auto"/>
          <w:sz w:val="22"/>
          <w:szCs w:val="22"/>
        </w:rPr>
      </w:pPr>
      <w:del w:id="432" w:author="Leon Peto" w:date="2023-07-31T17:38:00Z">
        <w:r w:rsidRPr="00087140" w:rsidDel="007515F4">
          <w:rPr>
            <w:rFonts w:cs="Times New Roman"/>
            <w:noProof/>
          </w:rPr>
          <w:delText>2.8</w:delText>
        </w:r>
        <w:r w:rsidDel="007515F4">
          <w:rPr>
            <w:rFonts w:asciiTheme="minorHAnsi" w:hAnsiTheme="minorHAnsi" w:cstheme="minorBidi"/>
            <w:bCs w:val="0"/>
            <w:smallCaps w:val="0"/>
            <w:noProof/>
            <w:color w:val="auto"/>
            <w:sz w:val="22"/>
            <w:szCs w:val="22"/>
          </w:rPr>
          <w:tab/>
        </w:r>
        <w:r w:rsidDel="007515F4">
          <w:rPr>
            <w:noProof/>
          </w:rPr>
          <w:delText>Collecting follow-up information</w:delText>
        </w:r>
        <w:r w:rsidDel="007515F4">
          <w:rPr>
            <w:noProof/>
          </w:rPr>
          <w:tab/>
          <w:delText>12</w:delText>
        </w:r>
      </w:del>
    </w:p>
    <w:p w14:paraId="3A026FE8" w14:textId="56354CA8" w:rsidR="008E75BD" w:rsidDel="007515F4" w:rsidRDefault="008E75BD">
      <w:pPr>
        <w:pStyle w:val="TOC2"/>
        <w:rPr>
          <w:del w:id="433" w:author="Leon Peto" w:date="2023-07-31T17:38:00Z"/>
          <w:rFonts w:asciiTheme="minorHAnsi" w:hAnsiTheme="minorHAnsi" w:cstheme="minorBidi"/>
          <w:bCs w:val="0"/>
          <w:smallCaps w:val="0"/>
          <w:noProof/>
          <w:color w:val="auto"/>
          <w:sz w:val="22"/>
          <w:szCs w:val="22"/>
        </w:rPr>
      </w:pPr>
      <w:del w:id="434" w:author="Leon Peto" w:date="2023-07-31T17:38:00Z">
        <w:r w:rsidRPr="00087140" w:rsidDel="007515F4">
          <w:rPr>
            <w:rFonts w:cs="Times New Roman"/>
            <w:noProof/>
          </w:rPr>
          <w:delText>2.9</w:delText>
        </w:r>
        <w:r w:rsidDel="007515F4">
          <w:rPr>
            <w:rFonts w:asciiTheme="minorHAnsi" w:hAnsiTheme="minorHAnsi" w:cstheme="minorBidi"/>
            <w:bCs w:val="0"/>
            <w:smallCaps w:val="0"/>
            <w:noProof/>
            <w:color w:val="auto"/>
            <w:sz w:val="22"/>
            <w:szCs w:val="22"/>
          </w:rPr>
          <w:tab/>
        </w:r>
        <w:r w:rsidDel="007515F4">
          <w:rPr>
            <w:noProof/>
          </w:rPr>
          <w:delText>Duration of follow-up</w:delText>
        </w:r>
        <w:r w:rsidDel="007515F4">
          <w:rPr>
            <w:noProof/>
          </w:rPr>
          <w:tab/>
          <w:delText>13</w:delText>
        </w:r>
      </w:del>
    </w:p>
    <w:p w14:paraId="0A8BEAE8" w14:textId="711EB5B0" w:rsidR="008E75BD" w:rsidDel="007515F4" w:rsidRDefault="008E75BD">
      <w:pPr>
        <w:pStyle w:val="TOC2"/>
        <w:rPr>
          <w:del w:id="435" w:author="Leon Peto" w:date="2023-07-31T17:38:00Z"/>
          <w:rFonts w:asciiTheme="minorHAnsi" w:hAnsiTheme="minorHAnsi" w:cstheme="minorBidi"/>
          <w:bCs w:val="0"/>
          <w:smallCaps w:val="0"/>
          <w:noProof/>
          <w:color w:val="auto"/>
          <w:sz w:val="22"/>
          <w:szCs w:val="22"/>
        </w:rPr>
      </w:pPr>
      <w:del w:id="436" w:author="Leon Peto" w:date="2023-07-31T17:38:00Z">
        <w:r w:rsidRPr="00087140" w:rsidDel="007515F4">
          <w:rPr>
            <w:rFonts w:cs="Times New Roman"/>
            <w:noProof/>
          </w:rPr>
          <w:delText>2.10</w:delText>
        </w:r>
        <w:r w:rsidDel="007515F4">
          <w:rPr>
            <w:rFonts w:asciiTheme="minorHAnsi" w:hAnsiTheme="minorHAnsi" w:cstheme="minorBidi"/>
            <w:bCs w:val="0"/>
            <w:smallCaps w:val="0"/>
            <w:noProof/>
            <w:color w:val="auto"/>
            <w:sz w:val="22"/>
            <w:szCs w:val="22"/>
          </w:rPr>
          <w:tab/>
        </w:r>
        <w:r w:rsidDel="007515F4">
          <w:rPr>
            <w:noProof/>
          </w:rPr>
          <w:delText>Withdrawal of consent</w:delText>
        </w:r>
        <w:r w:rsidDel="007515F4">
          <w:rPr>
            <w:noProof/>
          </w:rPr>
          <w:tab/>
          <w:delText>14</w:delText>
        </w:r>
      </w:del>
    </w:p>
    <w:p w14:paraId="34BF6EAB" w14:textId="598484B2" w:rsidR="008E75BD" w:rsidDel="007515F4" w:rsidRDefault="008E75BD">
      <w:pPr>
        <w:pStyle w:val="TOC1"/>
        <w:rPr>
          <w:del w:id="437" w:author="Leon Peto" w:date="2023-07-31T17:38:00Z"/>
          <w:rFonts w:asciiTheme="minorHAnsi" w:hAnsiTheme="minorHAnsi" w:cstheme="minorBidi"/>
          <w:b w:val="0"/>
          <w:caps w:val="0"/>
          <w:noProof/>
          <w:color w:val="auto"/>
          <w:sz w:val="22"/>
          <w:szCs w:val="22"/>
        </w:rPr>
      </w:pPr>
      <w:del w:id="438" w:author="Leon Peto" w:date="2023-07-31T17:38:00Z">
        <w:r w:rsidRPr="00087140" w:rsidDel="007515F4">
          <w:rPr>
            <w:rFonts w:cs="Times New Roman"/>
            <w:noProof/>
          </w:rPr>
          <w:delText>3</w:delText>
        </w:r>
        <w:r w:rsidDel="007515F4">
          <w:rPr>
            <w:rFonts w:asciiTheme="minorHAnsi" w:hAnsiTheme="minorHAnsi" w:cstheme="minorBidi"/>
            <w:b w:val="0"/>
            <w:caps w:val="0"/>
            <w:noProof/>
            <w:color w:val="auto"/>
            <w:sz w:val="22"/>
            <w:szCs w:val="22"/>
          </w:rPr>
          <w:tab/>
        </w:r>
        <w:r w:rsidDel="007515F4">
          <w:rPr>
            <w:noProof/>
          </w:rPr>
          <w:delText>Statistical analysis</w:delText>
        </w:r>
        <w:r w:rsidDel="007515F4">
          <w:rPr>
            <w:noProof/>
          </w:rPr>
          <w:tab/>
          <w:delText>14</w:delText>
        </w:r>
      </w:del>
    </w:p>
    <w:p w14:paraId="2F056C4A" w14:textId="3CCA8902" w:rsidR="008E75BD" w:rsidDel="007515F4" w:rsidRDefault="008E75BD">
      <w:pPr>
        <w:pStyle w:val="TOC2"/>
        <w:rPr>
          <w:del w:id="439" w:author="Leon Peto" w:date="2023-07-31T17:38:00Z"/>
          <w:rFonts w:asciiTheme="minorHAnsi" w:hAnsiTheme="minorHAnsi" w:cstheme="minorBidi"/>
          <w:bCs w:val="0"/>
          <w:smallCaps w:val="0"/>
          <w:noProof/>
          <w:color w:val="auto"/>
          <w:sz w:val="22"/>
          <w:szCs w:val="22"/>
        </w:rPr>
      </w:pPr>
      <w:del w:id="440" w:author="Leon Peto" w:date="2023-07-31T17:38:00Z">
        <w:r w:rsidRPr="00087140" w:rsidDel="007515F4">
          <w:rPr>
            <w:rFonts w:cs="Times New Roman"/>
            <w:noProof/>
          </w:rPr>
          <w:delText>3.1</w:delText>
        </w:r>
        <w:r w:rsidDel="007515F4">
          <w:rPr>
            <w:rFonts w:asciiTheme="minorHAnsi" w:hAnsiTheme="minorHAnsi" w:cstheme="minorBidi"/>
            <w:bCs w:val="0"/>
            <w:smallCaps w:val="0"/>
            <w:noProof/>
            <w:color w:val="auto"/>
            <w:sz w:val="22"/>
            <w:szCs w:val="22"/>
          </w:rPr>
          <w:tab/>
        </w:r>
        <w:r w:rsidDel="007515F4">
          <w:rPr>
            <w:noProof/>
          </w:rPr>
          <w:delText>Outcomes</w:delText>
        </w:r>
        <w:r w:rsidDel="007515F4">
          <w:rPr>
            <w:noProof/>
          </w:rPr>
          <w:tab/>
          <w:delText>14</w:delText>
        </w:r>
      </w:del>
    </w:p>
    <w:p w14:paraId="7E18285F" w14:textId="3D65967C" w:rsidR="008E75BD" w:rsidDel="007515F4" w:rsidRDefault="008E75BD">
      <w:pPr>
        <w:pStyle w:val="TOC2"/>
        <w:rPr>
          <w:del w:id="441" w:author="Leon Peto" w:date="2023-07-31T17:38:00Z"/>
          <w:rFonts w:asciiTheme="minorHAnsi" w:hAnsiTheme="minorHAnsi" w:cstheme="minorBidi"/>
          <w:bCs w:val="0"/>
          <w:smallCaps w:val="0"/>
          <w:noProof/>
          <w:color w:val="auto"/>
          <w:sz w:val="22"/>
          <w:szCs w:val="22"/>
        </w:rPr>
      </w:pPr>
      <w:del w:id="442" w:author="Leon Peto" w:date="2023-07-31T17:38:00Z">
        <w:r w:rsidRPr="00087140" w:rsidDel="007515F4">
          <w:rPr>
            <w:rFonts w:cs="Times New Roman"/>
            <w:noProof/>
          </w:rPr>
          <w:delText>3.2</w:delText>
        </w:r>
        <w:r w:rsidDel="007515F4">
          <w:rPr>
            <w:rFonts w:asciiTheme="minorHAnsi" w:hAnsiTheme="minorHAnsi" w:cstheme="minorBidi"/>
            <w:bCs w:val="0"/>
            <w:smallCaps w:val="0"/>
            <w:noProof/>
            <w:color w:val="auto"/>
            <w:sz w:val="22"/>
            <w:szCs w:val="22"/>
          </w:rPr>
          <w:tab/>
        </w:r>
        <w:r w:rsidDel="007515F4">
          <w:rPr>
            <w:noProof/>
          </w:rPr>
          <w:delText>Methods of analysis</w:delText>
        </w:r>
        <w:r w:rsidDel="007515F4">
          <w:rPr>
            <w:noProof/>
          </w:rPr>
          <w:tab/>
          <w:delText>16</w:delText>
        </w:r>
      </w:del>
    </w:p>
    <w:p w14:paraId="7FD1CE60" w14:textId="025EAF1A" w:rsidR="008E75BD" w:rsidDel="007515F4" w:rsidRDefault="008E75BD">
      <w:pPr>
        <w:pStyle w:val="TOC1"/>
        <w:rPr>
          <w:del w:id="443" w:author="Leon Peto" w:date="2023-07-31T17:38:00Z"/>
          <w:rFonts w:asciiTheme="minorHAnsi" w:hAnsiTheme="minorHAnsi" w:cstheme="minorBidi"/>
          <w:b w:val="0"/>
          <w:caps w:val="0"/>
          <w:noProof/>
          <w:color w:val="auto"/>
          <w:sz w:val="22"/>
          <w:szCs w:val="22"/>
        </w:rPr>
      </w:pPr>
      <w:del w:id="444" w:author="Leon Peto" w:date="2023-07-31T17:38:00Z">
        <w:r w:rsidRPr="00087140" w:rsidDel="007515F4">
          <w:rPr>
            <w:rFonts w:cs="Times New Roman"/>
            <w:noProof/>
          </w:rPr>
          <w:delText>4</w:delText>
        </w:r>
        <w:r w:rsidDel="007515F4">
          <w:rPr>
            <w:rFonts w:asciiTheme="minorHAnsi" w:hAnsiTheme="minorHAnsi" w:cstheme="minorBidi"/>
            <w:b w:val="0"/>
            <w:caps w:val="0"/>
            <w:noProof/>
            <w:color w:val="auto"/>
            <w:sz w:val="22"/>
            <w:szCs w:val="22"/>
          </w:rPr>
          <w:tab/>
        </w:r>
        <w:r w:rsidDel="007515F4">
          <w:rPr>
            <w:noProof/>
          </w:rPr>
          <w:delText>DATA and saFETy Monitoring</w:delText>
        </w:r>
        <w:r w:rsidDel="007515F4">
          <w:rPr>
            <w:noProof/>
          </w:rPr>
          <w:tab/>
          <w:delText>16</w:delText>
        </w:r>
      </w:del>
    </w:p>
    <w:p w14:paraId="2EE74178" w14:textId="6EAEA90A" w:rsidR="008E75BD" w:rsidDel="007515F4" w:rsidRDefault="008E75BD">
      <w:pPr>
        <w:pStyle w:val="TOC2"/>
        <w:rPr>
          <w:del w:id="445" w:author="Leon Peto" w:date="2023-07-31T17:38:00Z"/>
          <w:rFonts w:asciiTheme="minorHAnsi" w:hAnsiTheme="minorHAnsi" w:cstheme="minorBidi"/>
          <w:bCs w:val="0"/>
          <w:smallCaps w:val="0"/>
          <w:noProof/>
          <w:color w:val="auto"/>
          <w:sz w:val="22"/>
          <w:szCs w:val="22"/>
        </w:rPr>
      </w:pPr>
      <w:del w:id="446" w:author="Leon Peto" w:date="2023-07-31T17:38:00Z">
        <w:r w:rsidRPr="00087140" w:rsidDel="007515F4">
          <w:rPr>
            <w:rFonts w:cs="Times New Roman"/>
            <w:noProof/>
          </w:rPr>
          <w:delText>4.1</w:delText>
        </w:r>
        <w:r w:rsidDel="007515F4">
          <w:rPr>
            <w:rFonts w:asciiTheme="minorHAnsi" w:hAnsiTheme="minorHAnsi" w:cstheme="minorBidi"/>
            <w:bCs w:val="0"/>
            <w:smallCaps w:val="0"/>
            <w:noProof/>
            <w:color w:val="auto"/>
            <w:sz w:val="22"/>
            <w:szCs w:val="22"/>
          </w:rPr>
          <w:tab/>
        </w:r>
        <w:r w:rsidDel="007515F4">
          <w:rPr>
            <w:noProof/>
          </w:rPr>
          <w:delText>Recording Suspected Serious Adverse Reactions</w:delText>
        </w:r>
        <w:r w:rsidDel="007515F4">
          <w:rPr>
            <w:noProof/>
          </w:rPr>
          <w:tab/>
          <w:delText>16</w:delText>
        </w:r>
      </w:del>
    </w:p>
    <w:p w14:paraId="78C77786" w14:textId="4F1870D9" w:rsidR="008E75BD" w:rsidDel="007515F4" w:rsidRDefault="008E75BD">
      <w:pPr>
        <w:pStyle w:val="TOC2"/>
        <w:rPr>
          <w:del w:id="447" w:author="Leon Peto" w:date="2023-07-31T17:38:00Z"/>
          <w:rFonts w:asciiTheme="minorHAnsi" w:hAnsiTheme="minorHAnsi" w:cstheme="minorBidi"/>
          <w:bCs w:val="0"/>
          <w:smallCaps w:val="0"/>
          <w:noProof/>
          <w:color w:val="auto"/>
          <w:sz w:val="22"/>
          <w:szCs w:val="22"/>
        </w:rPr>
      </w:pPr>
      <w:del w:id="448" w:author="Leon Peto" w:date="2023-07-31T17:38:00Z">
        <w:r w:rsidRPr="00087140" w:rsidDel="007515F4">
          <w:rPr>
            <w:rFonts w:cs="Times New Roman"/>
            <w:noProof/>
          </w:rPr>
          <w:delText>4.2</w:delText>
        </w:r>
        <w:r w:rsidDel="007515F4">
          <w:rPr>
            <w:rFonts w:asciiTheme="minorHAnsi" w:hAnsiTheme="minorHAnsi" w:cstheme="minorBidi"/>
            <w:bCs w:val="0"/>
            <w:smallCaps w:val="0"/>
            <w:noProof/>
            <w:color w:val="auto"/>
            <w:sz w:val="22"/>
            <w:szCs w:val="22"/>
          </w:rPr>
          <w:tab/>
        </w:r>
        <w:r w:rsidDel="007515F4">
          <w:rPr>
            <w:noProof/>
          </w:rPr>
          <w:delText>Central assessment and onward reporting of SUSARs</w:delText>
        </w:r>
        <w:r w:rsidDel="007515F4">
          <w:rPr>
            <w:noProof/>
          </w:rPr>
          <w:tab/>
          <w:delText>17</w:delText>
        </w:r>
      </w:del>
    </w:p>
    <w:p w14:paraId="17415534" w14:textId="396C8AD5" w:rsidR="008E75BD" w:rsidDel="007515F4" w:rsidRDefault="008E75BD">
      <w:pPr>
        <w:pStyle w:val="TOC2"/>
        <w:rPr>
          <w:del w:id="449" w:author="Leon Peto" w:date="2023-07-31T17:38:00Z"/>
          <w:rFonts w:asciiTheme="minorHAnsi" w:hAnsiTheme="minorHAnsi" w:cstheme="minorBidi"/>
          <w:bCs w:val="0"/>
          <w:smallCaps w:val="0"/>
          <w:noProof/>
          <w:color w:val="auto"/>
          <w:sz w:val="22"/>
          <w:szCs w:val="22"/>
        </w:rPr>
      </w:pPr>
      <w:del w:id="450" w:author="Leon Peto" w:date="2023-07-31T17:38:00Z">
        <w:r w:rsidRPr="00087140" w:rsidDel="007515F4">
          <w:rPr>
            <w:rFonts w:cs="Times New Roman"/>
            <w:noProof/>
          </w:rPr>
          <w:delText>4.3</w:delText>
        </w:r>
        <w:r w:rsidDel="007515F4">
          <w:rPr>
            <w:rFonts w:asciiTheme="minorHAnsi" w:hAnsiTheme="minorHAnsi" w:cstheme="minorBidi"/>
            <w:bCs w:val="0"/>
            <w:smallCaps w:val="0"/>
            <w:noProof/>
            <w:color w:val="auto"/>
            <w:sz w:val="22"/>
            <w:szCs w:val="22"/>
          </w:rPr>
          <w:tab/>
        </w:r>
        <w:r w:rsidDel="007515F4">
          <w:rPr>
            <w:noProof/>
          </w:rPr>
          <w:delText>Recording other Adverse Events</w:delText>
        </w:r>
        <w:r w:rsidDel="007515F4">
          <w:rPr>
            <w:noProof/>
          </w:rPr>
          <w:tab/>
          <w:delText>17</w:delText>
        </w:r>
      </w:del>
    </w:p>
    <w:p w14:paraId="406E79BE" w14:textId="1BB99E20" w:rsidR="008E75BD" w:rsidDel="007515F4" w:rsidRDefault="008E75BD">
      <w:pPr>
        <w:pStyle w:val="TOC2"/>
        <w:rPr>
          <w:del w:id="451" w:author="Leon Peto" w:date="2023-07-31T17:38:00Z"/>
          <w:rFonts w:asciiTheme="minorHAnsi" w:hAnsiTheme="minorHAnsi" w:cstheme="minorBidi"/>
          <w:bCs w:val="0"/>
          <w:smallCaps w:val="0"/>
          <w:noProof/>
          <w:color w:val="auto"/>
          <w:sz w:val="22"/>
          <w:szCs w:val="22"/>
        </w:rPr>
      </w:pPr>
      <w:del w:id="452" w:author="Leon Peto" w:date="2023-07-31T17:38:00Z">
        <w:r w:rsidRPr="00087140" w:rsidDel="007515F4">
          <w:rPr>
            <w:rFonts w:cs="Times New Roman"/>
            <w:noProof/>
          </w:rPr>
          <w:delText>4.4</w:delText>
        </w:r>
        <w:r w:rsidDel="007515F4">
          <w:rPr>
            <w:rFonts w:asciiTheme="minorHAnsi" w:hAnsiTheme="minorHAnsi" w:cstheme="minorBidi"/>
            <w:bCs w:val="0"/>
            <w:smallCaps w:val="0"/>
            <w:noProof/>
            <w:color w:val="auto"/>
            <w:sz w:val="22"/>
            <w:szCs w:val="22"/>
          </w:rPr>
          <w:tab/>
        </w:r>
        <w:r w:rsidDel="007515F4">
          <w:rPr>
            <w:noProof/>
          </w:rPr>
          <w:delText>Role of the Data Monitoring Committee (DMC)</w:delText>
        </w:r>
        <w:r w:rsidDel="007515F4">
          <w:rPr>
            <w:noProof/>
          </w:rPr>
          <w:tab/>
          <w:delText>18</w:delText>
        </w:r>
      </w:del>
    </w:p>
    <w:p w14:paraId="69413D4C" w14:textId="32AD46AB" w:rsidR="008E75BD" w:rsidDel="007515F4" w:rsidRDefault="008E75BD">
      <w:pPr>
        <w:pStyle w:val="TOC2"/>
        <w:rPr>
          <w:del w:id="453" w:author="Leon Peto" w:date="2023-07-31T17:38:00Z"/>
          <w:rFonts w:asciiTheme="minorHAnsi" w:hAnsiTheme="minorHAnsi" w:cstheme="minorBidi"/>
          <w:bCs w:val="0"/>
          <w:smallCaps w:val="0"/>
          <w:noProof/>
          <w:color w:val="auto"/>
          <w:sz w:val="22"/>
          <w:szCs w:val="22"/>
        </w:rPr>
      </w:pPr>
      <w:del w:id="454" w:author="Leon Peto" w:date="2023-07-31T17:38:00Z">
        <w:r w:rsidRPr="00087140" w:rsidDel="007515F4">
          <w:rPr>
            <w:rFonts w:cs="Times New Roman"/>
            <w:noProof/>
          </w:rPr>
          <w:delText>4.5</w:delText>
        </w:r>
        <w:r w:rsidDel="007515F4">
          <w:rPr>
            <w:rFonts w:asciiTheme="minorHAnsi" w:hAnsiTheme="minorHAnsi" w:cstheme="minorBidi"/>
            <w:bCs w:val="0"/>
            <w:smallCaps w:val="0"/>
            <w:noProof/>
            <w:color w:val="auto"/>
            <w:sz w:val="22"/>
            <w:szCs w:val="22"/>
          </w:rPr>
          <w:tab/>
        </w:r>
        <w:r w:rsidDel="007515F4">
          <w:rPr>
            <w:noProof/>
          </w:rPr>
          <w:delText>Blinding</w:delText>
        </w:r>
        <w:r w:rsidDel="007515F4">
          <w:rPr>
            <w:noProof/>
          </w:rPr>
          <w:tab/>
          <w:delText>18</w:delText>
        </w:r>
      </w:del>
    </w:p>
    <w:p w14:paraId="06D96D32" w14:textId="5DD08117" w:rsidR="008E75BD" w:rsidDel="007515F4" w:rsidRDefault="008E75BD">
      <w:pPr>
        <w:pStyle w:val="TOC1"/>
        <w:rPr>
          <w:del w:id="455" w:author="Leon Peto" w:date="2023-07-31T17:38:00Z"/>
          <w:rFonts w:asciiTheme="minorHAnsi" w:hAnsiTheme="minorHAnsi" w:cstheme="minorBidi"/>
          <w:b w:val="0"/>
          <w:caps w:val="0"/>
          <w:noProof/>
          <w:color w:val="auto"/>
          <w:sz w:val="22"/>
          <w:szCs w:val="22"/>
        </w:rPr>
      </w:pPr>
      <w:del w:id="456" w:author="Leon Peto" w:date="2023-07-31T17:38:00Z">
        <w:r w:rsidRPr="00087140" w:rsidDel="007515F4">
          <w:rPr>
            <w:rFonts w:cs="Times New Roman"/>
            <w:noProof/>
          </w:rPr>
          <w:delText>5</w:delText>
        </w:r>
        <w:r w:rsidDel="007515F4">
          <w:rPr>
            <w:rFonts w:asciiTheme="minorHAnsi" w:hAnsiTheme="minorHAnsi" w:cstheme="minorBidi"/>
            <w:b w:val="0"/>
            <w:caps w:val="0"/>
            <w:noProof/>
            <w:color w:val="auto"/>
            <w:sz w:val="22"/>
            <w:szCs w:val="22"/>
          </w:rPr>
          <w:tab/>
        </w:r>
        <w:r w:rsidDel="007515F4">
          <w:rPr>
            <w:noProof/>
          </w:rPr>
          <w:delText>Quality Management</w:delText>
        </w:r>
        <w:r w:rsidDel="007515F4">
          <w:rPr>
            <w:noProof/>
          </w:rPr>
          <w:tab/>
          <w:delText>18</w:delText>
        </w:r>
      </w:del>
    </w:p>
    <w:p w14:paraId="5E3ECFCF" w14:textId="2DA3E30F" w:rsidR="008E75BD" w:rsidDel="007515F4" w:rsidRDefault="008E75BD">
      <w:pPr>
        <w:pStyle w:val="TOC2"/>
        <w:rPr>
          <w:del w:id="457" w:author="Leon Peto" w:date="2023-07-31T17:38:00Z"/>
          <w:rFonts w:asciiTheme="minorHAnsi" w:hAnsiTheme="minorHAnsi" w:cstheme="minorBidi"/>
          <w:bCs w:val="0"/>
          <w:smallCaps w:val="0"/>
          <w:noProof/>
          <w:color w:val="auto"/>
          <w:sz w:val="22"/>
          <w:szCs w:val="22"/>
        </w:rPr>
      </w:pPr>
      <w:del w:id="458" w:author="Leon Peto" w:date="2023-07-31T17:38:00Z">
        <w:r w:rsidRPr="00087140" w:rsidDel="007515F4">
          <w:rPr>
            <w:rFonts w:cs="Times New Roman"/>
            <w:noProof/>
          </w:rPr>
          <w:delText>5.1</w:delText>
        </w:r>
        <w:r w:rsidDel="007515F4">
          <w:rPr>
            <w:rFonts w:asciiTheme="minorHAnsi" w:hAnsiTheme="minorHAnsi" w:cstheme="minorBidi"/>
            <w:bCs w:val="0"/>
            <w:smallCaps w:val="0"/>
            <w:noProof/>
            <w:color w:val="auto"/>
            <w:sz w:val="22"/>
            <w:szCs w:val="22"/>
          </w:rPr>
          <w:tab/>
        </w:r>
        <w:r w:rsidDel="007515F4">
          <w:rPr>
            <w:noProof/>
          </w:rPr>
          <w:delText>Quality By Design Principles</w:delText>
        </w:r>
        <w:r w:rsidDel="007515F4">
          <w:rPr>
            <w:noProof/>
          </w:rPr>
          <w:tab/>
          <w:delText>18</w:delText>
        </w:r>
      </w:del>
    </w:p>
    <w:p w14:paraId="2AB71E54" w14:textId="68D53E51" w:rsidR="008E75BD" w:rsidDel="007515F4" w:rsidRDefault="008E75BD">
      <w:pPr>
        <w:pStyle w:val="TOC2"/>
        <w:rPr>
          <w:del w:id="459" w:author="Leon Peto" w:date="2023-07-31T17:38:00Z"/>
          <w:rFonts w:asciiTheme="minorHAnsi" w:hAnsiTheme="minorHAnsi" w:cstheme="minorBidi"/>
          <w:bCs w:val="0"/>
          <w:smallCaps w:val="0"/>
          <w:noProof/>
          <w:color w:val="auto"/>
          <w:sz w:val="22"/>
          <w:szCs w:val="22"/>
        </w:rPr>
      </w:pPr>
      <w:del w:id="460" w:author="Leon Peto" w:date="2023-07-31T17:38:00Z">
        <w:r w:rsidRPr="00087140" w:rsidDel="007515F4">
          <w:rPr>
            <w:rFonts w:cs="Times New Roman"/>
            <w:noProof/>
          </w:rPr>
          <w:delText>5.2</w:delText>
        </w:r>
        <w:r w:rsidDel="007515F4">
          <w:rPr>
            <w:rFonts w:asciiTheme="minorHAnsi" w:hAnsiTheme="minorHAnsi" w:cstheme="minorBidi"/>
            <w:bCs w:val="0"/>
            <w:smallCaps w:val="0"/>
            <w:noProof/>
            <w:color w:val="auto"/>
            <w:sz w:val="22"/>
            <w:szCs w:val="22"/>
          </w:rPr>
          <w:tab/>
        </w:r>
        <w:r w:rsidDel="007515F4">
          <w:rPr>
            <w:noProof/>
          </w:rPr>
          <w:delText>Training and monitoring</w:delText>
        </w:r>
        <w:r w:rsidDel="007515F4">
          <w:rPr>
            <w:noProof/>
          </w:rPr>
          <w:tab/>
          <w:delText>19</w:delText>
        </w:r>
      </w:del>
    </w:p>
    <w:p w14:paraId="4E134618" w14:textId="42FCC6FB" w:rsidR="008E75BD" w:rsidDel="007515F4" w:rsidRDefault="008E75BD">
      <w:pPr>
        <w:pStyle w:val="TOC2"/>
        <w:rPr>
          <w:del w:id="461" w:author="Leon Peto" w:date="2023-07-31T17:38:00Z"/>
          <w:rFonts w:asciiTheme="minorHAnsi" w:hAnsiTheme="minorHAnsi" w:cstheme="minorBidi"/>
          <w:bCs w:val="0"/>
          <w:smallCaps w:val="0"/>
          <w:noProof/>
          <w:color w:val="auto"/>
          <w:sz w:val="22"/>
          <w:szCs w:val="22"/>
        </w:rPr>
      </w:pPr>
      <w:del w:id="462" w:author="Leon Peto" w:date="2023-07-31T17:38:00Z">
        <w:r w:rsidRPr="00087140" w:rsidDel="007515F4">
          <w:rPr>
            <w:rFonts w:cs="Times New Roman"/>
            <w:noProof/>
          </w:rPr>
          <w:delText>5.3</w:delText>
        </w:r>
        <w:r w:rsidDel="007515F4">
          <w:rPr>
            <w:rFonts w:asciiTheme="minorHAnsi" w:hAnsiTheme="minorHAnsi" w:cstheme="minorBidi"/>
            <w:bCs w:val="0"/>
            <w:smallCaps w:val="0"/>
            <w:noProof/>
            <w:color w:val="auto"/>
            <w:sz w:val="22"/>
            <w:szCs w:val="22"/>
          </w:rPr>
          <w:tab/>
        </w:r>
        <w:r w:rsidDel="007515F4">
          <w:rPr>
            <w:noProof/>
          </w:rPr>
          <w:delText>Data management</w:delText>
        </w:r>
        <w:r w:rsidDel="007515F4">
          <w:rPr>
            <w:noProof/>
          </w:rPr>
          <w:tab/>
          <w:delText>19</w:delText>
        </w:r>
      </w:del>
    </w:p>
    <w:p w14:paraId="5474EECB" w14:textId="050B46AF" w:rsidR="008E75BD" w:rsidDel="007515F4" w:rsidRDefault="008E75BD">
      <w:pPr>
        <w:pStyle w:val="TOC2"/>
        <w:rPr>
          <w:del w:id="463" w:author="Leon Peto" w:date="2023-07-31T17:38:00Z"/>
          <w:rFonts w:asciiTheme="minorHAnsi" w:hAnsiTheme="minorHAnsi" w:cstheme="minorBidi"/>
          <w:bCs w:val="0"/>
          <w:smallCaps w:val="0"/>
          <w:noProof/>
          <w:color w:val="auto"/>
          <w:sz w:val="22"/>
          <w:szCs w:val="22"/>
        </w:rPr>
      </w:pPr>
      <w:del w:id="464" w:author="Leon Peto" w:date="2023-07-31T17:38:00Z">
        <w:r w:rsidRPr="00087140" w:rsidDel="007515F4">
          <w:rPr>
            <w:rFonts w:cs="Times New Roman"/>
            <w:noProof/>
          </w:rPr>
          <w:delText>5.4</w:delText>
        </w:r>
        <w:r w:rsidDel="007515F4">
          <w:rPr>
            <w:rFonts w:asciiTheme="minorHAnsi" w:hAnsiTheme="minorHAnsi" w:cstheme="minorBidi"/>
            <w:bCs w:val="0"/>
            <w:smallCaps w:val="0"/>
            <w:noProof/>
            <w:color w:val="auto"/>
            <w:sz w:val="22"/>
            <w:szCs w:val="22"/>
          </w:rPr>
          <w:tab/>
        </w:r>
        <w:r w:rsidDel="007515F4">
          <w:rPr>
            <w:noProof/>
          </w:rPr>
          <w:delText>Source documents and archiving</w:delText>
        </w:r>
        <w:r w:rsidDel="007515F4">
          <w:rPr>
            <w:noProof/>
          </w:rPr>
          <w:tab/>
          <w:delText>20</w:delText>
        </w:r>
      </w:del>
    </w:p>
    <w:p w14:paraId="24F9C70D" w14:textId="164BDFD6" w:rsidR="008E75BD" w:rsidDel="007515F4" w:rsidRDefault="008E75BD">
      <w:pPr>
        <w:pStyle w:val="TOC1"/>
        <w:rPr>
          <w:del w:id="465" w:author="Leon Peto" w:date="2023-07-31T17:38:00Z"/>
          <w:rFonts w:asciiTheme="minorHAnsi" w:hAnsiTheme="minorHAnsi" w:cstheme="minorBidi"/>
          <w:b w:val="0"/>
          <w:caps w:val="0"/>
          <w:noProof/>
          <w:color w:val="auto"/>
          <w:sz w:val="22"/>
          <w:szCs w:val="22"/>
        </w:rPr>
      </w:pPr>
      <w:del w:id="466" w:author="Leon Peto" w:date="2023-07-31T17:38:00Z">
        <w:r w:rsidRPr="00087140" w:rsidDel="007515F4">
          <w:rPr>
            <w:rFonts w:cs="Times New Roman"/>
            <w:noProof/>
          </w:rPr>
          <w:delText>6</w:delText>
        </w:r>
        <w:r w:rsidDel="007515F4">
          <w:rPr>
            <w:rFonts w:asciiTheme="minorHAnsi" w:hAnsiTheme="minorHAnsi" w:cstheme="minorBidi"/>
            <w:b w:val="0"/>
            <w:caps w:val="0"/>
            <w:noProof/>
            <w:color w:val="auto"/>
            <w:sz w:val="22"/>
            <w:szCs w:val="22"/>
          </w:rPr>
          <w:tab/>
        </w:r>
        <w:r w:rsidDel="007515F4">
          <w:rPr>
            <w:noProof/>
          </w:rPr>
          <w:delText>Operational and administrative details</w:delText>
        </w:r>
        <w:r w:rsidDel="007515F4">
          <w:rPr>
            <w:noProof/>
          </w:rPr>
          <w:tab/>
          <w:delText>20</w:delText>
        </w:r>
      </w:del>
    </w:p>
    <w:p w14:paraId="1D560761" w14:textId="3AFAB272" w:rsidR="008E75BD" w:rsidDel="007515F4" w:rsidRDefault="008E75BD">
      <w:pPr>
        <w:pStyle w:val="TOC2"/>
        <w:rPr>
          <w:del w:id="467" w:author="Leon Peto" w:date="2023-07-31T17:38:00Z"/>
          <w:rFonts w:asciiTheme="minorHAnsi" w:hAnsiTheme="minorHAnsi" w:cstheme="minorBidi"/>
          <w:bCs w:val="0"/>
          <w:smallCaps w:val="0"/>
          <w:noProof/>
          <w:color w:val="auto"/>
          <w:sz w:val="22"/>
          <w:szCs w:val="22"/>
        </w:rPr>
      </w:pPr>
      <w:del w:id="468" w:author="Leon Peto" w:date="2023-07-31T17:38:00Z">
        <w:r w:rsidRPr="00087140" w:rsidDel="007515F4">
          <w:rPr>
            <w:rFonts w:cs="Times New Roman"/>
            <w:noProof/>
          </w:rPr>
          <w:delText>6.1</w:delText>
        </w:r>
        <w:r w:rsidDel="007515F4">
          <w:rPr>
            <w:rFonts w:asciiTheme="minorHAnsi" w:hAnsiTheme="minorHAnsi" w:cstheme="minorBidi"/>
            <w:bCs w:val="0"/>
            <w:smallCaps w:val="0"/>
            <w:noProof/>
            <w:color w:val="auto"/>
            <w:sz w:val="22"/>
            <w:szCs w:val="22"/>
          </w:rPr>
          <w:tab/>
        </w:r>
        <w:r w:rsidDel="007515F4">
          <w:rPr>
            <w:noProof/>
          </w:rPr>
          <w:delText>Sponsor and coordination</w:delText>
        </w:r>
        <w:r w:rsidDel="007515F4">
          <w:rPr>
            <w:noProof/>
          </w:rPr>
          <w:tab/>
          <w:delText>20</w:delText>
        </w:r>
      </w:del>
    </w:p>
    <w:p w14:paraId="0865DCEC" w14:textId="7B9C6B59" w:rsidR="008E75BD" w:rsidDel="007515F4" w:rsidRDefault="008E75BD">
      <w:pPr>
        <w:pStyle w:val="TOC2"/>
        <w:rPr>
          <w:del w:id="469" w:author="Leon Peto" w:date="2023-07-31T17:38:00Z"/>
          <w:rFonts w:asciiTheme="minorHAnsi" w:hAnsiTheme="minorHAnsi" w:cstheme="minorBidi"/>
          <w:bCs w:val="0"/>
          <w:smallCaps w:val="0"/>
          <w:noProof/>
          <w:color w:val="auto"/>
          <w:sz w:val="22"/>
          <w:szCs w:val="22"/>
        </w:rPr>
      </w:pPr>
      <w:del w:id="470" w:author="Leon Peto" w:date="2023-07-31T17:38:00Z">
        <w:r w:rsidRPr="00087140" w:rsidDel="007515F4">
          <w:rPr>
            <w:rFonts w:cs="Times New Roman"/>
            <w:noProof/>
          </w:rPr>
          <w:delText>6.2</w:delText>
        </w:r>
        <w:r w:rsidDel="007515F4">
          <w:rPr>
            <w:rFonts w:asciiTheme="minorHAnsi" w:hAnsiTheme="minorHAnsi" w:cstheme="minorBidi"/>
            <w:bCs w:val="0"/>
            <w:smallCaps w:val="0"/>
            <w:noProof/>
            <w:color w:val="auto"/>
            <w:sz w:val="22"/>
            <w:szCs w:val="22"/>
          </w:rPr>
          <w:tab/>
        </w:r>
        <w:r w:rsidDel="007515F4">
          <w:rPr>
            <w:noProof/>
          </w:rPr>
          <w:delText>Funding</w:delText>
        </w:r>
        <w:r w:rsidDel="007515F4">
          <w:rPr>
            <w:noProof/>
          </w:rPr>
          <w:tab/>
          <w:delText>20</w:delText>
        </w:r>
      </w:del>
    </w:p>
    <w:p w14:paraId="46D9048E" w14:textId="4FBB1659" w:rsidR="008E75BD" w:rsidDel="007515F4" w:rsidRDefault="008E75BD">
      <w:pPr>
        <w:pStyle w:val="TOC2"/>
        <w:rPr>
          <w:del w:id="471" w:author="Leon Peto" w:date="2023-07-31T17:38:00Z"/>
          <w:rFonts w:asciiTheme="minorHAnsi" w:hAnsiTheme="minorHAnsi" w:cstheme="minorBidi"/>
          <w:bCs w:val="0"/>
          <w:smallCaps w:val="0"/>
          <w:noProof/>
          <w:color w:val="auto"/>
          <w:sz w:val="22"/>
          <w:szCs w:val="22"/>
        </w:rPr>
      </w:pPr>
      <w:del w:id="472" w:author="Leon Peto" w:date="2023-07-31T17:38:00Z">
        <w:r w:rsidRPr="00087140" w:rsidDel="007515F4">
          <w:rPr>
            <w:rFonts w:cs="Times New Roman"/>
            <w:noProof/>
          </w:rPr>
          <w:delText>6.3</w:delText>
        </w:r>
        <w:r w:rsidDel="007515F4">
          <w:rPr>
            <w:rFonts w:asciiTheme="minorHAnsi" w:hAnsiTheme="minorHAnsi" w:cstheme="minorBidi"/>
            <w:bCs w:val="0"/>
            <w:smallCaps w:val="0"/>
            <w:noProof/>
            <w:color w:val="auto"/>
            <w:sz w:val="22"/>
            <w:szCs w:val="22"/>
          </w:rPr>
          <w:tab/>
        </w:r>
        <w:r w:rsidDel="007515F4">
          <w:rPr>
            <w:noProof/>
          </w:rPr>
          <w:delText>Indemnity</w:delText>
        </w:r>
        <w:r w:rsidDel="007515F4">
          <w:rPr>
            <w:noProof/>
          </w:rPr>
          <w:tab/>
          <w:delText>20</w:delText>
        </w:r>
      </w:del>
    </w:p>
    <w:p w14:paraId="0E90859E" w14:textId="6350EE4A" w:rsidR="008E75BD" w:rsidDel="007515F4" w:rsidRDefault="008E75BD">
      <w:pPr>
        <w:pStyle w:val="TOC2"/>
        <w:rPr>
          <w:del w:id="473" w:author="Leon Peto" w:date="2023-07-31T17:38:00Z"/>
          <w:rFonts w:asciiTheme="minorHAnsi" w:hAnsiTheme="minorHAnsi" w:cstheme="minorBidi"/>
          <w:bCs w:val="0"/>
          <w:smallCaps w:val="0"/>
          <w:noProof/>
          <w:color w:val="auto"/>
          <w:sz w:val="22"/>
          <w:szCs w:val="22"/>
        </w:rPr>
      </w:pPr>
      <w:del w:id="474" w:author="Leon Peto" w:date="2023-07-31T17:38:00Z">
        <w:r w:rsidRPr="00087140" w:rsidDel="007515F4">
          <w:rPr>
            <w:rFonts w:cs="Times New Roman"/>
            <w:noProof/>
          </w:rPr>
          <w:delText>6.4</w:delText>
        </w:r>
        <w:r w:rsidDel="007515F4">
          <w:rPr>
            <w:rFonts w:asciiTheme="minorHAnsi" w:hAnsiTheme="minorHAnsi" w:cstheme="minorBidi"/>
            <w:bCs w:val="0"/>
            <w:smallCaps w:val="0"/>
            <w:noProof/>
            <w:color w:val="auto"/>
            <w:sz w:val="22"/>
            <w:szCs w:val="22"/>
          </w:rPr>
          <w:tab/>
        </w:r>
        <w:r w:rsidDel="007515F4">
          <w:rPr>
            <w:noProof/>
          </w:rPr>
          <w:delText>Local Clinical Centres</w:delText>
        </w:r>
        <w:r w:rsidDel="007515F4">
          <w:rPr>
            <w:noProof/>
          </w:rPr>
          <w:tab/>
          <w:delText>20</w:delText>
        </w:r>
      </w:del>
    </w:p>
    <w:p w14:paraId="5962C38E" w14:textId="0876F402" w:rsidR="008E75BD" w:rsidDel="007515F4" w:rsidRDefault="008E75BD">
      <w:pPr>
        <w:pStyle w:val="TOC2"/>
        <w:rPr>
          <w:del w:id="475" w:author="Leon Peto" w:date="2023-07-31T17:38:00Z"/>
          <w:rFonts w:asciiTheme="minorHAnsi" w:hAnsiTheme="minorHAnsi" w:cstheme="minorBidi"/>
          <w:bCs w:val="0"/>
          <w:smallCaps w:val="0"/>
          <w:noProof/>
          <w:color w:val="auto"/>
          <w:sz w:val="22"/>
          <w:szCs w:val="22"/>
        </w:rPr>
      </w:pPr>
      <w:del w:id="476" w:author="Leon Peto" w:date="2023-07-31T17:38:00Z">
        <w:r w:rsidRPr="00087140" w:rsidDel="007515F4">
          <w:rPr>
            <w:rFonts w:cs="Times New Roman"/>
            <w:noProof/>
          </w:rPr>
          <w:delText>6.5</w:delText>
        </w:r>
        <w:r w:rsidDel="007515F4">
          <w:rPr>
            <w:rFonts w:asciiTheme="minorHAnsi" w:hAnsiTheme="minorHAnsi" w:cstheme="minorBidi"/>
            <w:bCs w:val="0"/>
            <w:smallCaps w:val="0"/>
            <w:noProof/>
            <w:color w:val="auto"/>
            <w:sz w:val="22"/>
            <w:szCs w:val="22"/>
          </w:rPr>
          <w:tab/>
        </w:r>
        <w:r w:rsidDel="007515F4">
          <w:rPr>
            <w:noProof/>
          </w:rPr>
          <w:delText>Supply of study treatments</w:delText>
        </w:r>
        <w:r w:rsidDel="007515F4">
          <w:rPr>
            <w:noProof/>
          </w:rPr>
          <w:tab/>
          <w:delText>20</w:delText>
        </w:r>
      </w:del>
    </w:p>
    <w:p w14:paraId="3CF51187" w14:textId="49834094" w:rsidR="008E75BD" w:rsidDel="007515F4" w:rsidRDefault="008E75BD">
      <w:pPr>
        <w:pStyle w:val="TOC2"/>
        <w:rPr>
          <w:del w:id="477" w:author="Leon Peto" w:date="2023-07-31T17:38:00Z"/>
          <w:rFonts w:asciiTheme="minorHAnsi" w:hAnsiTheme="minorHAnsi" w:cstheme="minorBidi"/>
          <w:bCs w:val="0"/>
          <w:smallCaps w:val="0"/>
          <w:noProof/>
          <w:color w:val="auto"/>
          <w:sz w:val="22"/>
          <w:szCs w:val="22"/>
        </w:rPr>
      </w:pPr>
      <w:del w:id="478" w:author="Leon Peto" w:date="2023-07-31T17:38:00Z">
        <w:r w:rsidRPr="00087140" w:rsidDel="007515F4">
          <w:rPr>
            <w:rFonts w:cs="Times New Roman"/>
            <w:noProof/>
          </w:rPr>
          <w:delText>6.6</w:delText>
        </w:r>
        <w:r w:rsidDel="007515F4">
          <w:rPr>
            <w:rFonts w:asciiTheme="minorHAnsi" w:hAnsiTheme="minorHAnsi" w:cstheme="minorBidi"/>
            <w:bCs w:val="0"/>
            <w:smallCaps w:val="0"/>
            <w:noProof/>
            <w:color w:val="auto"/>
            <w:sz w:val="22"/>
            <w:szCs w:val="22"/>
          </w:rPr>
          <w:tab/>
        </w:r>
        <w:r w:rsidDel="007515F4">
          <w:rPr>
            <w:noProof/>
          </w:rPr>
          <w:delText>End of trial</w:delText>
        </w:r>
        <w:r w:rsidDel="007515F4">
          <w:rPr>
            <w:noProof/>
          </w:rPr>
          <w:tab/>
          <w:delText>21</w:delText>
        </w:r>
      </w:del>
    </w:p>
    <w:p w14:paraId="20AE33F3" w14:textId="5CBD3C49" w:rsidR="008E75BD" w:rsidDel="007515F4" w:rsidRDefault="008E75BD">
      <w:pPr>
        <w:pStyle w:val="TOC2"/>
        <w:rPr>
          <w:del w:id="479" w:author="Leon Peto" w:date="2023-07-31T17:38:00Z"/>
          <w:rFonts w:asciiTheme="minorHAnsi" w:hAnsiTheme="minorHAnsi" w:cstheme="minorBidi"/>
          <w:bCs w:val="0"/>
          <w:smallCaps w:val="0"/>
          <w:noProof/>
          <w:color w:val="auto"/>
          <w:sz w:val="22"/>
          <w:szCs w:val="22"/>
        </w:rPr>
      </w:pPr>
      <w:del w:id="480" w:author="Leon Peto" w:date="2023-07-31T17:38:00Z">
        <w:r w:rsidRPr="00087140" w:rsidDel="007515F4">
          <w:rPr>
            <w:rFonts w:cs="Times New Roman"/>
            <w:noProof/>
          </w:rPr>
          <w:delText>6.7</w:delText>
        </w:r>
        <w:r w:rsidDel="007515F4">
          <w:rPr>
            <w:rFonts w:asciiTheme="minorHAnsi" w:hAnsiTheme="minorHAnsi" w:cstheme="minorBidi"/>
            <w:bCs w:val="0"/>
            <w:smallCaps w:val="0"/>
            <w:noProof/>
            <w:color w:val="auto"/>
            <w:sz w:val="22"/>
            <w:szCs w:val="22"/>
          </w:rPr>
          <w:tab/>
        </w:r>
        <w:r w:rsidDel="007515F4">
          <w:rPr>
            <w:noProof/>
          </w:rPr>
          <w:delText>Publications and reports</w:delText>
        </w:r>
        <w:r w:rsidDel="007515F4">
          <w:rPr>
            <w:noProof/>
          </w:rPr>
          <w:tab/>
          <w:delText>21</w:delText>
        </w:r>
      </w:del>
    </w:p>
    <w:p w14:paraId="560BA4D4" w14:textId="1B90D60D" w:rsidR="008E75BD" w:rsidDel="007515F4" w:rsidRDefault="008E75BD">
      <w:pPr>
        <w:pStyle w:val="TOC2"/>
        <w:rPr>
          <w:del w:id="481" w:author="Leon Peto" w:date="2023-07-31T17:38:00Z"/>
          <w:rFonts w:asciiTheme="minorHAnsi" w:hAnsiTheme="minorHAnsi" w:cstheme="minorBidi"/>
          <w:bCs w:val="0"/>
          <w:smallCaps w:val="0"/>
          <w:noProof/>
          <w:color w:val="auto"/>
          <w:sz w:val="22"/>
          <w:szCs w:val="22"/>
        </w:rPr>
      </w:pPr>
      <w:del w:id="482" w:author="Leon Peto" w:date="2023-07-31T17:38:00Z">
        <w:r w:rsidRPr="00087140" w:rsidDel="007515F4">
          <w:rPr>
            <w:rFonts w:cs="Times New Roman"/>
            <w:noProof/>
          </w:rPr>
          <w:delText>6.8</w:delText>
        </w:r>
        <w:r w:rsidDel="007515F4">
          <w:rPr>
            <w:rFonts w:asciiTheme="minorHAnsi" w:hAnsiTheme="minorHAnsi" w:cstheme="minorBidi"/>
            <w:bCs w:val="0"/>
            <w:smallCaps w:val="0"/>
            <w:noProof/>
            <w:color w:val="auto"/>
            <w:sz w:val="22"/>
            <w:szCs w:val="22"/>
          </w:rPr>
          <w:tab/>
        </w:r>
        <w:r w:rsidDel="007515F4">
          <w:rPr>
            <w:noProof/>
          </w:rPr>
          <w:delText>Substudies</w:delText>
        </w:r>
        <w:r w:rsidDel="007515F4">
          <w:rPr>
            <w:noProof/>
          </w:rPr>
          <w:tab/>
          <w:delText>21</w:delText>
        </w:r>
      </w:del>
    </w:p>
    <w:p w14:paraId="17BF31A9" w14:textId="02DC528F" w:rsidR="008E75BD" w:rsidDel="007515F4" w:rsidRDefault="008E75BD">
      <w:pPr>
        <w:pStyle w:val="TOC1"/>
        <w:rPr>
          <w:del w:id="483" w:author="Leon Peto" w:date="2023-07-31T17:38:00Z"/>
          <w:rFonts w:asciiTheme="minorHAnsi" w:hAnsiTheme="minorHAnsi" w:cstheme="minorBidi"/>
          <w:b w:val="0"/>
          <w:caps w:val="0"/>
          <w:noProof/>
          <w:color w:val="auto"/>
          <w:sz w:val="22"/>
          <w:szCs w:val="22"/>
        </w:rPr>
      </w:pPr>
      <w:del w:id="484" w:author="Leon Peto" w:date="2023-07-31T17:38:00Z">
        <w:r w:rsidRPr="00087140" w:rsidDel="007515F4">
          <w:rPr>
            <w:rFonts w:cs="Times New Roman"/>
            <w:noProof/>
          </w:rPr>
          <w:delText>7</w:delText>
        </w:r>
        <w:r w:rsidDel="007515F4">
          <w:rPr>
            <w:rFonts w:asciiTheme="minorHAnsi" w:hAnsiTheme="minorHAnsi" w:cstheme="minorBidi"/>
            <w:b w:val="0"/>
            <w:caps w:val="0"/>
            <w:noProof/>
            <w:color w:val="auto"/>
            <w:sz w:val="22"/>
            <w:szCs w:val="22"/>
          </w:rPr>
          <w:tab/>
        </w:r>
        <w:r w:rsidDel="007515F4">
          <w:rPr>
            <w:noProof/>
          </w:rPr>
          <w:delText>VERSION HISTORY</w:delText>
        </w:r>
        <w:r w:rsidDel="007515F4">
          <w:rPr>
            <w:noProof/>
          </w:rPr>
          <w:tab/>
          <w:delText>22</w:delText>
        </w:r>
      </w:del>
    </w:p>
    <w:p w14:paraId="1CE0CF4D" w14:textId="55068605" w:rsidR="008E75BD" w:rsidDel="007515F4" w:rsidRDefault="008E75BD">
      <w:pPr>
        <w:pStyle w:val="TOC1"/>
        <w:rPr>
          <w:del w:id="485" w:author="Leon Peto" w:date="2023-07-31T17:38:00Z"/>
          <w:rFonts w:asciiTheme="minorHAnsi" w:hAnsiTheme="minorHAnsi" w:cstheme="minorBidi"/>
          <w:b w:val="0"/>
          <w:caps w:val="0"/>
          <w:noProof/>
          <w:color w:val="auto"/>
          <w:sz w:val="22"/>
          <w:szCs w:val="22"/>
        </w:rPr>
      </w:pPr>
      <w:del w:id="486" w:author="Leon Peto" w:date="2023-07-31T17:38:00Z">
        <w:r w:rsidRPr="00087140" w:rsidDel="007515F4">
          <w:rPr>
            <w:rFonts w:cs="Times New Roman"/>
            <w:noProof/>
          </w:rPr>
          <w:delText>8</w:delText>
        </w:r>
        <w:r w:rsidDel="007515F4">
          <w:rPr>
            <w:rFonts w:asciiTheme="minorHAnsi" w:hAnsiTheme="minorHAnsi" w:cstheme="minorBidi"/>
            <w:b w:val="0"/>
            <w:caps w:val="0"/>
            <w:noProof/>
            <w:color w:val="auto"/>
            <w:sz w:val="22"/>
            <w:szCs w:val="22"/>
          </w:rPr>
          <w:tab/>
        </w:r>
        <w:r w:rsidDel="007515F4">
          <w:rPr>
            <w:noProof/>
          </w:rPr>
          <w:delText>Appendices</w:delText>
        </w:r>
        <w:r w:rsidDel="007515F4">
          <w:rPr>
            <w:noProof/>
          </w:rPr>
          <w:tab/>
          <w:delText>25</w:delText>
        </w:r>
      </w:del>
    </w:p>
    <w:p w14:paraId="777D8B92" w14:textId="6FC77DD0" w:rsidR="008E75BD" w:rsidDel="007515F4" w:rsidRDefault="008E75BD">
      <w:pPr>
        <w:pStyle w:val="TOC2"/>
        <w:rPr>
          <w:del w:id="487" w:author="Leon Peto" w:date="2023-07-31T17:38:00Z"/>
          <w:rFonts w:asciiTheme="minorHAnsi" w:hAnsiTheme="minorHAnsi" w:cstheme="minorBidi"/>
          <w:bCs w:val="0"/>
          <w:smallCaps w:val="0"/>
          <w:noProof/>
          <w:color w:val="auto"/>
          <w:sz w:val="22"/>
          <w:szCs w:val="22"/>
        </w:rPr>
      </w:pPr>
      <w:del w:id="488" w:author="Leon Peto" w:date="2023-07-31T17:38:00Z">
        <w:r w:rsidRPr="00087140" w:rsidDel="007515F4">
          <w:rPr>
            <w:rFonts w:cs="Times New Roman"/>
            <w:noProof/>
          </w:rPr>
          <w:delText>8.1</w:delText>
        </w:r>
        <w:r w:rsidDel="007515F4">
          <w:rPr>
            <w:rFonts w:asciiTheme="minorHAnsi" w:hAnsiTheme="minorHAnsi" w:cstheme="minorBidi"/>
            <w:bCs w:val="0"/>
            <w:smallCaps w:val="0"/>
            <w:noProof/>
            <w:color w:val="auto"/>
            <w:sz w:val="22"/>
            <w:szCs w:val="22"/>
          </w:rPr>
          <w:tab/>
        </w:r>
        <w:r w:rsidDel="007515F4">
          <w:rPr>
            <w:noProof/>
          </w:rPr>
          <w:delText>Appendix 1: Information about the treatment arms</w:delText>
        </w:r>
        <w:r w:rsidDel="007515F4">
          <w:rPr>
            <w:noProof/>
          </w:rPr>
          <w:tab/>
          <w:delText>25</w:delText>
        </w:r>
      </w:del>
    </w:p>
    <w:p w14:paraId="26604EA3" w14:textId="3A5DC388" w:rsidR="008E75BD" w:rsidDel="007515F4" w:rsidRDefault="008E75BD">
      <w:pPr>
        <w:pStyle w:val="TOC2"/>
        <w:rPr>
          <w:del w:id="489" w:author="Leon Peto" w:date="2023-07-31T17:38:00Z"/>
          <w:rFonts w:asciiTheme="minorHAnsi" w:hAnsiTheme="minorHAnsi" w:cstheme="minorBidi"/>
          <w:bCs w:val="0"/>
          <w:smallCaps w:val="0"/>
          <w:noProof/>
          <w:color w:val="auto"/>
          <w:sz w:val="22"/>
          <w:szCs w:val="22"/>
        </w:rPr>
      </w:pPr>
      <w:del w:id="490" w:author="Leon Peto" w:date="2023-07-31T17:38:00Z">
        <w:r w:rsidRPr="00087140" w:rsidDel="007515F4">
          <w:rPr>
            <w:rFonts w:cs="Times New Roman"/>
            <w:noProof/>
          </w:rPr>
          <w:delText>8.2</w:delText>
        </w:r>
        <w:r w:rsidDel="007515F4">
          <w:rPr>
            <w:rFonts w:asciiTheme="minorHAnsi" w:hAnsiTheme="minorHAnsi" w:cstheme="minorBidi"/>
            <w:bCs w:val="0"/>
            <w:smallCaps w:val="0"/>
            <w:noProof/>
            <w:color w:val="auto"/>
            <w:sz w:val="22"/>
            <w:szCs w:val="22"/>
          </w:rPr>
          <w:tab/>
        </w:r>
        <w:r w:rsidDel="007515F4">
          <w:rPr>
            <w:noProof/>
          </w:rPr>
          <w:delText>Appendix 2: Drug specific contraindications and cautions</w:delText>
        </w:r>
        <w:r w:rsidDel="007515F4">
          <w:rPr>
            <w:noProof/>
          </w:rPr>
          <w:tab/>
          <w:delText>28</w:delText>
        </w:r>
      </w:del>
    </w:p>
    <w:p w14:paraId="57B57A96" w14:textId="48E95AA5" w:rsidR="008E75BD" w:rsidDel="007515F4" w:rsidRDefault="008E75BD">
      <w:pPr>
        <w:pStyle w:val="TOC2"/>
        <w:rPr>
          <w:del w:id="491" w:author="Leon Peto" w:date="2023-07-31T17:38:00Z"/>
          <w:rFonts w:asciiTheme="minorHAnsi" w:hAnsiTheme="minorHAnsi" w:cstheme="minorBidi"/>
          <w:bCs w:val="0"/>
          <w:smallCaps w:val="0"/>
          <w:noProof/>
          <w:color w:val="auto"/>
          <w:sz w:val="22"/>
          <w:szCs w:val="22"/>
        </w:rPr>
      </w:pPr>
      <w:del w:id="492" w:author="Leon Peto" w:date="2023-07-31T17:38:00Z">
        <w:r w:rsidRPr="00087140" w:rsidDel="007515F4">
          <w:rPr>
            <w:rFonts w:cs="Times New Roman"/>
            <w:noProof/>
          </w:rPr>
          <w:delText>8.3</w:delText>
        </w:r>
        <w:r w:rsidDel="007515F4">
          <w:rPr>
            <w:rFonts w:asciiTheme="minorHAnsi" w:hAnsiTheme="minorHAnsi" w:cstheme="minorBidi"/>
            <w:bCs w:val="0"/>
            <w:smallCaps w:val="0"/>
            <w:noProof/>
            <w:color w:val="auto"/>
            <w:sz w:val="22"/>
            <w:szCs w:val="22"/>
          </w:rPr>
          <w:tab/>
        </w:r>
        <w:r w:rsidDel="007515F4">
          <w:rPr>
            <w:noProof/>
          </w:rPr>
          <w:delText>Appendix 3: Paediatric dosing information</w:delText>
        </w:r>
        <w:r w:rsidDel="007515F4">
          <w:rPr>
            <w:noProof/>
          </w:rPr>
          <w:tab/>
          <w:delText>29</w:delText>
        </w:r>
      </w:del>
    </w:p>
    <w:p w14:paraId="682CAF3F" w14:textId="675D31AE" w:rsidR="008E75BD" w:rsidDel="007515F4" w:rsidRDefault="008E75BD">
      <w:pPr>
        <w:pStyle w:val="TOC2"/>
        <w:rPr>
          <w:del w:id="493" w:author="Leon Peto" w:date="2023-07-31T17:38:00Z"/>
          <w:rFonts w:asciiTheme="minorHAnsi" w:hAnsiTheme="minorHAnsi" w:cstheme="minorBidi"/>
          <w:bCs w:val="0"/>
          <w:smallCaps w:val="0"/>
          <w:noProof/>
          <w:color w:val="auto"/>
          <w:sz w:val="22"/>
          <w:szCs w:val="22"/>
        </w:rPr>
      </w:pPr>
      <w:del w:id="494" w:author="Leon Peto" w:date="2023-07-31T17:38:00Z">
        <w:r w:rsidRPr="00087140" w:rsidDel="007515F4">
          <w:rPr>
            <w:rFonts w:cs="Times New Roman"/>
            <w:noProof/>
          </w:rPr>
          <w:delText>8.4</w:delText>
        </w:r>
        <w:r w:rsidDel="007515F4">
          <w:rPr>
            <w:rFonts w:asciiTheme="minorHAnsi" w:hAnsiTheme="minorHAnsi" w:cstheme="minorBidi"/>
            <w:bCs w:val="0"/>
            <w:smallCaps w:val="0"/>
            <w:noProof/>
            <w:color w:val="auto"/>
            <w:sz w:val="22"/>
            <w:szCs w:val="22"/>
          </w:rPr>
          <w:tab/>
        </w:r>
        <w:r w:rsidDel="007515F4">
          <w:rPr>
            <w:noProof/>
          </w:rPr>
          <w:delText>Appendix 4: Use of IMPs in pregnant and breastfeeding women</w:delText>
        </w:r>
        <w:r w:rsidDel="007515F4">
          <w:rPr>
            <w:noProof/>
          </w:rPr>
          <w:tab/>
          <w:delText>32</w:delText>
        </w:r>
      </w:del>
    </w:p>
    <w:p w14:paraId="154BED2A" w14:textId="685FBF55" w:rsidR="008E75BD" w:rsidDel="007515F4" w:rsidRDefault="008E75BD">
      <w:pPr>
        <w:pStyle w:val="TOC2"/>
        <w:rPr>
          <w:del w:id="495" w:author="Leon Peto" w:date="2023-07-31T17:38:00Z"/>
          <w:rFonts w:asciiTheme="minorHAnsi" w:hAnsiTheme="minorHAnsi" w:cstheme="minorBidi"/>
          <w:bCs w:val="0"/>
          <w:smallCaps w:val="0"/>
          <w:noProof/>
          <w:color w:val="auto"/>
          <w:sz w:val="22"/>
          <w:szCs w:val="22"/>
        </w:rPr>
      </w:pPr>
      <w:del w:id="496" w:author="Leon Peto" w:date="2023-07-31T17:38:00Z">
        <w:r w:rsidRPr="00087140" w:rsidDel="007515F4">
          <w:rPr>
            <w:rFonts w:cs="Times New Roman"/>
            <w:noProof/>
          </w:rPr>
          <w:delText>8.5</w:delText>
        </w:r>
        <w:r w:rsidDel="007515F4">
          <w:rPr>
            <w:rFonts w:asciiTheme="minorHAnsi" w:hAnsiTheme="minorHAnsi" w:cstheme="minorBidi"/>
            <w:bCs w:val="0"/>
            <w:smallCaps w:val="0"/>
            <w:noProof/>
            <w:color w:val="auto"/>
            <w:sz w:val="22"/>
            <w:szCs w:val="22"/>
          </w:rPr>
          <w:tab/>
        </w:r>
        <w:r w:rsidDel="007515F4">
          <w:rPr>
            <w:noProof/>
          </w:rPr>
          <w:delText>Appendix 5: Organisational Structure and Responsibilities</w:delText>
        </w:r>
        <w:r w:rsidDel="007515F4">
          <w:rPr>
            <w:noProof/>
          </w:rPr>
          <w:tab/>
          <w:delText>34</w:delText>
        </w:r>
      </w:del>
    </w:p>
    <w:p w14:paraId="1CD61F9A" w14:textId="453D8E24" w:rsidR="008E75BD" w:rsidDel="007515F4" w:rsidRDefault="008E75BD">
      <w:pPr>
        <w:pStyle w:val="TOC1"/>
        <w:rPr>
          <w:del w:id="497" w:author="Leon Peto" w:date="2023-07-31T17:38:00Z"/>
          <w:rFonts w:asciiTheme="minorHAnsi" w:hAnsiTheme="minorHAnsi" w:cstheme="minorBidi"/>
          <w:b w:val="0"/>
          <w:caps w:val="0"/>
          <w:noProof/>
          <w:color w:val="auto"/>
          <w:sz w:val="22"/>
          <w:szCs w:val="22"/>
        </w:rPr>
      </w:pPr>
      <w:del w:id="498" w:author="Leon Peto" w:date="2023-07-31T17:38:00Z">
        <w:r w:rsidRPr="00087140" w:rsidDel="007515F4">
          <w:rPr>
            <w:rFonts w:cs="Times New Roman"/>
            <w:noProof/>
          </w:rPr>
          <w:delText>9</w:delText>
        </w:r>
        <w:r w:rsidDel="007515F4">
          <w:rPr>
            <w:rFonts w:asciiTheme="minorHAnsi" w:hAnsiTheme="minorHAnsi" w:cstheme="minorBidi"/>
            <w:b w:val="0"/>
            <w:caps w:val="0"/>
            <w:noProof/>
            <w:color w:val="auto"/>
            <w:sz w:val="22"/>
            <w:szCs w:val="22"/>
          </w:rPr>
          <w:tab/>
        </w:r>
        <w:r w:rsidDel="007515F4">
          <w:rPr>
            <w:noProof/>
          </w:rPr>
          <w:delText>REFERENCES</w:delText>
        </w:r>
        <w:r w:rsidDel="007515F4">
          <w:rPr>
            <w:noProof/>
          </w:rPr>
          <w:tab/>
          <w:delText>36</w:delText>
        </w:r>
      </w:del>
    </w:p>
    <w:p w14:paraId="5D872B63" w14:textId="503382AF" w:rsidR="008E75BD" w:rsidDel="007515F4" w:rsidRDefault="008E75BD">
      <w:pPr>
        <w:pStyle w:val="TOC1"/>
        <w:rPr>
          <w:del w:id="499" w:author="Leon Peto" w:date="2023-07-31T17:38:00Z"/>
          <w:rFonts w:asciiTheme="minorHAnsi" w:hAnsiTheme="minorHAnsi" w:cstheme="minorBidi"/>
          <w:b w:val="0"/>
          <w:caps w:val="0"/>
          <w:noProof/>
          <w:color w:val="auto"/>
          <w:sz w:val="22"/>
          <w:szCs w:val="22"/>
        </w:rPr>
      </w:pPr>
      <w:del w:id="500" w:author="Leon Peto" w:date="2023-07-31T17:38:00Z">
        <w:r w:rsidRPr="00087140" w:rsidDel="007515F4">
          <w:rPr>
            <w:rFonts w:cs="Times New Roman"/>
            <w:noProof/>
          </w:rPr>
          <w:delText>10</w:delText>
        </w:r>
        <w:r w:rsidDel="007515F4">
          <w:rPr>
            <w:rFonts w:asciiTheme="minorHAnsi" w:hAnsiTheme="minorHAnsi" w:cstheme="minorBidi"/>
            <w:b w:val="0"/>
            <w:caps w:val="0"/>
            <w:noProof/>
            <w:color w:val="auto"/>
            <w:sz w:val="22"/>
            <w:szCs w:val="22"/>
          </w:rPr>
          <w:tab/>
        </w:r>
        <w:r w:rsidDel="007515F4">
          <w:rPr>
            <w:noProof/>
          </w:rPr>
          <w:delText>Contact details</w:delText>
        </w:r>
        <w:r w:rsidDel="007515F4">
          <w:rPr>
            <w:noProof/>
          </w:rPr>
          <w:tab/>
          <w:delText>39</w:delText>
        </w:r>
      </w:del>
    </w:p>
    <w:p w14:paraId="44770676" w14:textId="5E0EB475" w:rsidR="004B65DD" w:rsidRPr="00633320" w:rsidRDefault="005D4C15" w:rsidP="00F123A0">
      <w:pPr>
        <w:sectPr w:rsidR="004B65DD" w:rsidRPr="00633320"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506" w:name="_Toc215456652"/>
      <w:bookmarkStart w:id="507" w:name="_Ref247359968"/>
      <w:bookmarkStart w:id="508" w:name="_Toc38099236"/>
      <w:bookmarkStart w:id="509" w:name="_Toc44674830"/>
      <w:bookmarkStart w:id="510" w:name="_Toc137835482"/>
      <w:bookmarkStart w:id="511" w:name="_Toc138421201"/>
      <w:bookmarkStart w:id="512" w:name="_Toc141717554"/>
      <w:r w:rsidRPr="00633320">
        <w:lastRenderedPageBreak/>
        <w:t>BACKGROUND AND RATIONALE</w:t>
      </w:r>
      <w:bookmarkEnd w:id="506"/>
      <w:bookmarkEnd w:id="507"/>
      <w:bookmarkEnd w:id="508"/>
      <w:bookmarkEnd w:id="509"/>
      <w:bookmarkEnd w:id="510"/>
      <w:bookmarkEnd w:id="511"/>
      <w:bookmarkEnd w:id="512"/>
    </w:p>
    <w:p w14:paraId="4196DE7D" w14:textId="77777777" w:rsidR="00A62D78" w:rsidRPr="00633320" w:rsidRDefault="00A62D78" w:rsidP="00DB1708">
      <w:pPr>
        <w:pStyle w:val="Heading2"/>
      </w:pPr>
      <w:bookmarkStart w:id="513" w:name="_Toc38099237"/>
      <w:bookmarkStart w:id="514" w:name="_Toc44674831"/>
      <w:bookmarkStart w:id="515" w:name="_Toc137835483"/>
      <w:bookmarkStart w:id="516" w:name="_Toc138421202"/>
      <w:bookmarkStart w:id="517" w:name="_Toc141717555"/>
      <w:bookmarkStart w:id="518" w:name="_Ref247359498"/>
      <w:r w:rsidRPr="00633320">
        <w:t>S</w:t>
      </w:r>
      <w:r w:rsidR="00295817" w:rsidRPr="00633320">
        <w:t>etting</w:t>
      </w:r>
      <w:bookmarkEnd w:id="513"/>
      <w:bookmarkEnd w:id="514"/>
      <w:bookmarkEnd w:id="515"/>
      <w:bookmarkEnd w:id="516"/>
      <w:bookmarkEnd w:id="517"/>
    </w:p>
    <w:p w14:paraId="53E23B9F" w14:textId="410E0F68"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L3N0eWxlPjwvRGlzcGxheVRleHQ+PHJlY29yZD48cmVjLW51bWJlcj4xPC9yZWMtbnVtYmVyPjxm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</w:fldData>
          </w:fldChar>
        </w:r>
        <w:r w:rsidR="00EC3E6A">
          <w:instrText xml:space="preserve"> ADDIN EN.CITE </w:instrText>
        </w:r>
        <w:r w:rsidR="00EC3E6A">
          <w:fldChar w:fldCharType="begin">
            <w:fldData xml:space="preserve">PEVuZE5vdGU+PENpdGU+PEF1dGhvcj5aaHU8L0F1dGhvcj48WWVhcj4yMDIwPC9ZZWFyPjxSZWNO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</w:fldData>
          </w:fldChar>
        </w:r>
        <w:r w:rsidR="00EC3E6A">
          <w:instrText xml:space="preserve"> ADDIN EN.CITE.DATA </w:instrText>
        </w:r>
        <w:r w:rsidR="00EC3E6A">
          <w:fldChar w:fldCharType="end"/>
        </w:r>
        <w:r w:rsidR="00DC738F" w:rsidRPr="00633320">
          <w:fldChar w:fldCharType="separate"/>
        </w:r>
        <w:r w:rsidR="00DC738F" w:rsidRPr="00633320">
          <w:rPr>
            <w:noProof/>
            <w:vertAlign w:val="superscript"/>
          </w:rPr>
          <w:t>1</w:t>
        </w:r>
        <w:r w:rsidR="00DC738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PC9zdHlsZT48L0Rpc3BsYXlUZXh0PjxyZWNvcmQ+PHJlYy1udW1iZXI+MjwvcmVjLW51bWJlcj48
Zm9yZWlnbi1rZXlzPjxrZXkgYXBwPSJFTiIgZGItaWQ9ImFkeGZhc2F2Y2E1d2Z6ZTJlMm94c3gw
MjJ3ZHN4ZXJzMHoyYSIgdGltZXN0YW1wPSIxNjg0MzM3OTkyIj4yPC9rZXk+PC9mb3JlaWduLWtl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ZWNvbmRhcnktdGl0bGU+TmF0dXJlPC9zZWNvbmRhcnktdGl0bGU+PC90aXRsZXM+PHBlcmlvZGlj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</w:fldData>
          </w:fldChar>
        </w:r>
        <w:r w:rsidR="00EC3E6A">
          <w:instrText xml:space="preserve"> ADDIN EN.CITE </w:instrText>
        </w:r>
        <w:r w:rsidR="00EC3E6A">
          <w:fldChar w:fldCharType="begin">
            <w:fldData xml:space="preserve">PEVuZE5vdGU+PENpdGU+PEF1dGhvcj5IdWFuZzwvQXV0aG9yPjxZZWFyPjIwMjA8L1llYXI+PFJl
Y051bT41PC9SZWNOdW0+PERpc3BsYXlUZXh0PjxzdHlsZSBmYWNlPSJzdXBlcnNjcmlwdCI+Mi00
PC9zdHlsZT48L0Rpc3BsYXlUZXh0PjxyZWNvcmQ+PHJlYy1udW1iZXI+MjwvcmVjLW51bWJlcj48
Zm9yZWlnbi1rZXlzPjxrZXkgYXBwPSJFTiIgZGItaWQ9ImFkeGZhc2F2Y2E1d2Z6ZTJlMm94c3gw
MjJ3ZHN4ZXJzMHoyYSIgdGltZXN0YW1wPSIxNjg0MzM3OTkyIj4yPC9rZXk+PC9mb3JlaWduLWtl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ZWNvbmRhcnktdGl0bGU+TmF0dXJlPC9zZWNvbmRhcnktdGl0bGU+PC90aXRsZXM+PHBlcmlvZGlj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</w:fldData>
          </w:fldChar>
        </w:r>
        <w:r w:rsidR="00EC3E6A">
          <w:instrText xml:space="preserve"> ADDIN EN.CITE.DATA </w:instrText>
        </w:r>
        <w:r w:rsidR="00EC3E6A">
          <w:fldChar w:fldCharType="end"/>
        </w:r>
        <w:r w:rsidR="00DC738F" w:rsidRPr="00633320">
          <w:fldChar w:fldCharType="separate"/>
        </w:r>
        <w:r w:rsidR="00DC738F" w:rsidRPr="00633320">
          <w:rPr>
            <w:noProof/>
            <w:vertAlign w:val="superscript"/>
          </w:rPr>
          <w:t>2-4</w:t>
        </w:r>
        <w:r w:rsidR="00DC738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c3R5bGU+PC9EaXNwbGF5VGV4dD48cmVjb3JkPjxyZWMtbnVtYmVyPjI8L3JlYy1udW1iZXI+PGZv
cmVpZ24ta2V5cz48a2V5IGFwcD0iRU4iIGRiLWlkPSJhZHhmYXNhdmNhNXdmemUyZTJveHN4MDIy
d2RzeGVyczB6MmEiIHRpbWVzdGFtcD0iMTY4NDMzNzk5MiI+Mjwva2V5PjwvZm9yZWlnbi1rZXlz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b25kYXJ5LXRpdGxlPk5hdHVyZTwvc2Vjb25kYXJ5LXRpdGxlPjwvdGl0bGVzPjxwZXJpb2RpY2Fs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</w:fldData>
          </w:fldChar>
        </w:r>
        <w:r w:rsidR="00EC3E6A">
          <w:instrText xml:space="preserve"> ADDIN EN.CITE </w:instrText>
        </w:r>
        <w:r w:rsidR="00EC3E6A">
          <w:fldChar w:fldCharType="begin">
            <w:fldData xml:space="preserve">PEVuZE5vdGU+PENpdGU+PEF1dGhvcj5IdWFuZzwvQXV0aG9yPjxZZWFyPjIwMjA8L1llYXI+PFJl
Y051bT41PC9SZWNOdW0+PERpc3BsYXlUZXh0PjxzdHlsZSBmYWNlPSJzdXBlcnNjcmlwdCI+Mjwv
c3R5bGU+PC9EaXNwbGF5VGV4dD48cmVjb3JkPjxyZWMtbnVtYmVyPjI8L3JlYy1udW1iZXI+PGZv
cmVpZ24ta2V5cz48a2V5IGFwcD0iRU4iIGRiLWlkPSJhZHhmYXNhdmNhNXdmemUyZTJveHN4MDIy
d2RzeGVyczB6MmEiIHRpbWVzdGFtcD0iMTY4NDMzNzk5MiI+Mjwva2V5PjwvZm9yZWlnbi1rZXlz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b25kYXJ5LXRpdGxlPk5hdHVyZTwvc2Vjb25kYXJ5LXRpdGxlPjwvdGl0bGVzPjxwZXJpb2RpY2Fs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</w:fldData>
          </w:fldChar>
        </w:r>
        <w:r w:rsidR="00EC3E6A">
          <w:instrText xml:space="preserve"> ADDIN EN.CITE.DATA </w:instrText>
        </w:r>
        <w:r w:rsidR="00EC3E6A">
          <w:fldChar w:fldCharType="end"/>
        </w:r>
        <w:r w:rsidR="00DC738F" w:rsidRPr="00633320">
          <w:fldChar w:fldCharType="separate"/>
        </w:r>
        <w:r w:rsidR="00DC738F" w:rsidRPr="00633320">
          <w:rPr>
            <w:noProof/>
            <w:vertAlign w:val="superscript"/>
          </w:rPr>
          <w:t>2</w:t>
        </w:r>
        <w:r w:rsidR="00DC738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del w:id="519" w:author="Author">
        <w:r w:rsidR="008473B3" w:rsidRPr="00633320" w:rsidDel="006F5FFE">
          <w:delText xml:space="preserve"> </w:delText>
        </w:r>
        <w:commentRangeStart w:id="520"/>
        <w:r w:rsidR="008473B3" w:rsidRPr="00633320" w:rsidDel="006F5FFE">
          <w:delText>In May 2020 a new COVID-associated inflammatory syndrome in children was identified, Paediatric Inflammatory Multisystem Syndrome - Temporally associated with SARS-CoV-2 (PIMS-TS).</w:delText>
        </w:r>
        <w:r w:rsidR="008D3971" w:rsidDel="006F5FFE">
          <w:fldChar w:fldCharType="begin"/>
        </w:r>
        <w:r w:rsidR="008D3971" w:rsidDel="006F5FFE">
          <w:delInstrText xml:space="preserve"> HYPERLINK \l "_ENREF_5" \o "Whittaker, 2020 #2901" </w:delInstrText>
        </w:r>
        <w:r w:rsidR="008D3971" w:rsidDel="006F5FFE">
          <w:fldChar w:fldCharType="separate"/>
        </w:r>
        <w:r w:rsidR="00DC738F" w:rsidRPr="00633320" w:rsidDel="006F5FFE">
          <w:fldChar w:fldCharType="begin">
            <w:fldData xml:space="preserve">PEVuZE5vdGU+PENpdGU+PEF1dGhvcj5XaGl0dGFrZXI8L0F1dGhvcj48WWVhcj4yMDIwPC9ZZWFy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</w:fldData>
          </w:fldChar>
        </w:r>
      </w:del>
      <w:r w:rsidR="00EC3E6A">
        <w:instrText xml:space="preserve"> ADDIN EN.CITE </w:instrText>
      </w:r>
      <w:r w:rsidR="00EC3E6A">
        <w:fldChar w:fldCharType="begin">
          <w:fldData xml:space="preserve">PEVuZE5vdGU+PENpdGU+PEF1dGhvcj5XaGl0dGFrZXI8L0F1dGhvcj48WWVhcj4yMDIwPC9ZZWFy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</w:fldData>
        </w:fldChar>
      </w:r>
      <w:r w:rsidR="00EC3E6A">
        <w:instrText xml:space="preserve"> ADDIN EN.CITE.DATA </w:instrText>
      </w:r>
      <w:r w:rsidR="00EC3E6A">
        <w:fldChar w:fldCharType="end"/>
      </w:r>
      <w:del w:id="521" w:author="Author">
        <w:r w:rsidR="00DC738F" w:rsidRPr="00633320" w:rsidDel="006F5FFE">
          <w:fldChar w:fldCharType="separate"/>
        </w:r>
        <w:r w:rsidR="00DC738F" w:rsidRPr="00633320" w:rsidDel="006F5FFE">
          <w:rPr>
            <w:noProof/>
            <w:vertAlign w:val="superscript"/>
          </w:rPr>
          <w:delText>5</w:delText>
        </w:r>
        <w:r w:rsidR="00DC738F" w:rsidRPr="00633320" w:rsidDel="006F5FFE">
          <w:fldChar w:fldCharType="end"/>
        </w:r>
        <w:r w:rsidR="008D3971" w:rsidDel="006F5FFE">
          <w:fldChar w:fldCharType="end"/>
        </w:r>
        <w:r w:rsidR="008473B3" w:rsidRPr="00633320" w:rsidDel="006F5FFE">
          <w:delText xml:space="preserve"> A rapid NHS England-led consensus process identified the need to evaluate corticosteroids and intravenous immunoglobulin (IVIg) as initial therapies in PIMS-TS, and confirmed </w:delText>
        </w:r>
        <w:r w:rsidR="00EF0F1A" w:rsidRPr="00633320" w:rsidDel="006F5FFE">
          <w:delText>tocilizumab</w:delText>
        </w:r>
        <w:r w:rsidR="008473B3" w:rsidRPr="00633320" w:rsidDel="006F5FFE">
          <w:delText xml:space="preserve"> as one of the biological anti-inflammatory agents to be evaluated as a second line therapy.</w:delText>
        </w:r>
      </w:del>
      <w:commentRangeEnd w:id="520"/>
      <w:r w:rsidR="00B6000D">
        <w:rPr>
          <w:rStyle w:val="CommentReference"/>
        </w:rPr>
        <w:commentReference w:id="520"/>
      </w:r>
    </w:p>
    <w:p w14:paraId="7AD89E5C" w14:textId="10E3C061" w:rsidR="0082193C" w:rsidRDefault="0082193C" w:rsidP="00F123A0"/>
    <w:p w14:paraId="0C57F36D" w14:textId="1F706FBC" w:rsidR="0082193C" w:rsidRPr="00633320" w:rsidRDefault="0082193C" w:rsidP="00F123A0">
      <w:del w:id="522" w:author="Author">
        <w:r w:rsidDel="00A015EC">
          <w:delTex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w:delText>
        </w:r>
        <w:r w:rsidDel="00C05B6B">
          <w:delText xml:space="preserve">. </w:delText>
        </w:r>
      </w:del>
      <w:ins w:id="523" w:author="Author">
        <w:r w:rsidR="00A015EC">
          <w:t xml:space="preserve">Since </w:t>
        </w:r>
        <w:r w:rsidR="00377438">
          <w:t xml:space="preserve">the </w:t>
        </w:r>
        <w:r w:rsidR="00A015EC">
          <w:t>RECOVERY</w:t>
        </w:r>
        <w:r w:rsidR="00377438">
          <w:t xml:space="preserve"> trial</w:t>
        </w:r>
        <w:r w:rsidR="00A015EC">
          <w:t xml:space="preserve"> </w:t>
        </w:r>
        <w:r w:rsidR="00C05B6B">
          <w:t>began in 2020</w:t>
        </w:r>
        <w:r w:rsidR="00A015EC">
          <w:t xml:space="preserve">, </w:t>
        </w:r>
        <w:r w:rsidR="00377438">
          <w:t>it</w:t>
        </w:r>
        <w:r w:rsidR="00C05B6B">
          <w:t xml:space="preserve"> has identified several life-saving </w:t>
        </w:r>
        <w:r w:rsidR="00715F95">
          <w:t>treatments</w:t>
        </w:r>
        <w:r w:rsidR="00C05B6B">
          <w:t xml:space="preserve"> for COVID-19, and shown that other widely used treatments were ineffective.</w:t>
        </w:r>
      </w:ins>
      <w:r w:rsidR="00B55734">
        <w:t>{Group, 2022 #59;Group, 2020 #60;Group, 2022 #61;Group, 2021 #63;Group, 2021 #64;Group, 2021 #65;Group, 2021 #67;Group, 2021 #68;Group, 2020 #62;RECOVERY Collaborative Group, 2021 #16}</w:t>
      </w:r>
      <w:ins w:id="524" w:author="Author">
        <w:r w:rsidR="00C05B6B">
          <w:t xml:space="preserve"> In </w:t>
        </w:r>
        <w:r w:rsidR="00A015EC">
          <w:t xml:space="preserve">contrast, </w:t>
        </w:r>
      </w:ins>
      <w:del w:id="525" w:author="Author">
        <w:r w:rsidDel="00A015EC">
          <w:delText>T</w:delText>
        </w:r>
      </w:del>
      <w:ins w:id="526" w:author="Author">
        <w:r w:rsidR="00A015EC">
          <w:t>t</w:t>
        </w:r>
      </w:ins>
      <w:r>
        <w:t>he treatment</w:t>
      </w:r>
      <w:ins w:id="527" w:author="Author">
        <w:r w:rsidR="006F5FFE">
          <w:t xml:space="preserve"> of</w:t>
        </w:r>
      </w:ins>
      <w:r>
        <w:t xml:space="preserve"> </w:t>
      </w:r>
      <w:ins w:id="528" w:author="Author">
        <w:r w:rsidR="006F5FFE">
          <w:t xml:space="preserve">hospitalised patients with </w:t>
        </w:r>
      </w:ins>
      <w:del w:id="529" w:author="Author">
        <w:r w:rsidDel="006F5FFE">
          <w:delText xml:space="preserve">of </w:delText>
        </w:r>
      </w:del>
      <w:ins w:id="530" w:author="Author">
        <w:r w:rsidR="006F5FFE">
          <w:t xml:space="preserve">pneumonia caused by </w:t>
        </w:r>
      </w:ins>
      <w:r>
        <w:t xml:space="preserve">influenza </w:t>
      </w:r>
      <w:del w:id="531" w:author="Author">
        <w:r w:rsidDel="006F5FFE">
          <w:delText xml:space="preserve">in hospitalised patients </w:delText>
        </w:r>
      </w:del>
      <w:r>
        <w:t>has progressed little in the last 20 years and there is substantial uncertainty and disagreement about optimal treatment of th</w:t>
      </w:r>
      <w:ins w:id="532" w:author="Author">
        <w:r w:rsidR="00A015EC">
          <w:t>e</w:t>
        </w:r>
      </w:ins>
      <w:del w:id="533" w:author="Author">
        <w:r w:rsidDel="00A015EC">
          <w:delText>i</w:delText>
        </w:r>
      </w:del>
      <w:r>
        <w:t>s</w:t>
      </w:r>
      <w:ins w:id="534" w:author="Author">
        <w:r w:rsidR="00A015EC">
          <w:t>e</w:t>
        </w:r>
      </w:ins>
      <w:r>
        <w:t xml:space="preserve"> patient</w:t>
      </w:r>
      <w:del w:id="535" w:author="Author">
        <w:r w:rsidDel="00A015EC">
          <w:delText xml:space="preserve"> group</w:delText>
        </w:r>
      </w:del>
      <w:ins w:id="536" w:author="Author">
        <w:r w:rsidR="00A015EC">
          <w:t>s</w:t>
        </w:r>
      </w:ins>
      <w:r>
        <w:t>.</w:t>
      </w:r>
      <w:ins w:id="537" w:author="Author">
        <w:r w:rsidR="00A015EC">
          <w:t xml:space="preserve"> Corticosteroids reduce the risk of death in patients with</w:t>
        </w:r>
        <w:r w:rsidR="00C05B6B">
          <w:t xml:space="preserve"> severe</w:t>
        </w:r>
        <w:r w:rsidR="00A015EC">
          <w:t xml:space="preserve"> COVID-19, but </w:t>
        </w:r>
        <w:r w:rsidR="00C05B6B">
          <w:t>there is insufficient evidence to know if they produce a similar benefit in</w:t>
        </w:r>
        <w:r w:rsidR="00A015EC">
          <w:t xml:space="preserve"> influenza.</w:t>
        </w:r>
      </w:ins>
      <w:r w:rsidR="00B55734">
        <w:t>{Hui, 2018 #19}</w:t>
      </w:r>
      <w:ins w:id="538" w:author="Author">
        <w:r w:rsidR="00A015EC">
          <w:t xml:space="preserve"> </w:t>
        </w:r>
        <w:r w:rsidR="00C05B6B">
          <w:t>Anti-SARS-CoV-2 antivirals can improve outcomes in</w:t>
        </w:r>
        <w:r w:rsidR="00A015EC">
          <w:t xml:space="preserve"> </w:t>
        </w:r>
        <w:r w:rsidR="00C05B6B">
          <w:t>hospitalised COVID-19 patients, but there is no similar evidence for anti-influenza antivirals.</w:t>
        </w:r>
      </w:ins>
      <w:r w:rsidR="00D3562A">
        <w:t>{Academy of Medical Sciences, 2015 #54}</w:t>
      </w:r>
      <w:ins w:id="539" w:author="Author">
        <w:r w:rsidR="00A015EC">
          <w:t xml:space="preserve"> </w:t>
        </w:r>
      </w:ins>
    </w:p>
    <w:p w14:paraId="54536394" w14:textId="1CE75DE3" w:rsidR="00A62D78" w:rsidRPr="00633320" w:rsidRDefault="00A62D78" w:rsidP="00DB1708">
      <w:pPr>
        <w:pStyle w:val="Heading2"/>
      </w:pPr>
      <w:bookmarkStart w:id="540" w:name="_Toc244455447"/>
      <w:bookmarkStart w:id="541" w:name="_Toc244547126"/>
      <w:bookmarkStart w:id="542" w:name="_Toc244455448"/>
      <w:bookmarkStart w:id="543" w:name="_Toc244547127"/>
      <w:bookmarkStart w:id="544" w:name="_Toc38099238"/>
      <w:bookmarkStart w:id="545" w:name="_Toc44674832"/>
      <w:bookmarkStart w:id="546" w:name="_Toc137835484"/>
      <w:bookmarkStart w:id="547" w:name="_Toc138421203"/>
      <w:bookmarkStart w:id="548" w:name="_Toc141717556"/>
      <w:bookmarkEnd w:id="518"/>
      <w:bookmarkEnd w:id="540"/>
      <w:bookmarkEnd w:id="541"/>
      <w:bookmarkEnd w:id="542"/>
      <w:bookmarkEnd w:id="543"/>
      <w:r w:rsidRPr="00633320">
        <w:t>Treatment Options</w:t>
      </w:r>
      <w:bookmarkEnd w:id="544"/>
      <w:bookmarkEnd w:id="545"/>
      <w:bookmarkEnd w:id="546"/>
      <w:bookmarkEnd w:id="547"/>
      <w:bookmarkEnd w:id="548"/>
    </w:p>
    <w:p w14:paraId="18CF1DCA" w14:textId="0529BD3C"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ins w:id="549" w:author="Author">
        <w:r w:rsidR="00B6000D">
          <w:t xml:space="preserve"> and</w:t>
        </w:r>
      </w:ins>
      <w:del w:id="550" w:author="Author">
        <w:r w:rsidR="0082193C" w:rsidDel="00B6000D">
          <w:delText>,</w:delText>
        </w:r>
      </w:del>
      <w:r w:rsidR="0082193C">
        <w:t xml:space="preserve"> influenza</w:t>
      </w:r>
      <w:del w:id="551" w:author="Author">
        <w:r w:rsidDel="00B6000D">
          <w:delText xml:space="preserve"> and PIMS-TS</w:delText>
        </w:r>
      </w:del>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70F88D50" w:rsidR="00CF15DC" w:rsidRPr="00633320" w:rsidRDefault="00F33645" w:rsidP="00DB1708">
      <w:pPr>
        <w:pStyle w:val="Heading2"/>
      </w:pPr>
      <w:bookmarkStart w:id="552" w:name="_Ref54595813"/>
      <w:bookmarkStart w:id="553" w:name="_Toc137835485"/>
      <w:bookmarkStart w:id="554" w:name="_Toc138421204"/>
      <w:bookmarkStart w:id="555" w:name="_Toc141717557"/>
      <w:r w:rsidRPr="00633320">
        <w:t xml:space="preserve">Modifications to the number of treatment </w:t>
      </w:r>
      <w:del w:id="556" w:author="Author">
        <w:r w:rsidRPr="00633320" w:rsidDel="001815E5">
          <w:delText>arms</w:delText>
        </w:r>
      </w:del>
      <w:bookmarkEnd w:id="552"/>
      <w:ins w:id="557" w:author="Author">
        <w:r w:rsidR="001815E5">
          <w:t>comparisons</w:t>
        </w:r>
      </w:ins>
      <w:bookmarkEnd w:id="553"/>
      <w:bookmarkEnd w:id="554"/>
      <w:bookmarkEnd w:id="555"/>
    </w:p>
    <w:p w14:paraId="24AD97F6" w14:textId="3E665FF4" w:rsidR="00C66575" w:rsidRPr="00633320" w:rsidRDefault="00F33645" w:rsidP="00F33645">
      <w:pPr>
        <w:pStyle w:val="Default"/>
        <w:contextualSpacing/>
        <w:jc w:val="both"/>
      </w:pPr>
      <w:r w:rsidRPr="00633320">
        <w:t xml:space="preserve">Other </w:t>
      </w:r>
      <w:del w:id="558" w:author="Author">
        <w:r w:rsidRPr="00633320" w:rsidDel="001815E5">
          <w:delText xml:space="preserve">arms </w:delText>
        </w:r>
      </w:del>
      <w:ins w:id="559" w:author="Author">
        <w:r w:rsidR="001815E5">
          <w:t>treatment comparisons</w:t>
        </w:r>
        <w:r w:rsidR="001815E5" w:rsidRPr="00633320">
          <w:t xml:space="preserve"> </w:t>
        </w:r>
      </w:ins>
      <w:r w:rsidRPr="00633320">
        <w:t>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w:t>
      </w:r>
      <w:del w:id="560" w:author="Author">
        <w:r w:rsidRPr="00633320" w:rsidDel="001815E5">
          <w:delText xml:space="preserve">arms </w:delText>
        </w:r>
      </w:del>
      <w:ins w:id="561" w:author="Author">
        <w:r w:rsidR="001815E5">
          <w:t xml:space="preserve">comparisons </w:t>
        </w:r>
      </w:ins>
      <w:r w:rsidRPr="00633320">
        <w:t>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w:t>
      </w:r>
      <w:ins w:id="562" w:author="Author">
        <w:r w:rsidR="001815E5">
          <w:t>s</w:t>
        </w:r>
      </w:ins>
      <w:del w:id="563" w:author="Author">
        <w:r w:rsidRPr="00633320" w:rsidDel="001815E5">
          <w:delText xml:space="preserve"> arms</w:delText>
        </w:r>
      </w:del>
      <w:r w:rsidRPr="00633320">
        <w:t xml:space="preserve"> will be available (e.g. due to manufacturing and supply </w:t>
      </w:r>
      <w:r w:rsidR="0082193C">
        <w:t>issues</w:t>
      </w:r>
      <w:r w:rsidRPr="00633320">
        <w:t>)</w:t>
      </w:r>
      <w:r w:rsidR="00AD611C" w:rsidRPr="00633320">
        <w:t>; and at some times, not all treatment</w:t>
      </w:r>
      <w:ins w:id="564" w:author="Author">
        <w:r w:rsidR="001815E5">
          <w:t>s</w:t>
        </w:r>
      </w:ins>
      <w:del w:id="565" w:author="Author">
        <w:r w:rsidR="00AD611C" w:rsidRPr="00633320" w:rsidDel="001815E5">
          <w:delText xml:space="preserve"> arms </w:delText>
        </w:r>
      </w:del>
      <w:ins w:id="566" w:author="Author">
        <w:r w:rsidR="001815E5">
          <w:t xml:space="preserve"> </w:t>
        </w:r>
      </w:ins>
      <w:r w:rsidR="00AD611C" w:rsidRPr="00633320">
        <w:t>will be active (e.g. due to lack of relevant approvals and contractual agreements)</w:t>
      </w:r>
      <w:r w:rsidRPr="00633320">
        <w:t xml:space="preserve">. </w:t>
      </w:r>
      <w:r w:rsidR="005E5911" w:rsidRPr="00633320">
        <w:t xml:space="preserve">The Trial Steering Committee may elect to pause one or more of the </w:t>
      </w:r>
      <w:del w:id="567" w:author="Author">
        <w:r w:rsidR="005E5911" w:rsidRPr="00633320" w:rsidDel="001815E5">
          <w:delText xml:space="preserve">arms </w:delText>
        </w:r>
      </w:del>
      <w:ins w:id="568" w:author="Author">
        <w:r w:rsidR="001815E5">
          <w:t>comparisons</w:t>
        </w:r>
        <w:r w:rsidR="001815E5" w:rsidRPr="00633320">
          <w:t xml:space="preserve"> </w:t>
        </w:r>
      </w:ins>
      <w:r w:rsidR="005E5911" w:rsidRPr="00633320">
        <w:t xml:space="preserve">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DB1708">
      <w:pPr>
        <w:pStyle w:val="Heading2"/>
      </w:pPr>
      <w:bookmarkStart w:id="569" w:name="_Toc37107286"/>
      <w:bookmarkStart w:id="570" w:name="_Toc38099241"/>
      <w:bookmarkStart w:id="571" w:name="_Toc44674835"/>
      <w:bookmarkStart w:id="572" w:name="_Toc137835486"/>
      <w:bookmarkStart w:id="573" w:name="_Toc138421205"/>
      <w:bookmarkStart w:id="574" w:name="_Toc141717558"/>
      <w:r w:rsidRPr="00633320">
        <w:lastRenderedPageBreak/>
        <w:t>Design Considerations</w:t>
      </w:r>
      <w:bookmarkEnd w:id="569"/>
      <w:bookmarkEnd w:id="570"/>
      <w:bookmarkEnd w:id="571"/>
      <w:bookmarkEnd w:id="572"/>
      <w:bookmarkEnd w:id="573"/>
      <w:bookmarkEnd w:id="574"/>
    </w:p>
    <w:p w14:paraId="25897AB7" w14:textId="33AD297C" w:rsidR="00EE71E4" w:rsidRPr="00633320" w:rsidDel="003A22A2" w:rsidRDefault="0093287A" w:rsidP="003A22A2">
      <w:pPr>
        <w:rPr>
          <w:del w:id="575" w:author="Author"/>
        </w:rPr>
      </w:pPr>
      <w:bookmarkStart w:id="576" w:name="_Toc34778065"/>
      <w:bookmarkStart w:id="577" w:name="_Toc34778120"/>
      <w:bookmarkStart w:id="578" w:name="_Toc34778269"/>
      <w:bookmarkEnd w:id="576"/>
      <w:bookmarkEnd w:id="577"/>
      <w:bookmarkEnd w:id="578"/>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ins w:id="579" w:author="Author">
        <w:r w:rsidR="003A22A2" w:rsidRPr="0082193C" w:rsidDel="003A22A2">
          <w:t xml:space="preserve"> </w:t>
        </w:r>
      </w:ins>
      <w:del w:id="580" w:author="Author">
        <w:r w:rsidR="0082193C" w:rsidRPr="0082193C" w:rsidDel="003A22A2">
          <w:delText xml:space="preserve"> </w:delText>
        </w:r>
        <w:r w:rsidR="0082193C" w:rsidDel="003A22A2">
          <w:delText>(Treatments for influenza are only being assessed in the UK.)</w:delText>
        </w:r>
        <w:r w:rsidR="0099498B" w:rsidRPr="00633320" w:rsidDel="003A22A2">
          <w:delText xml:space="preserve"> </w:delText>
        </w:r>
      </w:del>
      <w:ins w:id="581" w:author="Author">
        <w:r w:rsidR="00B6000D">
          <w:t>COVID-19 and influenza are</w:t>
        </w:r>
        <w:r w:rsidR="00306C62">
          <w:t xml:space="preserve"> common cause</w:t>
        </w:r>
        <w:r w:rsidR="00B6000D">
          <w:t>s</w:t>
        </w:r>
        <w:r w:rsidR="00306C62">
          <w:t xml:space="preserve"> of</w:t>
        </w:r>
        <w:r w:rsidR="00377438">
          <w:t xml:space="preserve"> hospital admission,</w:t>
        </w:r>
        <w:r w:rsidR="003A22A2">
          <w:t xml:space="preserve"> </w:t>
        </w:r>
        <w:r w:rsidR="00377438">
          <w:t xml:space="preserve">particularly during seasonal respiratory virus epidemics, </w:t>
        </w:r>
        <w:r w:rsidR="003A22A2">
          <w:t>and carr</w:t>
        </w:r>
        <w:r w:rsidR="00B6000D">
          <w:t>y</w:t>
        </w:r>
        <w:r w:rsidR="003A22A2">
          <w:t xml:space="preserve"> a </w:t>
        </w:r>
        <w:r w:rsidR="00306C62">
          <w:t>substantial</w:t>
        </w:r>
        <w:r w:rsidR="003A22A2">
          <w:t xml:space="preserve"> risk of death, so</w:t>
        </w:r>
        <w:r w:rsidR="00306C62">
          <w:t xml:space="preserve"> </w:t>
        </w:r>
      </w:ins>
    </w:p>
    <w:p w14:paraId="26357C26" w14:textId="3E61ADE0" w:rsidR="00EE71E4" w:rsidRPr="00633320" w:rsidDel="003A22A2" w:rsidRDefault="00EE71E4" w:rsidP="003A22A2">
      <w:pPr>
        <w:rPr>
          <w:del w:id="582" w:author="Author"/>
        </w:rPr>
      </w:pPr>
    </w:p>
    <w:p w14:paraId="6CE88416" w14:textId="58F64FB1" w:rsidR="00DB5F0B" w:rsidRPr="00633320" w:rsidRDefault="002E270A" w:rsidP="003A22A2">
      <w:del w:id="583" w:author="Author">
        <w:r w:rsidRPr="00633320" w:rsidDel="003A22A2">
          <w:delText>In early 2020, when the trial first started, t</w:delText>
        </w:r>
        <w:r w:rsidR="00DB5F0B" w:rsidRPr="00633320" w:rsidDel="003A22A2">
          <w:delText xml:space="preserve">here </w:delText>
        </w:r>
        <w:r w:rsidRPr="00633320" w:rsidDel="003A22A2">
          <w:delText xml:space="preserve">were </w:delText>
        </w:r>
        <w:r w:rsidR="00DB5F0B" w:rsidRPr="00633320" w:rsidDel="003A22A2">
          <w:delText>no known treatments for COVID-19. The anticipated scale of the epidemic is such that hospitals, and particularly intensive care facilities, may be massively overstretched</w:delText>
        </w:r>
        <w:r w:rsidRPr="00633320" w:rsidDel="003A22A2">
          <w:delText xml:space="preserve"> at some points in time, with around 10% requiring hospitalisation.</w:delText>
        </w:r>
        <w:r w:rsidR="00DB5F0B" w:rsidRPr="00633320" w:rsidDel="003A22A2">
          <w:delText xml:space="preserve"> </w:delText>
        </w:r>
        <w:r w:rsidR="0082193C" w:rsidDel="003A22A2">
          <w:delText xml:space="preserve">Similarly, the winter of 2021-22 may pose a similar challenge to hospitals when ongoing COVID-19 cases coincide with a significant number of influenza cases. </w:delText>
        </w:r>
        <w:r w:rsidR="00DB5F0B" w:rsidRPr="00633320" w:rsidDel="003A22A2">
          <w:delText xml:space="preserve">In </w:delText>
        </w:r>
        <w:r w:rsidR="0082193C" w:rsidDel="003A22A2">
          <w:delText>such</w:delText>
        </w:r>
        <w:r w:rsidR="0082193C" w:rsidRPr="00633320" w:rsidDel="003A22A2">
          <w:delText xml:space="preserve"> </w:delText>
        </w:r>
        <w:r w:rsidR="00DB5F0B" w:rsidRPr="00633320" w:rsidDel="003A22A2">
          <w:delText>situation</w:delText>
        </w:r>
        <w:r w:rsidR="0082193C" w:rsidDel="003A22A2">
          <w:delText>s</w:delText>
        </w:r>
        <w:r w:rsidR="00DB5F0B" w:rsidRPr="00633320" w:rsidDel="003A22A2">
          <w:delText xml:space="preserve">, </w:delText>
        </w:r>
      </w:del>
      <w:r w:rsidR="00DB5F0B" w:rsidRPr="00633320">
        <w:t xml:space="preserve">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0256B151"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PC9zdHlsZT48L0Rpc3BsYXlUZXh0PjxyZWNvcmQ+PHJlYy1udW1iZXI+NjwvcmVjLW51bWJlcj48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</w:fldData>
          </w:fldChar>
        </w:r>
        <w:r w:rsidR="00EC3E6A">
          <w:instrText xml:space="preserve"> ADDIN EN.CITE </w:instrText>
        </w:r>
        <w:r w:rsidR="00EC3E6A">
          <w:fldChar w:fldCharType="begin">
            <w:fldData xml:space="preserve">PEVuZE5vdGU+PENpdGU+PEF1dGhvcj5aaG91PC9BdXRob3I+PFllYXI+MjAyMDwvWWVhcj48UmVj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</w:fldData>
          </w:fldChar>
        </w:r>
        <w:r w:rsidR="00EC3E6A">
          <w:instrText xml:space="preserve"> ADDIN EN.CITE.DATA </w:instrText>
        </w:r>
        <w:r w:rsidR="00EC3E6A">
          <w:fldChar w:fldCharType="end"/>
        </w:r>
        <w:r w:rsidR="00DC738F" w:rsidRPr="00633320">
          <w:fldChar w:fldCharType="separate"/>
        </w:r>
        <w:r w:rsidR="00DC738F" w:rsidRPr="0082193C">
          <w:rPr>
            <w:noProof/>
            <w:vertAlign w:val="superscript"/>
          </w:rPr>
          <w:t>6</w:t>
        </w:r>
        <w:r w:rsidR="00DC738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DC738F">
          <w:fldChar w:fldCharType="begin">
            <w:fldData xml:space="preserve">PEVuZE5vdGU+PENpdGU+PEF1dGhvcj5Nb3NzPC9BdXRob3I+PFllYXI+MjAyMDwvWWVhcj48UmVj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</w:fldData>
          </w:fldChar>
        </w:r>
        <w:r w:rsidR="00EC3E6A">
          <w:instrText xml:space="preserve"> ADDIN EN.CITE </w:instrText>
        </w:r>
        <w:r w:rsidR="00EC3E6A">
          <w:fldChar w:fldCharType="begin">
            <w:fldData xml:space="preserve">PEVuZE5vdGU+PENpdGU+PEF1dGhvcj5Nb3NzPC9BdXRob3I+PFllYXI+MjAyMDwvWWVhcj48UmVj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</w:fldData>
          </w:fldChar>
        </w:r>
        <w:r w:rsidR="00EC3E6A">
          <w:instrText xml:space="preserve"> ADDIN EN.CITE.DATA </w:instrText>
        </w:r>
        <w:r w:rsidR="00EC3E6A">
          <w:fldChar w:fldCharType="end"/>
        </w:r>
        <w:r w:rsidR="00DC738F">
          <w:fldChar w:fldCharType="separate"/>
        </w:r>
        <w:r w:rsidR="00DC738F" w:rsidRPr="00853E7C">
          <w:rPr>
            <w:noProof/>
            <w:vertAlign w:val="superscript"/>
          </w:rPr>
          <w:t>7</w:t>
        </w:r>
        <w:r w:rsidR="00DC738F">
          <w:fldChar w:fldCharType="end"/>
        </w:r>
      </w:hyperlink>
    </w:p>
    <w:p w14:paraId="0AA186B2" w14:textId="77777777" w:rsidR="002E270A" w:rsidRPr="00633320" w:rsidRDefault="00CB4BE7" w:rsidP="00DB1708">
      <w:pPr>
        <w:pStyle w:val="Heading2"/>
      </w:pPr>
      <w:bookmarkStart w:id="584" w:name="_Toc44674836"/>
      <w:bookmarkStart w:id="585" w:name="_Toc137835487"/>
      <w:bookmarkStart w:id="586" w:name="_Toc138421206"/>
      <w:bookmarkStart w:id="587" w:name="_Toc141717559"/>
      <w:r w:rsidRPr="00633320">
        <w:t>Potential for effective treatments to become available</w:t>
      </w:r>
      <w:bookmarkEnd w:id="584"/>
      <w:bookmarkEnd w:id="585"/>
      <w:bookmarkEnd w:id="586"/>
      <w:bookmarkEnd w:id="587"/>
    </w:p>
    <w:p w14:paraId="71B9145B" w14:textId="77777777" w:rsidR="00CB4BE7" w:rsidRPr="00633320" w:rsidRDefault="00CB4BE7" w:rsidP="00CB4BE7"/>
    <w:p w14:paraId="644EE204" w14:textId="15CEE04F"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w:t>
      </w:r>
      <w:del w:id="588" w:author="Author">
        <w:r w:rsidRPr="00633320" w:rsidDel="00160B92">
          <w:delText xml:space="preserve">may </w:delText>
        </w:r>
      </w:del>
      <w:ins w:id="589" w:author="Author">
        <w:r w:rsidR="00160B92">
          <w:t>have</w:t>
        </w:r>
        <w:r w:rsidR="00160B92" w:rsidRPr="00633320">
          <w:t xml:space="preserve"> </w:t>
        </w:r>
      </w:ins>
      <w:r w:rsidRPr="00633320">
        <w:t xml:space="preserve">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reduces the mortality in COVID-19 patients requiring mechanical ventilation or oxygen.</w:t>
      </w:r>
      <w:r w:rsidR="00B55734">
        <w:t>{RECOVERY Collaborative Group, 2021 #16}</w:t>
      </w:r>
      <w:r w:rsidRPr="00633320">
        <w:t xml:space="preserve"> In 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425FDB0A"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w:t>
      </w:r>
      <w:del w:id="590" w:author="Author">
        <w:r w:rsidRPr="00633320" w:rsidDel="001815E5">
          <w:delText xml:space="preserve">it is expected that </w:delText>
        </w:r>
      </w:del>
      <w:r w:rsidRPr="00633320">
        <w:t xml:space="preserve">usual standard of care </w:t>
      </w:r>
      <w:ins w:id="591" w:author="Author">
        <w:r w:rsidR="001815E5">
          <w:t xml:space="preserve">has evolved (e.g. as a consequence of results from trials such as RECOVERY) and </w:t>
        </w:r>
      </w:ins>
      <w:del w:id="592" w:author="Author">
        <w:r w:rsidRPr="00633320" w:rsidDel="001815E5">
          <w:delText xml:space="preserve">alone </w:delText>
        </w:r>
      </w:del>
      <w:ins w:id="593" w:author="Author">
        <w:r w:rsidR="001815E5">
          <w:t xml:space="preserve">it is anticipated that it </w:t>
        </w:r>
      </w:ins>
      <w:r w:rsidRPr="00633320">
        <w:t>will evolve</w:t>
      </w:r>
      <w:ins w:id="594" w:author="Author">
        <w:r w:rsidR="001815E5">
          <w:t xml:space="preserve"> further in the future</w:t>
        </w:r>
      </w:ins>
      <w:r w:rsidRPr="00633320">
        <w:t>. Thus randomisation will always be relevant to the current clinical situation and the incremental effects of the study treatments will be appropriately assessed.</w:t>
      </w:r>
    </w:p>
    <w:p w14:paraId="602B6E34" w14:textId="49815909" w:rsidR="00D605A3" w:rsidRPr="00633320" w:rsidDel="00160B92" w:rsidRDefault="00D605A3" w:rsidP="00DB1708">
      <w:pPr>
        <w:pStyle w:val="Heading2"/>
        <w:rPr>
          <w:del w:id="595" w:author="Author"/>
        </w:rPr>
      </w:pPr>
      <w:bookmarkStart w:id="596" w:name="_Toc135315493"/>
      <w:bookmarkStart w:id="597" w:name="_Toc138421207"/>
      <w:bookmarkStart w:id="598" w:name="_Toc141717560"/>
      <w:commentRangeStart w:id="599"/>
      <w:del w:id="600" w:author="Author">
        <w:r w:rsidRPr="00633320" w:rsidDel="00160B92">
          <w:lastRenderedPageBreak/>
          <w:delText>Early phase assessments</w:delText>
        </w:r>
        <w:bookmarkEnd w:id="596"/>
        <w:bookmarkEnd w:id="597"/>
        <w:bookmarkEnd w:id="598"/>
      </w:del>
    </w:p>
    <w:p w14:paraId="2833358C" w14:textId="245C2E47" w:rsidR="00D605A3" w:rsidRPr="00633320" w:rsidDel="00160B92" w:rsidRDefault="00D605A3" w:rsidP="008F08EE">
      <w:pPr>
        <w:spacing w:after="240"/>
        <w:rPr>
          <w:del w:id="601" w:author="Author"/>
        </w:rPr>
      </w:pPr>
      <w:del w:id="602" w:author="Author">
        <w:r w:rsidRPr="00633320" w:rsidDel="00160B92">
          <w:delText>In the UK, the COVID-19 Therapeutics Advisory Panel (CTAP</w:delText>
        </w:r>
        <w:r w:rsidR="0090209D" w:rsidRPr="00633320" w:rsidDel="00160B92">
          <w:rPr>
            <w:rStyle w:val="FootnoteReference"/>
          </w:rPr>
          <w:footnoteReference w:id="2"/>
        </w:r>
        <w:r w:rsidRPr="00633320" w:rsidDel="00160B92">
          <w:delText>) may propose that RECOVERY assesses interventions for which additional information is required before they are considered for large-scale assessment</w:delText>
        </w:r>
        <w:r w:rsidR="008F08EE" w:rsidRPr="00633320" w:rsidDel="00160B92">
          <w:delText xml:space="preserve"> of the impact on mortality</w:delText>
        </w:r>
        <w:r w:rsidRPr="00633320" w:rsidDel="00160B92">
          <w:delText>. Such assessments will be tailored to the uncertainty specific to the intervention and typically be conducted at a subset of sites among a smaller group of participants before the results are reviewed and a decision made whether to include them in th</w:delText>
        </w:r>
        <w:r w:rsidR="00524804" w:rsidRPr="00633320" w:rsidDel="00160B92">
          <w:delText>e main trial.</w:delText>
        </w:r>
      </w:del>
      <w:commentRangeEnd w:id="599"/>
      <w:r w:rsidR="001142BF">
        <w:rPr>
          <w:rStyle w:val="CommentReference"/>
        </w:rPr>
        <w:commentReference w:id="599"/>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605" w:name="_Toc34778068"/>
      <w:bookmarkStart w:id="606" w:name="_Toc34778123"/>
      <w:bookmarkStart w:id="607" w:name="_Toc34778272"/>
      <w:bookmarkStart w:id="608" w:name="_Toc34778326"/>
      <w:bookmarkStart w:id="609" w:name="_Toc34778379"/>
      <w:bookmarkStart w:id="610" w:name="_Toc34778459"/>
      <w:bookmarkStart w:id="611" w:name="_Toc34778514"/>
      <w:bookmarkStart w:id="612" w:name="_Toc34778570"/>
      <w:bookmarkStart w:id="613" w:name="_Toc34780048"/>
      <w:bookmarkStart w:id="614" w:name="_Toc34780312"/>
      <w:bookmarkStart w:id="615" w:name="_Toc34780442"/>
      <w:bookmarkStart w:id="616" w:name="_Toc244547132"/>
      <w:bookmarkStart w:id="617" w:name="_Toc38099242"/>
      <w:bookmarkStart w:id="618" w:name="_Toc44674837"/>
      <w:bookmarkStart w:id="619" w:name="_Toc137835488"/>
      <w:bookmarkStart w:id="620" w:name="_Toc138421208"/>
      <w:bookmarkStart w:id="621" w:name="_Toc141717561"/>
      <w:bookmarkEnd w:id="605"/>
      <w:bookmarkEnd w:id="606"/>
      <w:bookmarkEnd w:id="607"/>
      <w:bookmarkEnd w:id="608"/>
      <w:bookmarkEnd w:id="609"/>
      <w:bookmarkEnd w:id="610"/>
      <w:bookmarkEnd w:id="611"/>
      <w:bookmarkEnd w:id="612"/>
      <w:bookmarkEnd w:id="613"/>
      <w:bookmarkEnd w:id="614"/>
      <w:bookmarkEnd w:id="615"/>
      <w:bookmarkEnd w:id="616"/>
      <w:r w:rsidRPr="00633320">
        <w:t>Design</w:t>
      </w:r>
      <w:r w:rsidR="000F5D4C" w:rsidRPr="00633320">
        <w:t xml:space="preserve"> and Procedures</w:t>
      </w:r>
      <w:bookmarkEnd w:id="617"/>
      <w:bookmarkEnd w:id="618"/>
      <w:bookmarkEnd w:id="619"/>
      <w:bookmarkEnd w:id="620"/>
      <w:bookmarkEnd w:id="621"/>
    </w:p>
    <w:p w14:paraId="3F124A71" w14:textId="77777777" w:rsidR="00610FE8" w:rsidRPr="00633320" w:rsidRDefault="00347F62" w:rsidP="00DB1708">
      <w:pPr>
        <w:pStyle w:val="Heading2"/>
      </w:pPr>
      <w:bookmarkStart w:id="622" w:name="_Toc514947203"/>
      <w:bookmarkStart w:id="623" w:name="_Toc515001175"/>
      <w:bookmarkStart w:id="624" w:name="_Toc34303382"/>
      <w:bookmarkStart w:id="625" w:name="_Toc38099243"/>
      <w:bookmarkStart w:id="626" w:name="_Toc44674838"/>
      <w:bookmarkStart w:id="627" w:name="_Toc137835489"/>
      <w:bookmarkStart w:id="628" w:name="_Toc138421209"/>
      <w:bookmarkStart w:id="629" w:name="_Toc141717562"/>
      <w:bookmarkEnd w:id="622"/>
      <w:bookmarkEnd w:id="623"/>
      <w:bookmarkEnd w:id="624"/>
      <w:r w:rsidRPr="00633320">
        <w:t>Eligibility</w:t>
      </w:r>
      <w:bookmarkEnd w:id="625"/>
      <w:bookmarkEnd w:id="626"/>
      <w:bookmarkEnd w:id="627"/>
      <w:bookmarkEnd w:id="628"/>
      <w:bookmarkEnd w:id="629"/>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3943BC90" w:rsidR="001B27CF" w:rsidRPr="00633320" w:rsidRDefault="0082193C" w:rsidP="00F123A0">
      <w:pPr>
        <w:pStyle w:val="ListParagraph"/>
        <w:numPr>
          <w:ilvl w:val="0"/>
          <w:numId w:val="4"/>
        </w:numPr>
        <w:rPr>
          <w:b/>
        </w:rPr>
      </w:pPr>
      <w:r>
        <w:rPr>
          <w:b/>
        </w:rPr>
        <w:t>Viral pneumonia syndrome</w:t>
      </w:r>
    </w:p>
    <w:p w14:paraId="704F5357" w14:textId="77777777" w:rsidR="001B27CF" w:rsidRPr="00633320" w:rsidRDefault="001B27CF" w:rsidP="001B27CF">
      <w:pPr>
        <w:pStyle w:val="ListParagraph"/>
        <w:ind w:left="757"/>
      </w:pPr>
    </w:p>
    <w:p w14:paraId="4CDFC0CE" w14:textId="7F0287C2"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700C48D5" w:rsidR="001B27CF" w:rsidRPr="00633320" w:rsidRDefault="001B27CF" w:rsidP="00942698">
      <w:pPr>
        <w:pStyle w:val="ListParagraph"/>
        <w:numPr>
          <w:ilvl w:val="0"/>
          <w:numId w:val="31"/>
        </w:numPr>
      </w:pPr>
      <w:r w:rsidRPr="00633320">
        <w:t xml:space="preserve">compatible chest </w:t>
      </w:r>
      <w:commentRangeStart w:id="630"/>
      <w:del w:id="631" w:author="Leon Peto" w:date="2023-07-19T19:34:00Z">
        <w:r w:rsidRPr="00633320" w:rsidDel="005A3EEC">
          <w:delText>X-ray findings</w:delText>
        </w:r>
      </w:del>
      <w:ins w:id="632" w:author="Leon Peto" w:date="2023-07-19T19:34:00Z">
        <w:r w:rsidR="005A3EEC">
          <w:t>imaging</w:t>
        </w:r>
      </w:ins>
      <w:r w:rsidRPr="00633320">
        <w:t xml:space="preserve"> (consolidation or ground-glass shadowing</w:t>
      </w:r>
      <w:ins w:id="633" w:author="Leon Peto" w:date="2023-07-19T19:30:00Z">
        <w:r w:rsidR="00BF12CA">
          <w:t xml:space="preserve"> on X-ray or CT</w:t>
        </w:r>
      </w:ins>
      <w:r w:rsidRPr="00633320">
        <w:t>); and</w:t>
      </w:r>
      <w:commentRangeEnd w:id="630"/>
      <w:r w:rsidR="00BF12CA">
        <w:rPr>
          <w:rStyle w:val="CommentReference"/>
        </w:rPr>
        <w:commentReference w:id="630"/>
      </w:r>
    </w:p>
    <w:p w14:paraId="37CE700B" w14:textId="2BDE3227"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Del="006A7DC2" w:rsidRDefault="001B27CF" w:rsidP="001B27CF">
      <w:pPr>
        <w:ind w:left="720"/>
        <w:rPr>
          <w:del w:id="634" w:author="Author"/>
        </w:rPr>
      </w:pPr>
      <w:r w:rsidRPr="00633320">
        <w:t>However, the diagnosis remains a clinical one based on the opinion of the managing doctor.</w:t>
      </w:r>
    </w:p>
    <w:p w14:paraId="7311BE96" w14:textId="301C890A" w:rsidR="001B27CF" w:rsidRPr="00633320" w:rsidRDefault="002D6D91" w:rsidP="00C62AFB">
      <w:pPr>
        <w:ind w:left="720"/>
      </w:pPr>
      <w:del w:id="635" w:author="Author">
        <w:r w:rsidRPr="00633320" w:rsidDel="006A7DC2">
          <w:delText xml:space="preserve"> </w:delText>
        </w:r>
      </w:del>
    </w:p>
    <w:p w14:paraId="0AC98711" w14:textId="77777777" w:rsidR="001B27CF" w:rsidRPr="00633320" w:rsidRDefault="001B27CF" w:rsidP="00937536"/>
    <w:p w14:paraId="4E88144C" w14:textId="29EC523E" w:rsidR="004464F5" w:rsidRPr="006A7DC2" w:rsidRDefault="0038151E" w:rsidP="006A7DC2">
      <w:pPr>
        <w:numPr>
          <w:ilvl w:val="0"/>
          <w:numId w:val="4"/>
        </w:numPr>
        <w:rPr>
          <w:b/>
        </w:rPr>
      </w:pPr>
      <w:r w:rsidRPr="006A7DC2">
        <w:rPr>
          <w:b/>
        </w:rPr>
        <w:t>C</w:t>
      </w:r>
      <w:r w:rsidR="004464F5" w:rsidRPr="006A7DC2">
        <w:rPr>
          <w:b/>
        </w:rPr>
        <w:t xml:space="preserve">onfirmed SARS-CoV-2 infection </w:t>
      </w:r>
      <w:del w:id="636" w:author="Author">
        <w:r w:rsidR="004464F5" w:rsidRPr="006A7DC2" w:rsidDel="006A7DC2">
          <w:rPr>
            <w:b/>
          </w:rPr>
          <w:delText xml:space="preserve">(all countries) </w:delText>
        </w:r>
      </w:del>
      <w:r w:rsidR="004464F5" w:rsidRPr="006A7DC2">
        <w:rPr>
          <w:b/>
        </w:rPr>
        <w:t xml:space="preserve">and/or influenza A or B infection </w:t>
      </w:r>
      <w:del w:id="637" w:author="Author">
        <w:r w:rsidR="004464F5" w:rsidRPr="006A7DC2" w:rsidDel="00C62AFB">
          <w:rPr>
            <w:b/>
          </w:rPr>
          <w:delText>(UK only)</w:delText>
        </w:r>
      </w:del>
    </w:p>
    <w:p w14:paraId="181987D9" w14:textId="77777777" w:rsidR="004464F5" w:rsidRDefault="004464F5" w:rsidP="006C3749">
      <w:pPr>
        <w:ind w:left="720"/>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0273E214" w:rsidR="007D0C06" w:rsidRDefault="004464F5" w:rsidP="00F123A0">
      <w:r>
        <w:t xml:space="preserve">Patients </w:t>
      </w:r>
      <w:del w:id="638" w:author="Author">
        <w:r w:rsidDel="00094D31">
          <w:delText xml:space="preserve">in the UK </w:delText>
        </w:r>
      </w:del>
      <w:r>
        <w:t xml:space="preserve">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w:t>
      </w:r>
      <w:del w:id="639" w:author="Author">
        <w:r w:rsidDel="001102D0">
          <w:delText>[</w:delText>
        </w:r>
      </w:del>
      <w:r>
        <w:t>for children</w:t>
      </w:r>
      <w:del w:id="640" w:author="Author">
        <w:r w:rsidDel="001102D0">
          <w:delText>]</w:delText>
        </w:r>
      </w:del>
      <w:r>
        <w:t xml:space="preserve">,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6E218266"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ins w:id="641" w:author="Leon Peto" w:date="2023-08-04T12:05:00Z">
        <w:r w:rsidR="00F827CB">
          <w:t>Appendix 6</w:t>
        </w:r>
      </w:ins>
      <w:del w:id="642" w:author="Leon Peto" w:date="2023-08-04T12:05:00Z">
        <w:r w:rsidR="004464F5" w:rsidDel="00F827CB">
          <w:delText xml:space="preserve">Table 1 and </w:delText>
        </w:r>
        <w:r w:rsidRPr="00633320" w:rsidDel="00F827CB">
          <w:delText>Section</w:delText>
        </w:r>
        <w:r w:rsidR="004464F5" w:rsidDel="00F827CB">
          <w:delText>s 2.4-2.6 and</w:delText>
        </w:r>
        <w:r w:rsidRPr="00633320" w:rsidDel="00F827CB">
          <w:delText xml:space="preserve"> </w:delText>
        </w:r>
        <w:r w:rsidRPr="00633320" w:rsidDel="00F827CB">
          <w:fldChar w:fldCharType="begin"/>
        </w:r>
        <w:r w:rsidRPr="00633320" w:rsidDel="00F827CB">
          <w:delInstrText xml:space="preserve"> REF _Ref53515449 \r \h </w:delInstrText>
        </w:r>
        <w:r w:rsidRPr="00633320" w:rsidDel="00F827CB">
          <w:fldChar w:fldCharType="separate"/>
        </w:r>
        <w:r w:rsidR="00E336C4" w:rsidDel="00F827CB">
          <w:delText>8.3</w:delText>
        </w:r>
        <w:r w:rsidRPr="00633320" w:rsidDel="00F827CB">
          <w:fldChar w:fldCharType="end"/>
        </w:r>
      </w:del>
      <w:r w:rsidRPr="00633320" w:rsidDel="002D6D91">
        <w:t>).</w:t>
      </w:r>
    </w:p>
    <w:p w14:paraId="7820EFF2" w14:textId="77777777" w:rsidR="00347F62" w:rsidRPr="00633320" w:rsidRDefault="00347F62" w:rsidP="00F123A0"/>
    <w:p w14:paraId="22A203DD" w14:textId="2EEAAD16" w:rsidR="00FF2DE0" w:rsidRPr="00633320" w:rsidRDefault="00FF2DE0" w:rsidP="00DB1708">
      <w:pPr>
        <w:pStyle w:val="Heading2"/>
      </w:pPr>
      <w:bookmarkStart w:id="643" w:name="_Toc37107289"/>
      <w:bookmarkStart w:id="644" w:name="_Toc38099244"/>
      <w:bookmarkStart w:id="645" w:name="_Toc44674839"/>
      <w:bookmarkStart w:id="646" w:name="_Toc137835490"/>
      <w:bookmarkStart w:id="647" w:name="_Toc138421210"/>
      <w:bookmarkStart w:id="648" w:name="_Toc141717563"/>
      <w:r w:rsidRPr="00633320">
        <w:t>Consent</w:t>
      </w:r>
      <w:bookmarkEnd w:id="643"/>
      <w:bookmarkEnd w:id="644"/>
      <w:bookmarkEnd w:id="645"/>
      <w:bookmarkEnd w:id="646"/>
      <w:bookmarkEnd w:id="647"/>
      <w:bookmarkEnd w:id="648"/>
    </w:p>
    <w:p w14:paraId="28A194A6" w14:textId="4D582F19"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 xml:space="preserve">Due to the poor outcomes in </w:t>
      </w:r>
      <w:del w:id="649" w:author="Author">
        <w:r w:rsidR="00A81581" w:rsidRPr="00633320" w:rsidDel="001E1E3B">
          <w:delText xml:space="preserve">COVID-19 </w:delText>
        </w:r>
      </w:del>
      <w:r w:rsidR="00A81581" w:rsidRPr="00633320">
        <w:t>patients who require ventilation (&gt;90% mortality in one cohort</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PC9zdHlsZT48L0Rpc3BsYXlUZXh0PjxyZWNvcmQ+PHJlYy1udW1iZXI+NjwvcmVjLW51bWJlcj48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</w:fldData>
          </w:fldChar>
        </w:r>
        <w:r w:rsidR="00EC3E6A">
          <w:instrText xml:space="preserve"> ADDIN EN.CITE </w:instrText>
        </w:r>
        <w:r w:rsidR="00EC3E6A">
          <w:fldChar w:fldCharType="begin">
            <w:fldData xml:space="preserve">PEVuZE5vdGU+PENpdGU+PEF1dGhvcj5aaG91PC9BdXRob3I+PFllYXI+MjAyMDwvWWVhcj48UmVj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</w:fldData>
          </w:fldChar>
        </w:r>
        <w:r w:rsidR="00EC3E6A">
          <w:instrText xml:space="preserve"> ADDIN EN.CITE.DATA </w:instrText>
        </w:r>
        <w:r w:rsidR="00EC3E6A">
          <w:fldChar w:fldCharType="end"/>
        </w:r>
        <w:r w:rsidR="00DC738F" w:rsidRPr="00633320">
          <w:fldChar w:fldCharType="separate"/>
        </w:r>
        <w:r w:rsidR="00DC738F" w:rsidRPr="0082193C">
          <w:rPr>
            <w:noProof/>
            <w:vertAlign w:val="superscript"/>
          </w:rPr>
          <w:t>6</w:t>
        </w:r>
        <w:r w:rsidR="00DC738F" w:rsidRPr="00633320">
          <w:fldChar w:fldCharType="end"/>
        </w:r>
      </w:hyperlink>
      <w:r w:rsidR="00A81581" w:rsidRPr="00633320">
        <w:t>), patients who lack capacity to consent due to severe disease (e.g. needs ventilation)</w:t>
      </w:r>
      <w:commentRangeStart w:id="650"/>
      <w:ins w:id="651" w:author="Author">
        <w:r w:rsidR="00247F65">
          <w:t xml:space="preserve"> or a prior condition</w:t>
        </w:r>
        <w:commentRangeEnd w:id="650"/>
        <w:r w:rsidR="00247F65">
          <w:rPr>
            <w:rStyle w:val="CommentReference"/>
          </w:rPr>
          <w:commentReference w:id="650"/>
        </w:r>
      </w:ins>
      <w:r w:rsidR="00A81581" w:rsidRPr="00633320">
        <w:t xml:space="preserve">, and for whom a relative to act as the legally designated </w:t>
      </w:r>
      <w:r w:rsidR="00A81581" w:rsidRPr="00633320">
        <w:lastRenderedPageBreak/>
        <w:t>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3"/>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4"/>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5"/>
      </w:r>
      <w:r w:rsidRPr="00633320">
        <w:t xml:space="preserve"> consent may be obtained over the telephone or web video link if hospital visiting rules or parental infection mean a parent/guardian cannot be physically present.</w:t>
      </w:r>
    </w:p>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del w:id="652" w:author="Author">
        <w:r w:rsidR="00153501" w:rsidRPr="00633320" w:rsidDel="007F26F0">
          <w:delText xml:space="preserve"> </w:delText>
        </w:r>
      </w:del>
      <w:r w:rsidR="00153501" w:rsidRPr="00633320">
        <w:t>.</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DB1708">
      <w:pPr>
        <w:pStyle w:val="Heading2"/>
      </w:pPr>
      <w:bookmarkStart w:id="653" w:name="_Toc34778072"/>
      <w:bookmarkStart w:id="654" w:name="_Toc34778127"/>
      <w:bookmarkStart w:id="655" w:name="_Toc34778276"/>
      <w:bookmarkStart w:id="656" w:name="_Toc34778330"/>
      <w:bookmarkStart w:id="657" w:name="_Toc34778383"/>
      <w:bookmarkStart w:id="658" w:name="_Toc34778463"/>
      <w:bookmarkStart w:id="659" w:name="_Toc34778518"/>
      <w:bookmarkStart w:id="660" w:name="_Toc34778574"/>
      <w:bookmarkStart w:id="661" w:name="_Toc34780052"/>
      <w:bookmarkStart w:id="662" w:name="_Toc34780316"/>
      <w:bookmarkStart w:id="663" w:name="_Toc34780446"/>
      <w:bookmarkStart w:id="664" w:name="_Toc37107290"/>
      <w:bookmarkStart w:id="665" w:name="_Toc38099245"/>
      <w:bookmarkStart w:id="666" w:name="_Toc44674840"/>
      <w:bookmarkStart w:id="667" w:name="_Toc137835491"/>
      <w:bookmarkStart w:id="668" w:name="_Toc138421211"/>
      <w:bookmarkStart w:id="669" w:name="_Toc141717564"/>
      <w:bookmarkEnd w:id="653"/>
      <w:bookmarkEnd w:id="654"/>
      <w:bookmarkEnd w:id="655"/>
      <w:bookmarkEnd w:id="656"/>
      <w:bookmarkEnd w:id="657"/>
      <w:bookmarkEnd w:id="658"/>
      <w:bookmarkEnd w:id="659"/>
      <w:bookmarkEnd w:id="660"/>
      <w:bookmarkEnd w:id="661"/>
      <w:bookmarkEnd w:id="662"/>
      <w:bookmarkEnd w:id="663"/>
      <w:r w:rsidRPr="00633320">
        <w:t>B</w:t>
      </w:r>
      <w:r w:rsidR="00EB3117" w:rsidRPr="00633320">
        <w:t>aseline information</w:t>
      </w:r>
      <w:bookmarkEnd w:id="664"/>
      <w:bookmarkEnd w:id="665"/>
      <w:bookmarkEnd w:id="666"/>
      <w:bookmarkEnd w:id="667"/>
      <w:bookmarkEnd w:id="668"/>
      <w:bookmarkEnd w:id="669"/>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70594D9" w:rsidR="00290B70" w:rsidRDefault="00B864DD" w:rsidP="00E105FD">
      <w:pPr>
        <w:pStyle w:val="ListParagraph"/>
        <w:numPr>
          <w:ilvl w:val="0"/>
          <w:numId w:val="15"/>
        </w:numPr>
        <w:rPr>
          <w:ins w:id="670" w:author="Author"/>
        </w:rPr>
      </w:pPr>
      <w:commentRangeStart w:id="671"/>
      <w:r w:rsidRPr="00633320">
        <w:t xml:space="preserve">Oxygen saturations </w:t>
      </w:r>
      <w:r w:rsidR="00B670DF" w:rsidRPr="00633320">
        <w:t>on air</w:t>
      </w:r>
      <w:ins w:id="672" w:author="Author">
        <w:r w:rsidR="00DA0629">
          <w:t>,</w:t>
        </w:r>
      </w:ins>
      <w:r w:rsidR="00B670DF" w:rsidRPr="00633320">
        <w:t xml:space="preserve"> </w:t>
      </w:r>
      <w:ins w:id="673" w:author="Author">
        <w:r w:rsidR="00DA0629">
          <w:t xml:space="preserve">oxygen delivery device, and oxygen flow rate </w:t>
        </w:r>
      </w:ins>
      <w:r w:rsidR="00E43246" w:rsidRPr="00633320">
        <w:t>(</w:t>
      </w:r>
      <w:r w:rsidR="00B670DF" w:rsidRPr="00633320">
        <w:t>if available)</w:t>
      </w:r>
      <w:ins w:id="674" w:author="Author">
        <w:r w:rsidR="006C3749">
          <w:t xml:space="preserve">, </w:t>
        </w:r>
      </w:ins>
    </w:p>
    <w:p w14:paraId="7AAEFC23" w14:textId="2A96DFE3" w:rsidR="006C3749" w:rsidRDefault="00170203" w:rsidP="00E105FD">
      <w:pPr>
        <w:pStyle w:val="ListParagraph"/>
        <w:numPr>
          <w:ilvl w:val="0"/>
          <w:numId w:val="15"/>
        </w:numPr>
        <w:rPr>
          <w:ins w:id="675" w:author="Author"/>
        </w:rPr>
      </w:pPr>
      <w:ins w:id="676" w:author="Author">
        <w:r>
          <w:t>Latest routine me</w:t>
        </w:r>
        <w:r w:rsidR="00210B75">
          <w:t>asurement of</w:t>
        </w:r>
        <w:r w:rsidR="00335752">
          <w:t xml:space="preserve"> respira</w:t>
        </w:r>
        <w:r w:rsidR="00210B75">
          <w:t>tory rate</w:t>
        </w:r>
        <w:r w:rsidR="00335752">
          <w:t xml:space="preserve"> </w:t>
        </w:r>
        <w:r w:rsidR="00123D9F">
          <w:t xml:space="preserve">and </w:t>
        </w:r>
        <w:r w:rsidR="00335752">
          <w:t>blood pressure</w:t>
        </w:r>
      </w:ins>
    </w:p>
    <w:p w14:paraId="02DF4CA4" w14:textId="7CA29FA0" w:rsidR="00335752" w:rsidRDefault="00335752" w:rsidP="00E105FD">
      <w:pPr>
        <w:pStyle w:val="ListParagraph"/>
        <w:numPr>
          <w:ilvl w:val="0"/>
          <w:numId w:val="15"/>
        </w:numPr>
        <w:rPr>
          <w:ins w:id="677" w:author="Author"/>
        </w:rPr>
      </w:pPr>
      <w:ins w:id="678" w:author="Author">
        <w:r>
          <w:t>Presence of new or worsened confusion</w:t>
        </w:r>
      </w:ins>
    </w:p>
    <w:p w14:paraId="4413E3B4" w14:textId="1FE6701A" w:rsidR="006C3749" w:rsidRPr="00633320" w:rsidRDefault="006C3749" w:rsidP="00E105FD">
      <w:pPr>
        <w:pStyle w:val="ListParagraph"/>
        <w:numPr>
          <w:ilvl w:val="0"/>
          <w:numId w:val="15"/>
        </w:numPr>
      </w:pPr>
      <w:ins w:id="679" w:author="Author">
        <w:r>
          <w:t>Presence of lung consolidation</w:t>
        </w:r>
        <w:r w:rsidR="00170203">
          <w:t xml:space="preserve"> on</w:t>
        </w:r>
        <w:r>
          <w:t xml:space="preserve"> chest X-ray or CT</w:t>
        </w:r>
        <w:r w:rsidR="00DA0629">
          <w:t xml:space="preserve"> (if available)</w:t>
        </w:r>
      </w:ins>
    </w:p>
    <w:p w14:paraId="7DF48AE8" w14:textId="31233514" w:rsidR="00B864DD" w:rsidRPr="00633320" w:rsidRDefault="00B864DD" w:rsidP="00E105FD">
      <w:pPr>
        <w:pStyle w:val="ListParagraph"/>
        <w:numPr>
          <w:ilvl w:val="0"/>
          <w:numId w:val="15"/>
        </w:numPr>
      </w:pPr>
      <w:r w:rsidRPr="00633320">
        <w:t xml:space="preserve">Latest routine measurement of creatinine, </w:t>
      </w:r>
      <w:ins w:id="680" w:author="Author">
        <w:r w:rsidR="006C3749">
          <w:t xml:space="preserve">urea, </w:t>
        </w:r>
        <w:r w:rsidR="00B21719">
          <w:t xml:space="preserve">and </w:t>
        </w:r>
      </w:ins>
      <w:r w:rsidRPr="00633320">
        <w:t>C-reactive protein</w:t>
      </w:r>
      <w:del w:id="681" w:author="Author">
        <w:r w:rsidR="00DC2416" w:rsidRPr="00633320" w:rsidDel="00B21719">
          <w:delText>,</w:delText>
        </w:r>
        <w:r w:rsidRPr="00633320" w:rsidDel="006C3749">
          <w:delText xml:space="preserve"> and</w:delText>
        </w:r>
        <w:r w:rsidRPr="00633320" w:rsidDel="00B21719">
          <w:delText xml:space="preserve"> </w:delText>
        </w:r>
        <w:r w:rsidRPr="00633320" w:rsidDel="006C3749">
          <w:delText>D-dimer</w:delText>
        </w:r>
      </w:del>
      <w:r w:rsidRPr="00633320">
        <w:t xml:space="preserve"> (if available)</w:t>
      </w:r>
    </w:p>
    <w:p w14:paraId="2981DC6F" w14:textId="45EFBD73" w:rsidR="00DC2416" w:rsidRPr="00633320" w:rsidRDefault="00DC2416" w:rsidP="00E105FD">
      <w:pPr>
        <w:pStyle w:val="ListParagraph"/>
        <w:numPr>
          <w:ilvl w:val="0"/>
          <w:numId w:val="15"/>
        </w:numPr>
      </w:pPr>
      <w:r w:rsidRPr="00633320">
        <w:t xml:space="preserve">SARS-CoV-2 </w:t>
      </w:r>
      <w:del w:id="682" w:author="Author">
        <w:r w:rsidRPr="00633320" w:rsidDel="00335752">
          <w:delText xml:space="preserve">test result </w:delText>
        </w:r>
        <w:r w:rsidR="00B72464" w:rsidDel="00335752">
          <w:delText>(</w:delText>
        </w:r>
      </w:del>
      <w:r w:rsidR="00B72464">
        <w:t>and</w:t>
      </w:r>
      <w:del w:id="683" w:author="Author">
        <w:r w:rsidR="00B72464" w:rsidDel="00335752">
          <w:delText>/or</w:delText>
        </w:r>
      </w:del>
      <w:r w:rsidR="00B72464">
        <w:t xml:space="preserve"> influenza</w:t>
      </w:r>
      <w:r w:rsidR="00B72464" w:rsidRPr="00633320">
        <w:t xml:space="preserve"> </w:t>
      </w:r>
      <w:r w:rsidR="00B72464">
        <w:t>test result</w:t>
      </w:r>
      <w:ins w:id="684" w:author="Author">
        <w:r w:rsidR="00335752">
          <w:t>s</w:t>
        </w:r>
      </w:ins>
      <w:r w:rsidR="00B72464">
        <w:t xml:space="preserve"> </w:t>
      </w:r>
      <w:del w:id="685" w:author="Author">
        <w:r w:rsidR="00B72464" w:rsidDel="00335752">
          <w:delText>in UK)</w:delText>
        </w:r>
      </w:del>
      <w:ins w:id="686" w:author="Author">
        <w:r w:rsidR="00335752">
          <w:t>(if available)</w:t>
        </w:r>
      </w:ins>
      <w:commentRangeEnd w:id="671"/>
      <w:r w:rsidR="00DA0629">
        <w:rPr>
          <w:rStyle w:val="CommentReference"/>
        </w:rPr>
        <w:commentReference w:id="671"/>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lastRenderedPageBreak/>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75D8400" w:rsidR="00A42897" w:rsidRDefault="00A42897" w:rsidP="00843B24">
      <w:pPr>
        <w:pStyle w:val="Heading3"/>
      </w:pPr>
      <w:r w:rsidRPr="00633320">
        <w:t xml:space="preserve">Baseline </w:t>
      </w:r>
      <w:r>
        <w:t>sample collection</w:t>
      </w:r>
      <w:r w:rsidR="00F04CCC">
        <w:t xml:space="preserve"> </w:t>
      </w:r>
      <w:del w:id="687" w:author="Author">
        <w:r w:rsidR="00F04CCC" w:rsidDel="00B21719">
          <w:tab/>
        </w:r>
        <w:r w:rsidR="00F04CCC" w:rsidDel="00714E62">
          <w:delText>(UK only)</w:delText>
        </w:r>
      </w:del>
      <w:r w:rsidR="00791A5C">
        <w:rPr>
          <w:rStyle w:val="FootnoteReference"/>
        </w:rPr>
        <w:footnoteReference w:id="7"/>
      </w:r>
    </w:p>
    <w:p w14:paraId="3E08E795" w14:textId="1604594A" w:rsidR="00A42897" w:rsidRDefault="00A42897" w:rsidP="00A42897">
      <w:pPr>
        <w:pStyle w:val="Heading4"/>
      </w:pPr>
      <w:r>
        <w:t>Participants with COVID-19</w:t>
      </w:r>
    </w:p>
    <w:p w14:paraId="3FE220B5" w14:textId="248B7B00" w:rsidR="00A42897" w:rsidRDefault="00A42897" w:rsidP="00A42897">
      <w:r>
        <w:t xml:space="preserve">Participants </w:t>
      </w:r>
      <w:ins w:id="688" w:author="Author">
        <w:r w:rsidR="00714E62">
          <w:t xml:space="preserve">in the UK </w:t>
        </w:r>
      </w:ins>
      <w:r>
        <w:t xml:space="preserve">with COVID-19 </w:t>
      </w:r>
      <w:r w:rsidR="00FE4C31">
        <w:t xml:space="preserve">entering </w:t>
      </w:r>
      <w:ins w:id="689" w:author="Author">
        <w:r w:rsidR="00CF4A0C">
          <w:t xml:space="preserve">the </w:t>
        </w:r>
      </w:ins>
      <w:r w:rsidR="00FE4C31">
        <w:t>sotrovimab</w:t>
      </w:r>
      <w:del w:id="690" w:author="Author">
        <w:r w:rsidR="000A0CAE" w:rsidDel="00170203">
          <w:delText>,</w:delText>
        </w:r>
        <w:r w:rsidR="00FE4C31" w:rsidDel="00170203">
          <w:delText xml:space="preserve"> molnupiravir </w:delText>
        </w:r>
        <w:r w:rsidR="00B66772" w:rsidDel="00170203">
          <w:delText>or Paxlovid</w:delText>
        </w:r>
      </w:del>
      <w:r w:rsidR="00B66772">
        <w:t xml:space="preserve"> </w:t>
      </w:r>
      <w:r w:rsidR="00FE4C31">
        <w:t>comparison</w:t>
      </w:r>
      <w:del w:id="691" w:author="Author">
        <w:r w:rsidR="00FE4C31" w:rsidDel="00170203">
          <w:delText>s</w:delText>
        </w:r>
      </w:del>
      <w:r w:rsidR="00FE4C31">
        <w:t xml:space="preserve"> </w:t>
      </w:r>
      <w:r>
        <w:t xml:space="preserve">should have a serum sample collected </w:t>
      </w:r>
      <w:r w:rsidR="004D1995">
        <w:rPr>
          <w:b/>
        </w:rPr>
        <w:t xml:space="preserve">after obtaining consent and </w:t>
      </w:r>
      <w:r w:rsidRPr="003C491C">
        <w:rPr>
          <w:b/>
        </w:rPr>
        <w:t>prior to randomisation</w:t>
      </w:r>
      <w:r>
        <w:t xml:space="preserve"> in which </w:t>
      </w:r>
      <w:ins w:id="692" w:author="Leon Peto" w:date="2023-07-31T18:39:00Z">
        <w:r w:rsidR="004B1952">
          <w:t xml:space="preserve">the </w:t>
        </w:r>
      </w:ins>
      <w:r>
        <w:t xml:space="preserve">presence of SARS-CoV-2 </w:t>
      </w:r>
      <w:del w:id="693" w:author="Leon Peto" w:date="2023-07-31T18:38:00Z">
        <w:r w:rsidR="005359F4" w:rsidDel="004B1952">
          <w:delText xml:space="preserve">antigen </w:delText>
        </w:r>
        <w:r w:rsidDel="004B1952">
          <w:delText xml:space="preserve">and </w:delText>
        </w:r>
      </w:del>
      <w:del w:id="694" w:author="Leon Peto" w:date="2023-07-31T16:30:00Z">
        <w:r w:rsidDel="00C63886">
          <w:delText xml:space="preserve">antibodies </w:delText>
        </w:r>
      </w:del>
      <w:ins w:id="695" w:author="Leon Peto" w:date="2023-07-31T18:39:00Z">
        <w:r w:rsidR="004B1952">
          <w:t xml:space="preserve">and </w:t>
        </w:r>
      </w:ins>
      <w:ins w:id="696" w:author="Leon Peto" w:date="2023-07-31T16:30:00Z">
        <w:r w:rsidR="00C63886">
          <w:t xml:space="preserve">immune responses </w:t>
        </w:r>
      </w:ins>
      <w:r>
        <w:t>against it may be tested</w:t>
      </w:r>
      <w:ins w:id="697" w:author="Leon Peto" w:date="2023-07-31T16:12:00Z">
        <w:r w:rsidR="008B7846">
          <w:t xml:space="preserve"> </w:t>
        </w:r>
      </w:ins>
      <w:ins w:id="698" w:author="Leon Peto" w:date="2023-07-31T16:30:00Z">
        <w:r w:rsidR="00C63886">
          <w:t>(including anti-</w:t>
        </w:r>
      </w:ins>
      <w:ins w:id="699" w:author="Leon Peto" w:date="2023-07-31T16:31:00Z">
        <w:r w:rsidR="00C63886">
          <w:t>SARS-CoV</w:t>
        </w:r>
        <w:r w:rsidR="00A50FA9">
          <w:t>-2 antibodies or cytokines)</w:t>
        </w:r>
      </w:ins>
      <w:r>
        <w:t xml:space="preserve">. In addition, a nasal swab should be collected in which the </w:t>
      </w:r>
      <w:r w:rsidR="005359F4">
        <w:t xml:space="preserve">level </w:t>
      </w:r>
      <w:r>
        <w:t xml:space="preserve">of SARS-CoV-2 </w:t>
      </w:r>
      <w:r w:rsidR="005359F4">
        <w:t xml:space="preserve">viral RNA (and genotyping for resistance markers) </w:t>
      </w:r>
      <w:r>
        <w:t>will be measured.</w:t>
      </w:r>
      <w:ins w:id="700" w:author="Author">
        <w:r w:rsidR="00714E62">
          <w:t xml:space="preserve"> Participants outside the UK do not require any baseline sample collection.</w:t>
        </w:r>
      </w:ins>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3E44747C" w:rsidR="00A42897" w:rsidDel="00C0775F" w:rsidRDefault="00A42897" w:rsidP="00A42897">
      <w:pPr>
        <w:rPr>
          <w:ins w:id="701" w:author="Author"/>
          <w:del w:id="702" w:author="Author"/>
        </w:rPr>
      </w:pPr>
      <w:r>
        <w:t>Participants</w:t>
      </w:r>
      <w:ins w:id="703" w:author="Author">
        <w:r w:rsidR="00714E62">
          <w:t xml:space="preserve"> in the UK</w:t>
        </w:r>
      </w:ins>
      <w:r>
        <w:t xml:space="preserve"> with influenza pneumonia should have a nasal </w:t>
      </w:r>
      <w:r w:rsidR="00F04CCC">
        <w:t xml:space="preserve">swab </w:t>
      </w:r>
      <w:r>
        <w:t>collected in which the presence of influenza virus will be measured.</w:t>
      </w:r>
      <w:ins w:id="704" w:author="Author">
        <w:r w:rsidR="00714E62">
          <w:t xml:space="preserve"> </w:t>
        </w:r>
        <w:r w:rsidR="00714E62" w:rsidRPr="00714E62">
          <w:t>Participants outside the UK do not require baseline sample collection, although if the influenza diagnosis was based on a rapid antigen test alone then a nose or throat swab will be collected</w:t>
        </w:r>
        <w:r w:rsidR="004864D3">
          <w:t xml:space="preserve"> </w:t>
        </w:r>
        <w:r w:rsidR="00714E62" w:rsidRPr="00714E62">
          <w:t>for</w:t>
        </w:r>
        <w:r w:rsidR="00714E62">
          <w:t xml:space="preserve"> influenza</w:t>
        </w:r>
        <w:r w:rsidR="00714E62" w:rsidRPr="00714E62">
          <w:t xml:space="preserve"> PCR at a clinical laboratory (if this testing is locally available).</w:t>
        </w:r>
        <w:r w:rsidR="004864D3">
          <w:t xml:space="preserve"> This swab will be collected after obtaining consent and prior to randomisation, and patients with a positive antigen test may proceed to randomisation before results of influenza PCR are available.</w:t>
        </w:r>
      </w:ins>
    </w:p>
    <w:p w14:paraId="1FE1E01B" w14:textId="7525922D" w:rsidR="00335752" w:rsidRPr="00A42897" w:rsidRDefault="00335752" w:rsidP="00C0775F"/>
    <w:p w14:paraId="4A301638" w14:textId="457E0C76" w:rsidR="00CA3E60" w:rsidRDefault="00CA3E60">
      <w:pPr>
        <w:autoSpaceDE/>
        <w:autoSpaceDN/>
        <w:adjustRightInd/>
        <w:contextualSpacing w:val="0"/>
        <w:jc w:val="left"/>
        <w:rPr>
          <w:b/>
          <w:bCs w:val="0"/>
          <w:lang w:val="en-US"/>
        </w:rPr>
      </w:pPr>
      <w:del w:id="705" w:author="Author">
        <w:r w:rsidDel="001815E5">
          <w:br w:type="page"/>
        </w:r>
      </w:del>
    </w:p>
    <w:p w14:paraId="31D1507D" w14:textId="5EA872C2" w:rsidR="007341EA" w:rsidRPr="00633320" w:rsidRDefault="00D0631B" w:rsidP="00DB1708">
      <w:pPr>
        <w:pStyle w:val="Heading2"/>
        <w:rPr>
          <w:lang w:val="en-GB"/>
        </w:rPr>
      </w:pPr>
      <w:bookmarkStart w:id="706" w:name="_Toc34778074"/>
      <w:bookmarkStart w:id="707" w:name="_Toc34778129"/>
      <w:bookmarkStart w:id="708" w:name="_Toc34778278"/>
      <w:bookmarkStart w:id="709" w:name="_Toc34778332"/>
      <w:bookmarkStart w:id="710" w:name="_Toc34778385"/>
      <w:bookmarkStart w:id="711" w:name="_Toc34778465"/>
      <w:bookmarkStart w:id="712" w:name="_Toc34778520"/>
      <w:bookmarkStart w:id="713" w:name="_Toc34778576"/>
      <w:bookmarkStart w:id="714" w:name="_Toc34780054"/>
      <w:bookmarkStart w:id="715" w:name="_Toc34780318"/>
      <w:bookmarkStart w:id="716" w:name="_Toc34780448"/>
      <w:bookmarkStart w:id="717" w:name="_Toc34778076"/>
      <w:bookmarkStart w:id="718" w:name="_Toc34778131"/>
      <w:bookmarkStart w:id="719" w:name="_Toc34778280"/>
      <w:bookmarkStart w:id="720" w:name="_Toc34778334"/>
      <w:bookmarkStart w:id="721" w:name="_Toc34778387"/>
      <w:bookmarkStart w:id="722" w:name="_Toc34778467"/>
      <w:bookmarkStart w:id="723" w:name="_Toc34778522"/>
      <w:bookmarkStart w:id="724" w:name="_Toc34778578"/>
      <w:bookmarkStart w:id="725" w:name="_Toc34780056"/>
      <w:bookmarkStart w:id="726" w:name="_Toc34780320"/>
      <w:bookmarkStart w:id="727" w:name="_Toc34780450"/>
      <w:bookmarkStart w:id="728" w:name="_Toc37770909"/>
      <w:bookmarkStart w:id="729" w:name="_Toc37771565"/>
      <w:bookmarkStart w:id="730" w:name="_Toc38099246"/>
      <w:bookmarkStart w:id="731" w:name="_Toc44674841"/>
      <w:bookmarkStart w:id="732" w:name="_Ref54422467"/>
      <w:bookmarkStart w:id="733" w:name="_Toc137835492"/>
      <w:bookmarkStart w:id="734" w:name="_Toc138421212"/>
      <w:bookmarkStart w:id="735" w:name="_Toc14171756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t>Randomised allocation of treatment for COVID-19</w:t>
      </w:r>
      <w:bookmarkEnd w:id="730"/>
      <w:bookmarkEnd w:id="731"/>
      <w:bookmarkEnd w:id="732"/>
      <w:bookmarkEnd w:id="733"/>
      <w:bookmarkEnd w:id="734"/>
      <w:bookmarkEnd w:id="735"/>
    </w:p>
    <w:p w14:paraId="4609A5B3" w14:textId="736A961C"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ins w:id="736" w:author="Leon Peto" w:date="2023-07-19T18:33:00Z">
        <w:r w:rsidR="00760FBD">
          <w:t xml:space="preserve">Region-specific exclusions, including those related to age, pregnancy </w:t>
        </w:r>
      </w:ins>
      <w:ins w:id="737" w:author="Leon Peto" w:date="2023-08-04T10:46:00Z">
        <w:r w:rsidR="00764F6F">
          <w:t>or</w:t>
        </w:r>
      </w:ins>
      <w:ins w:id="738" w:author="Leon Peto" w:date="2023-07-19T18:33:00Z">
        <w:r w:rsidR="00760FBD">
          <w:t xml:space="preserve"> breastfeeding, are given in Appendix 6.</w:t>
        </w:r>
      </w:ins>
    </w:p>
    <w:p w14:paraId="730D4E2A" w14:textId="44347662" w:rsidR="00913157" w:rsidRPr="00633320" w:rsidRDefault="005026EF" w:rsidP="00843B24">
      <w:pPr>
        <w:pStyle w:val="Heading3"/>
      </w:pPr>
      <w:bookmarkStart w:id="739" w:name="_Toc40166725"/>
      <w:bookmarkStart w:id="740" w:name="_Toc40209059"/>
      <w:bookmarkStart w:id="741" w:name="_Toc40209117"/>
      <w:bookmarkStart w:id="742" w:name="_Toc40209175"/>
      <w:bookmarkStart w:id="743" w:name="_Toc40209233"/>
      <w:bookmarkStart w:id="744" w:name="_Toc40252655"/>
      <w:bookmarkEnd w:id="739"/>
      <w:bookmarkEnd w:id="740"/>
      <w:bookmarkEnd w:id="741"/>
      <w:bookmarkEnd w:id="742"/>
      <w:bookmarkEnd w:id="743"/>
      <w:bookmarkEnd w:id="744"/>
      <w:r>
        <w:t>R</w:t>
      </w:r>
      <w:r w:rsidR="00913157" w:rsidRPr="00633320">
        <w:t>andomisation part E</w:t>
      </w:r>
    </w:p>
    <w:p w14:paraId="607C8908" w14:textId="173703DD" w:rsidR="00913157" w:rsidRPr="00633320" w:rsidRDefault="005026EF" w:rsidP="00913157">
      <w:pPr>
        <w:rPr>
          <w:b/>
        </w:rPr>
      </w:pPr>
      <w:r>
        <w:t>Eligible patients (</w:t>
      </w:r>
      <w:del w:id="745" w:author="Leon Peto" w:date="2023-08-22T15:10:00Z">
        <w:r w:rsidDel="002A3007">
          <w:delText>a</w:delText>
        </w:r>
        <w:r w:rsidR="00913157" w:rsidRPr="00633320" w:rsidDel="002A3007">
          <w:delText xml:space="preserve">dult patients </w:delText>
        </w:r>
      </w:del>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t>
      </w:r>
      <w:r w:rsidR="00347F11">
        <w:t>requiring ventilatory support (i.e.</w:t>
      </w:r>
      <w:r w:rsidR="00EE4A12">
        <w:t xml:space="preserve"> non-invasive ventilation [</w:t>
      </w:r>
      <w:r w:rsidR="00347F11">
        <w:t>high-flow nasal oxygen</w:t>
      </w:r>
      <w:r w:rsidR="002F2524">
        <w:rPr>
          <w:rStyle w:val="FootnoteReference"/>
        </w:rPr>
        <w:footnoteReference w:id="8"/>
      </w:r>
      <w:r w:rsidR="00347F11">
        <w:t>, continuous positive airways pressure, bilevel positive airways pressure</w:t>
      </w:r>
      <w:r w:rsidR="00EE4A12">
        <w:t xml:space="preserve">], </w:t>
      </w:r>
      <w:r w:rsidR="00347F11">
        <w:t>invasive mechanical ventilation</w:t>
      </w:r>
      <w:r w:rsidR="00EE4A12">
        <w:t>, or ECMO</w:t>
      </w:r>
      <w:r w:rsidR="00347F11">
        <w:t>)</w:t>
      </w:r>
      <w:r w:rsidR="00913157" w:rsidRPr="00633320">
        <w:t xml:space="preserve">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657E51">
      <w:pPr>
        <w:ind w:left="709" w:hanging="283"/>
        <w:rPr>
          <w:b/>
        </w:rPr>
      </w:pPr>
      <w:r w:rsidRPr="003C491C">
        <w:rPr>
          <w:b/>
        </w:rPr>
        <w:lastRenderedPageBreak/>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657E51">
      <w:pPr>
        <w:ind w:left="709" w:hanging="283"/>
      </w:pPr>
    </w:p>
    <w:p w14:paraId="1744A806" w14:textId="635CA5A5" w:rsidR="00913157" w:rsidRPr="00633320" w:rsidRDefault="00913157" w:rsidP="00657E51">
      <w:pPr>
        <w:ind w:left="709" w:hanging="283"/>
      </w:pPr>
      <w:r w:rsidRPr="00633320">
        <w:sym w:font="Symbol" w:char="F0B7"/>
      </w:r>
      <w:r w:rsidRPr="00633320">
        <w:t xml:space="preserve"> </w:t>
      </w:r>
      <w:r w:rsidRPr="001815E5">
        <w:rPr>
          <w:b/>
        </w:rPr>
        <w:t>High-dose corticosteroids:</w:t>
      </w:r>
      <w:r w:rsidRPr="00633320">
        <w:t xml:space="preserve">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10A753FA" w:rsidR="006144C0" w:rsidRPr="00633320" w:rsidDel="003C7D63" w:rsidRDefault="00586461" w:rsidP="00843B24">
      <w:pPr>
        <w:pStyle w:val="Heading3"/>
        <w:rPr>
          <w:del w:id="746" w:author="Author"/>
        </w:rPr>
      </w:pPr>
      <w:del w:id="747" w:author="Author">
        <w:r w:rsidDel="003C7D63">
          <w:delText>R</w:delText>
        </w:r>
        <w:r w:rsidR="006144C0" w:rsidRPr="00633320" w:rsidDel="003C7D63">
          <w:delText xml:space="preserve">andomisation part </w:delText>
        </w:r>
        <w:r w:rsidR="006144C0" w:rsidDel="003C7D63">
          <w:delText>F</w:delText>
        </w:r>
        <w:r w:rsidR="006144C0" w:rsidRPr="00633320" w:rsidDel="003C7D63">
          <w:delText xml:space="preserve">: </w:delText>
        </w:r>
      </w:del>
    </w:p>
    <w:p w14:paraId="22362DB2" w14:textId="1B77CC48" w:rsidR="006144C0" w:rsidRPr="00633320" w:rsidDel="003C7D63" w:rsidRDefault="005026EF" w:rsidP="00E26AEF">
      <w:pPr>
        <w:rPr>
          <w:del w:id="748" w:author="Author"/>
        </w:rPr>
      </w:pPr>
      <w:del w:id="749" w:author="Author">
        <w:r w:rsidDel="003C7D63">
          <w:delText>Eligible patients (a</w:delText>
        </w:r>
        <w:r w:rsidR="006144C0" w:rsidRPr="00633320" w:rsidDel="003C7D63">
          <w:delText>dult patients</w:delText>
        </w:r>
        <w:r w:rsidDel="003C7D63">
          <w:delText xml:space="preserve"> ≥18 years old</w:delText>
        </w:r>
        <w:r w:rsidR="00093F55" w:rsidDel="003C7D63">
          <w:delText>)</w:delText>
        </w:r>
        <w:r w:rsidR="006144C0" w:rsidRPr="00633320" w:rsidDel="003C7D63">
          <w:delText xml:space="preserve"> may be randomised </w:delText>
        </w:r>
        <w:r w:rsidDel="003C7D63">
          <w:delText xml:space="preserve">in a 1:1 ratio </w:delText>
        </w:r>
        <w:r w:rsidR="006144C0" w:rsidRPr="00633320" w:rsidDel="003C7D63">
          <w:delText>to one of the arms listed below.</w:delText>
        </w:r>
      </w:del>
    </w:p>
    <w:p w14:paraId="1383BFA9" w14:textId="5DE4B3EE" w:rsidR="006144C0" w:rsidRPr="00633320" w:rsidDel="003C7D63" w:rsidRDefault="006144C0" w:rsidP="00E26AEF">
      <w:pPr>
        <w:rPr>
          <w:del w:id="750" w:author="Author"/>
        </w:rPr>
      </w:pPr>
    </w:p>
    <w:p w14:paraId="405C8080" w14:textId="5026F6B1" w:rsidR="006144C0" w:rsidRPr="00E26AEF" w:rsidDel="003C7D63" w:rsidRDefault="006144C0" w:rsidP="00E26AEF">
      <w:pPr>
        <w:ind w:left="567" w:hanging="283"/>
        <w:rPr>
          <w:del w:id="751" w:author="Author"/>
          <w:b/>
        </w:rPr>
      </w:pPr>
      <w:del w:id="752" w:author="Author">
        <w:r w:rsidRPr="003C491C" w:rsidDel="003C7D63">
          <w:sym w:font="Symbol" w:char="F0B7"/>
        </w:r>
        <w:r w:rsidRPr="003C491C" w:rsidDel="003C7D63">
          <w:delText xml:space="preserve"> </w:delText>
        </w:r>
        <w:r w:rsidRPr="00E26AEF" w:rsidDel="003C7D63">
          <w:rPr>
            <w:b/>
          </w:rPr>
          <w:delText xml:space="preserve">No additional treatment </w:delText>
        </w:r>
      </w:del>
    </w:p>
    <w:p w14:paraId="37BA7AA1" w14:textId="01D2C2F0" w:rsidR="006144C0" w:rsidRPr="00633320" w:rsidDel="003C7D63" w:rsidRDefault="006144C0" w:rsidP="00E26AEF">
      <w:pPr>
        <w:ind w:left="567" w:hanging="283"/>
        <w:rPr>
          <w:del w:id="753" w:author="Author"/>
        </w:rPr>
      </w:pPr>
    </w:p>
    <w:p w14:paraId="07FF3AF3" w14:textId="7A14FF9C" w:rsidR="006144C0" w:rsidDel="003C7D63" w:rsidRDefault="006144C0" w:rsidP="00E26AEF">
      <w:pPr>
        <w:ind w:left="567" w:hanging="283"/>
        <w:rPr>
          <w:del w:id="754" w:author="Author"/>
        </w:rPr>
      </w:pPr>
      <w:del w:id="755" w:author="Author">
        <w:r w:rsidRPr="00633320" w:rsidDel="003C7D63">
          <w:sym w:font="Symbol" w:char="F0B7"/>
        </w:r>
        <w:r w:rsidRPr="00633320" w:rsidDel="003C7D63">
          <w:delText xml:space="preserve"> </w:delText>
        </w:r>
        <w:r w:rsidRPr="00E26AEF" w:rsidDel="003C7D63">
          <w:rPr>
            <w:b/>
          </w:rPr>
          <w:delText>Empagliflozin 10 mg once daily</w:delText>
        </w:r>
        <w:r w:rsidDel="003C7D63">
          <w:delText xml:space="preserve"> by mouth for </w:delText>
        </w:r>
        <w:r w:rsidR="00FA08CD" w:rsidDel="003C7D63">
          <w:delText>28 days (or until discharge, if earlier)</w:delText>
        </w:r>
        <w:r w:rsidDel="003C7D63">
          <w:delText>.</w:delText>
        </w:r>
        <w:r w:rsidR="00285583" w:rsidDel="003C7D63">
          <w:delText xml:space="preserve"> Participants </w:delText>
        </w:r>
        <w:r w:rsidR="00525F3A" w:rsidDel="003C7D63">
          <w:delText xml:space="preserve">with diabetes </w:delText>
        </w:r>
        <w:r w:rsidR="00285583" w:rsidDel="003C7D63">
          <w:delText>allocated empagliflozin should have daily ketone checks while taking the treatment (see Appendix 2 for further details).</w:delText>
        </w:r>
      </w:del>
    </w:p>
    <w:p w14:paraId="205FD0F0" w14:textId="7671D4DC" w:rsidR="00A42897" w:rsidRPr="00633320" w:rsidRDefault="00A42897" w:rsidP="00843B24">
      <w:pPr>
        <w:pStyle w:val="Heading3"/>
      </w:pPr>
      <w:r>
        <w:t>R</w:t>
      </w:r>
      <w:r w:rsidRPr="00633320">
        <w:t xml:space="preserve">andomisation part </w:t>
      </w:r>
      <w:r>
        <w:t>J</w:t>
      </w:r>
      <w:r w:rsidR="00F04CCC">
        <w:t xml:space="preserve"> </w:t>
      </w:r>
      <w:r w:rsidR="00F04CCC">
        <w:tab/>
        <w:t>(UK only)</w:t>
      </w:r>
      <w:r w:rsidRPr="00633320">
        <w:t xml:space="preserve">: </w:t>
      </w:r>
    </w:p>
    <w:p w14:paraId="1D15D65E" w14:textId="45C8BFD3" w:rsidR="00A42897" w:rsidRPr="00633320" w:rsidRDefault="00A42897" w:rsidP="00A42897">
      <w:pPr>
        <w:rPr>
          <w:b/>
        </w:rPr>
      </w:pPr>
      <w:r>
        <w:t>Eligible patients (</w:t>
      </w:r>
      <w:del w:id="756" w:author="Leon Peto" w:date="2023-08-22T15:10:00Z">
        <w:r w:rsidRPr="00633320" w:rsidDel="00027F51">
          <w:delText>patients</w:delText>
        </w:r>
        <w:r w:rsidDel="00027F51">
          <w:delText xml:space="preserve"> </w:delText>
        </w:r>
      </w:del>
      <w:r>
        <w:t>≥12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657E51">
      <w:pPr>
        <w:ind w:left="709" w:hanging="283"/>
        <w:rPr>
          <w:b/>
        </w:rPr>
      </w:pPr>
      <w:r w:rsidRPr="003C491C">
        <w:rPr>
          <w:b/>
        </w:rPr>
        <w:sym w:font="Symbol" w:char="F0B7"/>
      </w:r>
      <w:r w:rsidRPr="003C491C">
        <w:rPr>
          <w:b/>
        </w:rPr>
        <w:t xml:space="preserve"> No additional treatment </w:t>
      </w:r>
    </w:p>
    <w:p w14:paraId="6D5EEA99" w14:textId="77777777" w:rsidR="00A42897" w:rsidRPr="00633320" w:rsidRDefault="00A42897" w:rsidP="00657E51">
      <w:pPr>
        <w:ind w:left="709" w:hanging="283"/>
      </w:pPr>
    </w:p>
    <w:p w14:paraId="6D5AF39A" w14:textId="5101D088" w:rsidR="00A42897" w:rsidRDefault="00A42897" w:rsidP="00657E51">
      <w:pPr>
        <w:ind w:left="709" w:hanging="283"/>
      </w:pPr>
      <w:r w:rsidRPr="00633320">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3E74FBE6" w:rsidR="00A42897" w:rsidRPr="00633320" w:rsidDel="003C7D63" w:rsidRDefault="00A42897" w:rsidP="00DB1708">
      <w:pPr>
        <w:pStyle w:val="Heading2"/>
        <w:rPr>
          <w:del w:id="757" w:author="Author"/>
        </w:rPr>
      </w:pPr>
      <w:bookmarkStart w:id="758" w:name="_Toc135315499"/>
      <w:bookmarkStart w:id="759" w:name="_Toc138421213"/>
      <w:bookmarkStart w:id="760" w:name="_Toc141717566"/>
      <w:del w:id="761" w:author="Author">
        <w:r w:rsidDel="003C7D63">
          <w:delText>R</w:delText>
        </w:r>
        <w:r w:rsidRPr="00633320" w:rsidDel="003C7D63">
          <w:delText xml:space="preserve">andomisation part </w:delText>
        </w:r>
        <w:r w:rsidDel="003C7D63">
          <w:delText>K</w:delText>
        </w:r>
        <w:r w:rsidRPr="00633320" w:rsidDel="003C7D63">
          <w:delText>:</w:delText>
        </w:r>
        <w:bookmarkEnd w:id="758"/>
        <w:bookmarkEnd w:id="759"/>
        <w:bookmarkEnd w:id="760"/>
        <w:r w:rsidRPr="00633320" w:rsidDel="003C7D63">
          <w:delText xml:space="preserve"> </w:delText>
        </w:r>
        <w:bookmarkStart w:id="762" w:name="_Toc137835493"/>
        <w:bookmarkEnd w:id="762"/>
      </w:del>
    </w:p>
    <w:p w14:paraId="7D4D2488" w14:textId="2D8397D1" w:rsidR="00A42897" w:rsidRPr="00633320" w:rsidDel="003C7D63" w:rsidRDefault="00A42897" w:rsidP="00E26AEF">
      <w:pPr>
        <w:rPr>
          <w:del w:id="763" w:author="Author"/>
        </w:rPr>
      </w:pPr>
      <w:bookmarkStart w:id="764" w:name="_Toc135315500"/>
      <w:bookmarkStart w:id="765" w:name="_Toc138421214"/>
      <w:bookmarkStart w:id="766" w:name="_Toc141717567"/>
      <w:del w:id="767" w:author="Author">
        <w:r w:rsidDel="003C7D63">
          <w:delText>Eligible patients (</w:delText>
        </w:r>
        <w:r w:rsidRPr="00633320" w:rsidDel="003C7D63">
          <w:delText>patients</w:delText>
        </w:r>
        <w:r w:rsidDel="003C7D63">
          <w:delText xml:space="preserve"> ≥18 years old</w:delText>
        </w:r>
        <w:r w:rsidR="00093F55" w:rsidDel="003C7D63">
          <w:delText>)</w:delText>
        </w:r>
        <w:r w:rsidRPr="00633320" w:rsidDel="003C7D63">
          <w:delText xml:space="preserve"> may be randomised </w:delText>
        </w:r>
        <w:r w:rsidDel="003C7D63">
          <w:delText xml:space="preserve">in a 1:1 ratio </w:delText>
        </w:r>
        <w:r w:rsidRPr="00633320" w:rsidDel="003C7D63">
          <w:delText>to one of the arms listed below.</w:delText>
        </w:r>
        <w:bookmarkStart w:id="768" w:name="_Toc137835494"/>
        <w:bookmarkEnd w:id="764"/>
        <w:bookmarkEnd w:id="765"/>
        <w:bookmarkEnd w:id="768"/>
        <w:bookmarkEnd w:id="766"/>
      </w:del>
    </w:p>
    <w:p w14:paraId="137F79CF" w14:textId="2C63EA85" w:rsidR="00A42897" w:rsidRPr="00633320" w:rsidDel="003C7D63" w:rsidRDefault="00A42897" w:rsidP="00E26AEF">
      <w:pPr>
        <w:rPr>
          <w:del w:id="769" w:author="Author"/>
        </w:rPr>
      </w:pPr>
      <w:bookmarkStart w:id="770" w:name="_Toc135315501"/>
      <w:bookmarkStart w:id="771" w:name="_Toc137835495"/>
      <w:bookmarkStart w:id="772" w:name="_Toc138421215"/>
      <w:bookmarkStart w:id="773" w:name="_Toc141717568"/>
      <w:bookmarkEnd w:id="770"/>
      <w:bookmarkEnd w:id="771"/>
      <w:bookmarkEnd w:id="772"/>
      <w:bookmarkEnd w:id="773"/>
    </w:p>
    <w:p w14:paraId="1C70AC2E" w14:textId="41C30C32" w:rsidR="00A42897" w:rsidRPr="00E26AEF" w:rsidDel="003C7D63" w:rsidRDefault="00A42897" w:rsidP="00E26AEF">
      <w:pPr>
        <w:ind w:left="720"/>
        <w:rPr>
          <w:del w:id="774" w:author="Author"/>
          <w:b/>
        </w:rPr>
      </w:pPr>
      <w:bookmarkStart w:id="775" w:name="_Toc135315502"/>
      <w:bookmarkStart w:id="776" w:name="_Toc138421216"/>
      <w:bookmarkStart w:id="777" w:name="_Toc141717569"/>
      <w:del w:id="778" w:author="Author">
        <w:r w:rsidRPr="003C491C" w:rsidDel="003C7D63">
          <w:sym w:font="Symbol" w:char="F0B7"/>
        </w:r>
        <w:r w:rsidRPr="003C491C" w:rsidDel="003C7D63">
          <w:delText xml:space="preserve"> </w:delText>
        </w:r>
        <w:r w:rsidRPr="00E26AEF" w:rsidDel="003C7D63">
          <w:rPr>
            <w:b/>
          </w:rPr>
          <w:delText>No additional treatment</w:delText>
        </w:r>
        <w:bookmarkEnd w:id="775"/>
        <w:bookmarkEnd w:id="776"/>
        <w:bookmarkEnd w:id="777"/>
        <w:r w:rsidRPr="00E26AEF" w:rsidDel="003C7D63">
          <w:rPr>
            <w:b/>
          </w:rPr>
          <w:delText xml:space="preserve"> </w:delText>
        </w:r>
        <w:bookmarkStart w:id="779" w:name="_Toc137835496"/>
        <w:bookmarkEnd w:id="779"/>
      </w:del>
    </w:p>
    <w:p w14:paraId="298A1A1C" w14:textId="419460FC" w:rsidR="00A42897" w:rsidRPr="00633320" w:rsidDel="003C7D63" w:rsidRDefault="00A42897" w:rsidP="00E26AEF">
      <w:pPr>
        <w:ind w:left="720"/>
        <w:rPr>
          <w:del w:id="780" w:author="Author"/>
        </w:rPr>
      </w:pPr>
      <w:bookmarkStart w:id="781" w:name="_Toc135315503"/>
      <w:bookmarkStart w:id="782" w:name="_Toc137835497"/>
      <w:bookmarkStart w:id="783" w:name="_Toc138421217"/>
      <w:bookmarkStart w:id="784" w:name="_Toc141717570"/>
      <w:bookmarkEnd w:id="781"/>
      <w:bookmarkEnd w:id="782"/>
      <w:bookmarkEnd w:id="783"/>
      <w:bookmarkEnd w:id="784"/>
    </w:p>
    <w:p w14:paraId="08A137E8" w14:textId="7FF66F4B" w:rsidR="00A42897" w:rsidDel="003C7D63" w:rsidRDefault="00A42897" w:rsidP="00E26AEF">
      <w:pPr>
        <w:ind w:left="720"/>
        <w:rPr>
          <w:del w:id="785" w:author="Author"/>
        </w:rPr>
      </w:pPr>
      <w:bookmarkStart w:id="786" w:name="_Toc135315504"/>
      <w:bookmarkStart w:id="787" w:name="_Toc138421218"/>
      <w:bookmarkStart w:id="788" w:name="_Toc141717571"/>
      <w:del w:id="789" w:author="Author">
        <w:r w:rsidRPr="00633320" w:rsidDel="003C7D63">
          <w:sym w:font="Symbol" w:char="F0B7"/>
        </w:r>
        <w:r w:rsidRPr="00633320" w:rsidDel="003C7D63">
          <w:delText xml:space="preserve"> </w:delText>
        </w:r>
        <w:r w:rsidRPr="00E26AEF" w:rsidDel="003C7D63">
          <w:rPr>
            <w:b/>
          </w:rPr>
          <w:delText>Molnupiravir 800 mg twice daily</w:delText>
        </w:r>
        <w:r w:rsidDel="003C7D63">
          <w:delText xml:space="preserve"> </w:delText>
        </w:r>
        <w:r w:rsidRPr="00F04CCC" w:rsidDel="003C7D63">
          <w:delText>for 5 days</w:delText>
        </w:r>
        <w:r w:rsidDel="003C7D63">
          <w:delText xml:space="preserve"> by </w:delText>
        </w:r>
        <w:r w:rsidR="00AD6F39" w:rsidDel="003C7D63">
          <w:delText>mouth</w:delText>
        </w:r>
        <w:r w:rsidR="00CA3E60" w:rsidDel="003C7D63">
          <w:rPr>
            <w:rStyle w:val="FootnoteReference"/>
          </w:rPr>
          <w:footnoteReference w:id="12"/>
        </w:r>
        <w:r w:rsidDel="003C7D63">
          <w:delText>.</w:delText>
        </w:r>
        <w:bookmarkEnd w:id="786"/>
        <w:bookmarkEnd w:id="787"/>
        <w:bookmarkEnd w:id="788"/>
        <w:r w:rsidDel="003C7D63">
          <w:delText xml:space="preserve"> </w:delText>
        </w:r>
        <w:bookmarkStart w:id="792" w:name="_Toc137835498"/>
        <w:bookmarkEnd w:id="792"/>
      </w:del>
    </w:p>
    <w:p w14:paraId="3C3E1B88" w14:textId="78E19C9F" w:rsidR="00B66772" w:rsidRPr="00633320" w:rsidDel="003C7D63" w:rsidRDefault="00B66772" w:rsidP="00DB1708">
      <w:pPr>
        <w:pStyle w:val="Heading2"/>
        <w:rPr>
          <w:del w:id="793" w:author="Author"/>
        </w:rPr>
      </w:pPr>
      <w:bookmarkStart w:id="794" w:name="_Toc135315505"/>
      <w:bookmarkStart w:id="795" w:name="_Toc138421219"/>
      <w:bookmarkStart w:id="796" w:name="_Toc141717572"/>
      <w:bookmarkStart w:id="797" w:name="_Toc82605507"/>
      <w:del w:id="798" w:author="Author">
        <w:r w:rsidDel="003C7D63">
          <w:delText>R</w:delText>
        </w:r>
        <w:r w:rsidRPr="00633320" w:rsidDel="003C7D63">
          <w:delText xml:space="preserve">andomisation part </w:delText>
        </w:r>
        <w:r w:rsidDel="003C7D63">
          <w:delText xml:space="preserve">L </w:delText>
        </w:r>
        <w:r w:rsidDel="003C7D63">
          <w:tab/>
          <w:delText>(UK only)</w:delText>
        </w:r>
        <w:r w:rsidRPr="00633320" w:rsidDel="003C7D63">
          <w:delText>:</w:delText>
        </w:r>
        <w:bookmarkEnd w:id="794"/>
        <w:bookmarkEnd w:id="795"/>
        <w:bookmarkEnd w:id="796"/>
        <w:r w:rsidRPr="00633320" w:rsidDel="003C7D63">
          <w:delText xml:space="preserve"> </w:delText>
        </w:r>
        <w:bookmarkStart w:id="799" w:name="_Toc137835499"/>
        <w:bookmarkEnd w:id="799"/>
      </w:del>
    </w:p>
    <w:p w14:paraId="35B2FB0A" w14:textId="5B37F80D" w:rsidR="00B66772" w:rsidRPr="00633320" w:rsidDel="003C7D63" w:rsidRDefault="00B66772" w:rsidP="00E26AEF">
      <w:pPr>
        <w:rPr>
          <w:del w:id="800" w:author="Author"/>
        </w:rPr>
      </w:pPr>
      <w:bookmarkStart w:id="801" w:name="_Toc135315506"/>
      <w:bookmarkStart w:id="802" w:name="_Toc138421220"/>
      <w:bookmarkStart w:id="803" w:name="_Toc141717573"/>
      <w:del w:id="804" w:author="Author">
        <w:r w:rsidDel="003C7D63">
          <w:delText>Eligible patients (</w:delText>
        </w:r>
        <w:r w:rsidRPr="00633320" w:rsidDel="003C7D63">
          <w:delText>patients</w:delText>
        </w:r>
        <w:r w:rsidDel="003C7D63">
          <w:delText xml:space="preserve"> ≥18 years old)</w:delText>
        </w:r>
        <w:r w:rsidRPr="00633320" w:rsidDel="003C7D63">
          <w:delText xml:space="preserve"> may be randomised </w:delText>
        </w:r>
        <w:r w:rsidDel="003C7D63">
          <w:delText xml:space="preserve">in a 1:1 ratio </w:delText>
        </w:r>
        <w:r w:rsidRPr="00633320" w:rsidDel="003C7D63">
          <w:delText>to one of the arms listed below.</w:delText>
        </w:r>
        <w:bookmarkStart w:id="805" w:name="_Toc137835500"/>
        <w:bookmarkEnd w:id="801"/>
        <w:bookmarkEnd w:id="802"/>
        <w:bookmarkEnd w:id="805"/>
        <w:bookmarkEnd w:id="803"/>
      </w:del>
    </w:p>
    <w:p w14:paraId="2E556CAD" w14:textId="0D33E7A3" w:rsidR="00B66772" w:rsidRPr="00633320" w:rsidDel="003C7D63" w:rsidRDefault="00B66772" w:rsidP="00E26AEF">
      <w:pPr>
        <w:rPr>
          <w:del w:id="806" w:author="Author"/>
        </w:rPr>
      </w:pPr>
      <w:bookmarkStart w:id="807" w:name="_Toc135315507"/>
      <w:bookmarkStart w:id="808" w:name="_Toc137835501"/>
      <w:bookmarkStart w:id="809" w:name="_Toc138421221"/>
      <w:bookmarkStart w:id="810" w:name="_Toc141717574"/>
      <w:bookmarkEnd w:id="807"/>
      <w:bookmarkEnd w:id="808"/>
      <w:bookmarkEnd w:id="809"/>
      <w:bookmarkEnd w:id="810"/>
    </w:p>
    <w:p w14:paraId="1E36EB9C" w14:textId="04084775" w:rsidR="00B66772" w:rsidRPr="003C491C" w:rsidDel="003C7D63" w:rsidRDefault="00B66772" w:rsidP="00E26AEF">
      <w:pPr>
        <w:ind w:left="720"/>
        <w:rPr>
          <w:del w:id="811" w:author="Author"/>
        </w:rPr>
      </w:pPr>
      <w:bookmarkStart w:id="812" w:name="_Toc135315508"/>
      <w:bookmarkStart w:id="813" w:name="_Toc138421222"/>
      <w:bookmarkStart w:id="814" w:name="_Toc141717575"/>
      <w:del w:id="815" w:author="Author">
        <w:r w:rsidRPr="003C491C" w:rsidDel="003C7D63">
          <w:sym w:font="Symbol" w:char="F0B7"/>
        </w:r>
        <w:r w:rsidRPr="003C491C" w:rsidDel="003C7D63">
          <w:delText xml:space="preserve"> </w:delText>
        </w:r>
        <w:r w:rsidRPr="00E26AEF" w:rsidDel="003C7D63">
          <w:rPr>
            <w:b/>
          </w:rPr>
          <w:delText>No additional treatment</w:delText>
        </w:r>
        <w:bookmarkEnd w:id="812"/>
        <w:bookmarkEnd w:id="813"/>
        <w:bookmarkEnd w:id="814"/>
        <w:r w:rsidRPr="003C491C" w:rsidDel="003C7D63">
          <w:delText xml:space="preserve"> </w:delText>
        </w:r>
        <w:bookmarkStart w:id="816" w:name="_Toc137835502"/>
        <w:bookmarkEnd w:id="816"/>
      </w:del>
    </w:p>
    <w:p w14:paraId="3BF99371" w14:textId="4CAA0ABA" w:rsidR="00B66772" w:rsidRPr="00633320" w:rsidDel="003C7D63" w:rsidRDefault="00B66772" w:rsidP="00E26AEF">
      <w:pPr>
        <w:ind w:left="720"/>
        <w:rPr>
          <w:del w:id="817" w:author="Author"/>
        </w:rPr>
      </w:pPr>
      <w:bookmarkStart w:id="818" w:name="_Toc135315509"/>
      <w:bookmarkStart w:id="819" w:name="_Toc137835503"/>
      <w:bookmarkStart w:id="820" w:name="_Toc138421223"/>
      <w:bookmarkStart w:id="821" w:name="_Toc141717576"/>
      <w:bookmarkEnd w:id="818"/>
      <w:bookmarkEnd w:id="819"/>
      <w:bookmarkEnd w:id="820"/>
      <w:bookmarkEnd w:id="821"/>
    </w:p>
    <w:p w14:paraId="709A32BC" w14:textId="499F7EBF" w:rsidR="00B66772" w:rsidDel="003C7D63" w:rsidRDefault="00B66772" w:rsidP="00E26AEF">
      <w:pPr>
        <w:ind w:left="720"/>
        <w:rPr>
          <w:del w:id="822" w:author="Author"/>
        </w:rPr>
      </w:pPr>
      <w:bookmarkStart w:id="823" w:name="_Toc135315510"/>
      <w:bookmarkStart w:id="824" w:name="_Toc138421224"/>
      <w:bookmarkStart w:id="825" w:name="_Toc141717577"/>
      <w:del w:id="826" w:author="Author">
        <w:r w:rsidRPr="00633320" w:rsidDel="003C7D63">
          <w:sym w:font="Symbol" w:char="F0B7"/>
        </w:r>
        <w:r w:rsidRPr="00633320" w:rsidDel="003C7D63">
          <w:delText xml:space="preserve"> </w:delText>
        </w:r>
        <w:r w:rsidRPr="00E26AEF" w:rsidDel="003C7D63">
          <w:rPr>
            <w:b/>
          </w:rPr>
          <w:delText>Paxlovid (nirmatrelvir/ritonavir) 300/100 mg twice daily</w:delText>
        </w:r>
        <w:r w:rsidDel="003C7D63">
          <w:delText xml:space="preserve"> </w:delText>
        </w:r>
        <w:r w:rsidRPr="00F04CCC" w:rsidDel="003C7D63">
          <w:delText>for 5 days</w:delText>
        </w:r>
        <w:r w:rsidDel="003C7D63">
          <w:delText xml:space="preserve"> by </w:delText>
        </w:r>
        <w:r w:rsidR="002F2524" w:rsidDel="003C7D63">
          <w:delText>mouth</w:delText>
        </w:r>
        <w:r w:rsidR="002F2524" w:rsidDel="003C7D63">
          <w:rPr>
            <w:vertAlign w:val="superscript"/>
          </w:rPr>
          <w:delText>k,</w:delText>
        </w:r>
        <w:r w:rsidR="002F2524" w:rsidDel="003C7D63">
          <w:rPr>
            <w:rStyle w:val="FootnoteReference"/>
          </w:rPr>
          <w:footnoteReference w:id="13"/>
        </w:r>
        <w:r w:rsidDel="003C7D63">
          <w:delText>.</w:delText>
        </w:r>
        <w:bookmarkEnd w:id="823"/>
        <w:bookmarkEnd w:id="824"/>
        <w:bookmarkEnd w:id="825"/>
        <w:r w:rsidDel="003C7D63">
          <w:delText xml:space="preserve"> </w:delText>
        </w:r>
        <w:bookmarkStart w:id="829" w:name="_Toc137835504"/>
        <w:bookmarkEnd w:id="829"/>
      </w:del>
    </w:p>
    <w:p w14:paraId="4C11EEBC" w14:textId="5668BDCF" w:rsidR="00A9005C" w:rsidRPr="00633320" w:rsidRDefault="00A9005C" w:rsidP="00DB1708">
      <w:pPr>
        <w:pStyle w:val="Heading2"/>
      </w:pPr>
      <w:bookmarkStart w:id="830" w:name="_Toc137835505"/>
      <w:bookmarkStart w:id="831" w:name="_Toc138421225"/>
      <w:bookmarkStart w:id="832" w:name="_Toc141717578"/>
      <w:r>
        <w:t>Randomised allocation of treatment for influenza</w:t>
      </w:r>
      <w:bookmarkEnd w:id="830"/>
      <w:del w:id="833" w:author="Author">
        <w:r w:rsidDel="00A1791D">
          <w:tab/>
          <w:delText>(UK only)</w:delText>
        </w:r>
      </w:del>
      <w:bookmarkEnd w:id="797"/>
      <w:bookmarkEnd w:id="831"/>
      <w:bookmarkEnd w:id="832"/>
    </w:p>
    <w:p w14:paraId="6700899F" w14:textId="67B40BD0"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xml:space="preserve">. </w:t>
      </w:r>
      <w:del w:id="834" w:author="Leon Peto" w:date="2023-07-19T18:03:00Z">
        <w:r w:rsidRPr="00633320" w:rsidDel="00794FC9">
          <w:delText>Study treatments do not need to be continued after discharge from hospital</w:delText>
        </w:r>
        <w:r w:rsidDel="00794FC9">
          <w:delText xml:space="preserve"> unless otherwise specified</w:delText>
        </w:r>
        <w:r w:rsidRPr="00633320" w:rsidDel="00794FC9">
          <w:delText>.</w:delText>
        </w:r>
      </w:del>
      <w:ins w:id="835" w:author="Leon Peto" w:date="2023-07-19T18:03:00Z">
        <w:r w:rsidR="00794FC9" w:rsidRPr="00794FC9">
          <w:t xml:space="preserve"> </w:t>
        </w:r>
      </w:ins>
      <w:ins w:id="836" w:author="Leon Peto" w:date="2023-07-19T18:30:00Z">
        <w:r w:rsidR="00760FBD">
          <w:t>R</w:t>
        </w:r>
      </w:ins>
      <w:ins w:id="837" w:author="Leon Peto" w:date="2023-07-19T18:04:00Z">
        <w:r w:rsidR="00794FC9">
          <w:t>egion-specific exclusions</w:t>
        </w:r>
      </w:ins>
      <w:ins w:id="838" w:author="Leon Peto" w:date="2023-07-19T18:30:00Z">
        <w:r w:rsidR="00760FBD">
          <w:t>, including</w:t>
        </w:r>
      </w:ins>
      <w:ins w:id="839" w:author="Leon Peto" w:date="2023-07-19T18:31:00Z">
        <w:r w:rsidR="00760FBD">
          <w:t xml:space="preserve"> those related to</w:t>
        </w:r>
      </w:ins>
      <w:ins w:id="840" w:author="Leon Peto" w:date="2023-07-19T18:30:00Z">
        <w:r w:rsidR="00760FBD">
          <w:t xml:space="preserve"> age</w:t>
        </w:r>
      </w:ins>
      <w:ins w:id="841" w:author="Leon Peto" w:date="2023-07-19T18:31:00Z">
        <w:r w:rsidR="00760FBD">
          <w:t xml:space="preserve">, pregnancy </w:t>
        </w:r>
      </w:ins>
      <w:ins w:id="842" w:author="Leon Peto" w:date="2023-08-04T10:46:00Z">
        <w:r w:rsidR="00764F6F">
          <w:t>or</w:t>
        </w:r>
      </w:ins>
      <w:ins w:id="843" w:author="Leon Peto" w:date="2023-07-19T18:31:00Z">
        <w:r w:rsidR="00760FBD">
          <w:t xml:space="preserve"> breastfeeding</w:t>
        </w:r>
      </w:ins>
      <w:ins w:id="844" w:author="Leon Peto" w:date="2023-07-19T18:30:00Z">
        <w:r w:rsidR="00760FBD">
          <w:t>,</w:t>
        </w:r>
      </w:ins>
      <w:ins w:id="845" w:author="Leon Peto" w:date="2023-07-19T18:04:00Z">
        <w:r w:rsidR="00794FC9">
          <w:t xml:space="preserve"> are given in Appendix 6.</w:t>
        </w:r>
      </w:ins>
    </w:p>
    <w:p w14:paraId="1AAC851C" w14:textId="73FB5F7E" w:rsidR="00A9005C" w:rsidRPr="00633320" w:rsidRDefault="00A9005C" w:rsidP="00843B24">
      <w:pPr>
        <w:pStyle w:val="Heading3"/>
      </w:pPr>
      <w:r>
        <w:t>R</w:t>
      </w:r>
      <w:r w:rsidRPr="00633320">
        <w:t xml:space="preserve">andomisation part </w:t>
      </w:r>
      <w:r>
        <w:t>G</w:t>
      </w:r>
      <w:del w:id="846" w:author="Author">
        <w:r w:rsidRPr="00633320" w:rsidDel="00A1791D">
          <w:delText>:</w:delText>
        </w:r>
        <w:r w:rsidDel="00A1791D">
          <w:tab/>
          <w:delText>(UK only)</w:delText>
        </w:r>
      </w:del>
    </w:p>
    <w:p w14:paraId="2C8760DF" w14:textId="3D056255" w:rsidR="00123D9F" w:rsidRDefault="00A9005C" w:rsidP="00A9005C">
      <w:pPr>
        <w:rPr>
          <w:ins w:id="847" w:author="Author"/>
        </w:rPr>
      </w:pPr>
      <w:r w:rsidRPr="00633320">
        <w:t xml:space="preserve">Eligible patients </w:t>
      </w:r>
      <w:r>
        <w:t>(</w:t>
      </w:r>
      <w:commentRangeStart w:id="848"/>
      <w:del w:id="849" w:author="Leon Peto" w:date="2023-07-19T18:32:00Z">
        <w:r w:rsidDel="00760FBD">
          <w:delText>≥12 years old</w:delText>
        </w:r>
        <w:r w:rsidRPr="004930FC" w:rsidDel="00760FBD">
          <w:delText xml:space="preserve"> </w:delText>
        </w:r>
      </w:del>
      <w:commentRangeEnd w:id="848"/>
      <w:r w:rsidR="002A3007">
        <w:rPr>
          <w:rStyle w:val="CommentReference"/>
        </w:rPr>
        <w:commentReference w:id="848"/>
      </w:r>
      <w:r>
        <w:t xml:space="preserve">with or without SARS-CoV-2 co-infection) </w:t>
      </w:r>
      <w:r w:rsidRPr="00633320">
        <w:t>may be randomised</w:t>
      </w:r>
      <w:r>
        <w:t xml:space="preserve"> in a ratio of 1:1</w:t>
      </w:r>
      <w:r w:rsidRPr="00633320">
        <w:t xml:space="preserve"> to one of the arms listed below.</w:t>
      </w:r>
    </w:p>
    <w:p w14:paraId="677B4FAC" w14:textId="62FA0464" w:rsidR="00A9005C" w:rsidRPr="00633320" w:rsidRDefault="00A9005C" w:rsidP="00A9005C">
      <w:r w:rsidRPr="00633320">
        <w:t xml:space="preserve">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753C3516" w:rsidR="00A9005C" w:rsidDel="004E47B8" w:rsidRDefault="00A9005C" w:rsidP="008B7846">
      <w:pPr>
        <w:pStyle w:val="Default"/>
        <w:numPr>
          <w:ilvl w:val="0"/>
          <w:numId w:val="21"/>
        </w:numPr>
        <w:contextualSpacing/>
        <w:jc w:val="both"/>
        <w:rPr>
          <w:ins w:id="850" w:author="Author"/>
          <w:del w:id="851" w:author="Leon Peto" w:date="2023-07-19T19:43:00Z"/>
        </w:rPr>
      </w:pPr>
      <w:r w:rsidRPr="004E47B8">
        <w:rPr>
          <w:b/>
          <w:bCs/>
        </w:rPr>
        <w:t xml:space="preserve">Baloxavir marboxil 40mg (or 80mg if weight ≥80kg) once daily </w:t>
      </w:r>
      <w:r w:rsidRPr="009A554B">
        <w:rPr>
          <w:bCs/>
        </w:rPr>
        <w:t xml:space="preserve">by mouth or </w:t>
      </w:r>
      <w:del w:id="852" w:author="Author">
        <w:r w:rsidRPr="009A554B" w:rsidDel="00715F95">
          <w:rPr>
            <w:bCs/>
          </w:rPr>
          <w:delText>nasogastic</w:delText>
        </w:r>
      </w:del>
      <w:ins w:id="853" w:author="Author">
        <w:r w:rsidR="00715F95" w:rsidRPr="009A554B">
          <w:rPr>
            <w:bCs/>
          </w:rPr>
          <w:t>nasogastric</w:t>
        </w:r>
      </w:ins>
      <w:r w:rsidRPr="009A554B">
        <w:rPr>
          <w:bCs/>
        </w:rPr>
        <w:t xml:space="preserve"> tube to be</w:t>
      </w:r>
      <w:r w:rsidRPr="009A554B">
        <w:t xml:space="preserve"> given on day 1 and day </w:t>
      </w:r>
      <w:r w:rsidR="002F2524">
        <w:t>4</w:t>
      </w:r>
      <w:ins w:id="854" w:author="Author">
        <w:r w:rsidR="00E26DD4">
          <w:rPr>
            <w:rStyle w:val="FootnoteReference"/>
          </w:rPr>
          <w:footnoteReference w:id="14"/>
        </w:r>
      </w:ins>
      <w:del w:id="856" w:author="Author">
        <w:r w:rsidR="002F2524" w:rsidRPr="004E47B8" w:rsidDel="00E26DD4">
          <w:rPr>
            <w:vertAlign w:val="superscript"/>
          </w:rPr>
          <w:delText>k</w:delText>
        </w:r>
      </w:del>
      <w:r w:rsidRPr="009A554B">
        <w:t>.</w:t>
      </w:r>
    </w:p>
    <w:p w14:paraId="3B0F656E" w14:textId="77777777" w:rsidR="001815E5" w:rsidRDefault="001815E5" w:rsidP="008B7846">
      <w:pPr>
        <w:pStyle w:val="Default"/>
        <w:numPr>
          <w:ilvl w:val="0"/>
          <w:numId w:val="21"/>
        </w:numPr>
        <w:contextualSpacing/>
        <w:jc w:val="both"/>
        <w:rPr>
          <w:ins w:id="857" w:author="Author"/>
        </w:rPr>
      </w:pPr>
    </w:p>
    <w:p w14:paraId="727E9678" w14:textId="4DB4E793" w:rsidR="001815E5" w:rsidRDefault="001815E5">
      <w:pPr>
        <w:autoSpaceDE/>
        <w:autoSpaceDN/>
        <w:adjustRightInd/>
        <w:contextualSpacing w:val="0"/>
        <w:jc w:val="left"/>
        <w:rPr>
          <w:ins w:id="858" w:author="Author"/>
          <w:bCs w:val="0"/>
        </w:rPr>
      </w:pPr>
      <w:ins w:id="859" w:author="Author">
        <w:del w:id="860" w:author="Leon Peto" w:date="2023-07-19T19:43:00Z">
          <w:r w:rsidDel="004E47B8">
            <w:br w:type="page"/>
          </w:r>
        </w:del>
      </w:ins>
    </w:p>
    <w:p w14:paraId="3024E38C" w14:textId="286F0DCD" w:rsidR="001815E5" w:rsidRPr="009A554B" w:rsidDel="001815E5" w:rsidRDefault="001815E5" w:rsidP="001815E5">
      <w:pPr>
        <w:pStyle w:val="Default"/>
        <w:ind w:left="720"/>
        <w:contextualSpacing/>
        <w:jc w:val="both"/>
        <w:rPr>
          <w:del w:id="861" w:author="Author"/>
        </w:rPr>
      </w:pPr>
    </w:p>
    <w:p w14:paraId="3EA9A091" w14:textId="13F638BD" w:rsidR="00A9005C" w:rsidRPr="00633320" w:rsidRDefault="00A9005C" w:rsidP="00843B24">
      <w:pPr>
        <w:pStyle w:val="Heading3"/>
      </w:pPr>
      <w:r>
        <w:t>R</w:t>
      </w:r>
      <w:r w:rsidRPr="00633320">
        <w:t xml:space="preserve">andomisation part </w:t>
      </w:r>
      <w:r>
        <w:t>H</w:t>
      </w:r>
      <w:del w:id="862" w:author="Author">
        <w:r w:rsidRPr="00633320" w:rsidDel="00A1791D">
          <w:delText>:</w:delText>
        </w:r>
        <w:r w:rsidDel="00A1791D">
          <w:tab/>
          <w:delText>(UK only)</w:delText>
        </w:r>
      </w:del>
    </w:p>
    <w:p w14:paraId="757AF5C5" w14:textId="08C89A85" w:rsidR="00123D9F" w:rsidRDefault="00A9005C" w:rsidP="00A9005C">
      <w:pPr>
        <w:rPr>
          <w:ins w:id="863" w:author="Author"/>
        </w:rPr>
      </w:pPr>
      <w:r w:rsidRPr="00633320">
        <w:t xml:space="preserve">Eligible patients </w:t>
      </w:r>
      <w:r>
        <w:t>(</w:t>
      </w:r>
      <w:commentRangeStart w:id="864"/>
      <w:del w:id="865" w:author="Leon Peto" w:date="2023-07-19T18:33:00Z">
        <w:r w:rsidDel="00760FBD">
          <w:delText>any age,</w:delText>
        </w:r>
        <w:r w:rsidRPr="004930FC" w:rsidDel="00760FBD">
          <w:delText xml:space="preserve"> </w:delText>
        </w:r>
      </w:del>
      <w:commentRangeEnd w:id="864"/>
      <w:r w:rsidR="002A3007">
        <w:rPr>
          <w:rStyle w:val="CommentReference"/>
        </w:rPr>
        <w:commentReference w:id="864"/>
      </w:r>
      <w:r>
        <w:t xml:space="preserve">with or without SARS-CoV-2 co-infection) </w:t>
      </w:r>
      <w:r w:rsidRPr="00633320">
        <w:t>may be randomised</w:t>
      </w:r>
      <w:r>
        <w:t xml:space="preserve"> in a ratio of 1:1</w:t>
      </w:r>
      <w:r w:rsidRPr="00633320">
        <w:t xml:space="preserve"> to one of the arms listed below.</w:t>
      </w:r>
    </w:p>
    <w:p w14:paraId="0C81BF02" w14:textId="7F1F793C" w:rsidR="00A9005C" w:rsidRPr="00633320" w:rsidRDefault="00A9005C" w:rsidP="00A9005C">
      <w:r w:rsidRPr="00633320">
        <w:t xml:space="preserve"> </w:t>
      </w:r>
    </w:p>
    <w:p w14:paraId="68896B84" w14:textId="695781A3" w:rsidR="00A9005C" w:rsidRDefault="00A9005C" w:rsidP="00A9005C">
      <w:pPr>
        <w:pStyle w:val="Default"/>
        <w:numPr>
          <w:ilvl w:val="0"/>
          <w:numId w:val="21"/>
        </w:numPr>
        <w:contextualSpacing/>
        <w:jc w:val="both"/>
        <w:rPr>
          <w:b/>
          <w:bCs/>
        </w:rPr>
      </w:pPr>
      <w:r w:rsidRPr="00A31D99">
        <w:rPr>
          <w:b/>
          <w:bCs/>
        </w:rPr>
        <w:lastRenderedPageBreak/>
        <w:t>No additional treatment</w:t>
      </w:r>
    </w:p>
    <w:p w14:paraId="5D153CEE" w14:textId="77777777" w:rsidR="00C17900" w:rsidRPr="00A31D99" w:rsidRDefault="00C17900" w:rsidP="00C17900">
      <w:pPr>
        <w:pStyle w:val="Default"/>
        <w:ind w:left="720"/>
        <w:contextualSpacing/>
        <w:jc w:val="both"/>
        <w:rPr>
          <w:b/>
          <w:bCs/>
        </w:rPr>
      </w:pPr>
    </w:p>
    <w:p w14:paraId="7AEEA534" w14:textId="0FA4B252"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 xml:space="preserve">by mouth or nasogastric tube for five </w:t>
      </w:r>
      <w:r w:rsidR="002F2524" w:rsidRPr="00A31D99">
        <w:rPr>
          <w:bCs/>
        </w:rPr>
        <w:t>days</w:t>
      </w:r>
      <w:r w:rsidR="002F2524">
        <w:rPr>
          <w:bCs/>
          <w:vertAlign w:val="superscript"/>
        </w:rPr>
        <w:t>k</w:t>
      </w:r>
      <w:r>
        <w:rPr>
          <w:bCs/>
          <w:vertAlign w:val="superscript"/>
        </w:rPr>
        <w:t>,</w:t>
      </w:r>
      <w:r>
        <w:rPr>
          <w:rStyle w:val="FootnoteReference"/>
          <w:bCs/>
        </w:rPr>
        <w:footnoteReference w:id="15"/>
      </w:r>
      <w:r w:rsidRPr="00A31D99">
        <w:rPr>
          <w:bCs/>
        </w:rPr>
        <w:t>.</w:t>
      </w:r>
    </w:p>
    <w:p w14:paraId="3044BE91" w14:textId="4F9E9FDC" w:rsidR="00A9005C" w:rsidRPr="00633320" w:rsidRDefault="00A9005C" w:rsidP="00843B24">
      <w:pPr>
        <w:pStyle w:val="Heading3"/>
      </w:pPr>
      <w:r>
        <w:t>R</w:t>
      </w:r>
      <w:r w:rsidRPr="00633320">
        <w:t xml:space="preserve">andomisation part </w:t>
      </w:r>
      <w:r>
        <w:t>I</w:t>
      </w:r>
      <w:del w:id="866" w:author="Author">
        <w:r w:rsidRPr="00633320" w:rsidDel="00A1791D">
          <w:delText>:</w:delText>
        </w:r>
        <w:r w:rsidDel="00A1791D">
          <w:tab/>
          <w:delText>(UK only)</w:delText>
        </w:r>
      </w:del>
    </w:p>
    <w:p w14:paraId="1D63A721" w14:textId="0456EC7E" w:rsidR="00123D9F" w:rsidRDefault="00A9005C" w:rsidP="00A9005C">
      <w:pPr>
        <w:rPr>
          <w:ins w:id="867" w:author="Author"/>
        </w:rPr>
      </w:pPr>
      <w:r>
        <w:t>Eligible</w:t>
      </w:r>
      <w:r w:rsidRPr="00633320">
        <w:t xml:space="preserve"> patients </w:t>
      </w:r>
      <w:r>
        <w:t>(</w:t>
      </w:r>
      <w:commentRangeStart w:id="868"/>
      <w:del w:id="869" w:author="Leon Peto" w:date="2023-07-19T18:33:00Z">
        <w:r w:rsidDel="00760FBD">
          <w:delText xml:space="preserve">any age </w:delText>
        </w:r>
      </w:del>
      <w:commentRangeEnd w:id="868"/>
      <w:r w:rsidR="002A3007">
        <w:rPr>
          <w:rStyle w:val="CommentReference"/>
        </w:rPr>
        <w:commentReference w:id="868"/>
      </w:r>
      <w:r>
        <w:t>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w:t>
      </w:r>
    </w:p>
    <w:p w14:paraId="584F921F" w14:textId="3BAE00DB" w:rsidR="00A9005C" w:rsidRPr="00633320" w:rsidRDefault="00A9005C" w:rsidP="00A9005C">
      <w:r w:rsidRPr="00633320">
        <w:t xml:space="preserve"> </w:t>
      </w:r>
    </w:p>
    <w:p w14:paraId="7FA59A1B" w14:textId="6CA9B2A1" w:rsidR="00A9005C" w:rsidRPr="00CA3E60" w:rsidRDefault="00A9005C" w:rsidP="00A9005C">
      <w:pPr>
        <w:pStyle w:val="Default"/>
        <w:numPr>
          <w:ilvl w:val="0"/>
          <w:numId w:val="22"/>
        </w:numPr>
        <w:contextualSpacing/>
        <w:jc w:val="both"/>
        <w:rPr>
          <w:bCs/>
        </w:rPr>
      </w:pPr>
      <w:r w:rsidRPr="00C17900">
        <w:rPr>
          <w:b/>
        </w:rPr>
        <w:t>No additional treatment</w:t>
      </w:r>
    </w:p>
    <w:p w14:paraId="4536BCE7" w14:textId="77777777" w:rsidR="00CA3E60" w:rsidRPr="00C17900" w:rsidRDefault="00CA3E60" w:rsidP="00CA3E60">
      <w:pPr>
        <w:pStyle w:val="Default"/>
        <w:ind w:left="720"/>
        <w:contextualSpacing/>
        <w:jc w:val="both"/>
        <w:rPr>
          <w:bCs/>
        </w:rPr>
      </w:pPr>
    </w:p>
    <w:p w14:paraId="14DE79C2" w14:textId="2B61E21F" w:rsidR="00A1791D" w:rsidRDefault="005253EC" w:rsidP="00A1791D">
      <w:pPr>
        <w:pStyle w:val="ListParagraph"/>
        <w:numPr>
          <w:ilvl w:val="0"/>
          <w:numId w:val="42"/>
        </w:numPr>
        <w:rPr>
          <w:ins w:id="870" w:author="Author"/>
        </w:rPr>
      </w:pPr>
      <w:r w:rsidRPr="001815E5">
        <w:rPr>
          <w:b/>
        </w:rPr>
        <w:t>Low-dose corticosteroids:</w:t>
      </w:r>
      <w:r w:rsidRPr="00633320">
        <w:t xml:space="preserve">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6"/>
      </w:r>
    </w:p>
    <w:p w14:paraId="7745118B" w14:textId="26200476" w:rsidR="00A1791D" w:rsidDel="00C0775F" w:rsidRDefault="00A1791D" w:rsidP="00A1791D">
      <w:pPr>
        <w:rPr>
          <w:del w:id="871" w:author="Author"/>
        </w:rPr>
      </w:pPr>
    </w:p>
    <w:p w14:paraId="38C59A89" w14:textId="2EF61C0F" w:rsidR="003C7D63" w:rsidRDefault="003C7D63" w:rsidP="00C0775F">
      <w:pPr>
        <w:pStyle w:val="ListParagraph"/>
      </w:pPr>
    </w:p>
    <w:p w14:paraId="238FBEB9" w14:textId="77777777" w:rsidR="00DB7AF6" w:rsidRPr="00633320" w:rsidRDefault="00DB7AF6" w:rsidP="00DB1708">
      <w:pPr>
        <w:pStyle w:val="Heading2"/>
      </w:pPr>
      <w:bookmarkStart w:id="872" w:name="_Toc97376059"/>
      <w:bookmarkStart w:id="873" w:name="_Toc97376060"/>
      <w:bookmarkStart w:id="874" w:name="_Toc97376061"/>
      <w:bookmarkStart w:id="875" w:name="_Toc97376062"/>
      <w:bookmarkStart w:id="876" w:name="_Toc97376063"/>
      <w:bookmarkStart w:id="877" w:name="_Toc97376064"/>
      <w:bookmarkStart w:id="878" w:name="_Toc97376065"/>
      <w:bookmarkStart w:id="879" w:name="_Toc97376066"/>
      <w:bookmarkStart w:id="880" w:name="_Toc97376067"/>
      <w:bookmarkStart w:id="881" w:name="_Toc97376068"/>
      <w:bookmarkStart w:id="882" w:name="_Toc97376069"/>
      <w:bookmarkStart w:id="883" w:name="_Toc97376070"/>
      <w:bookmarkStart w:id="884" w:name="_Toc97376071"/>
      <w:bookmarkStart w:id="885" w:name="_Toc97376072"/>
      <w:bookmarkStart w:id="886" w:name="_Toc97376073"/>
      <w:bookmarkStart w:id="887" w:name="_Toc97376074"/>
      <w:bookmarkStart w:id="888" w:name="_Toc97376075"/>
      <w:bookmarkStart w:id="889" w:name="_Toc97376076"/>
      <w:bookmarkStart w:id="890" w:name="_Toc97376077"/>
      <w:bookmarkStart w:id="891" w:name="_Toc97376078"/>
      <w:bookmarkStart w:id="892" w:name="_Toc137835506"/>
      <w:bookmarkStart w:id="893" w:name="_Toc138421226"/>
      <w:bookmarkStart w:id="894" w:name="_Toc141717579"/>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633320">
        <w:t>Administration of allocated treatment</w:t>
      </w:r>
      <w:bookmarkEnd w:id="892"/>
      <w:bookmarkEnd w:id="893"/>
      <w:bookmarkEnd w:id="894"/>
    </w:p>
    <w:p w14:paraId="5C9494D9" w14:textId="21426CEA"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E336C4">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DB1708">
      <w:pPr>
        <w:pStyle w:val="Heading2"/>
      </w:pPr>
      <w:bookmarkStart w:id="895" w:name="_Toc35622131"/>
      <w:bookmarkStart w:id="896" w:name="_Ref34937467"/>
      <w:bookmarkStart w:id="897" w:name="_Toc37107293"/>
      <w:bookmarkStart w:id="898" w:name="_Toc38099249"/>
      <w:bookmarkStart w:id="899" w:name="_Toc44674846"/>
      <w:bookmarkStart w:id="900" w:name="_Toc137835507"/>
      <w:bookmarkStart w:id="901" w:name="_Toc138421227"/>
      <w:bookmarkStart w:id="902" w:name="_Toc141717580"/>
      <w:bookmarkEnd w:id="895"/>
      <w:r w:rsidRPr="00633320">
        <w:t>Collecting f</w:t>
      </w:r>
      <w:r w:rsidR="003803A9" w:rsidRPr="00633320">
        <w:t xml:space="preserve">ollow-up </w:t>
      </w:r>
      <w:r w:rsidRPr="00633320">
        <w:t>i</w:t>
      </w:r>
      <w:r w:rsidR="003803A9" w:rsidRPr="00633320">
        <w:t>nformation</w:t>
      </w:r>
      <w:bookmarkEnd w:id="896"/>
      <w:bookmarkEnd w:id="897"/>
      <w:bookmarkEnd w:id="898"/>
      <w:bookmarkEnd w:id="899"/>
      <w:bookmarkEnd w:id="900"/>
      <w:bookmarkEnd w:id="901"/>
      <w:bookmarkEnd w:id="902"/>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51EB2E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del w:id="903" w:author="Author">
        <w:r w:rsidR="00552A9A" w:rsidDel="009812F7">
          <w:rPr>
            <w:color w:val="000000" w:themeColor="text1"/>
          </w:rPr>
          <w:delText xml:space="preserve"> </w:delText>
        </w:r>
      </w:del>
      <w:r w:rsidR="00552A9A">
        <w:rPr>
          <w:color w:val="000000" w:themeColor="text1"/>
        </w:rPr>
        <w:t>/</w:t>
      </w:r>
      <w:del w:id="904" w:author="Author">
        <w:r w:rsidR="00552A9A" w:rsidDel="009812F7">
          <w:rPr>
            <w:color w:val="000000" w:themeColor="text1"/>
          </w:rPr>
          <w:delText xml:space="preserve"> </w:delText>
        </w:r>
      </w:del>
      <w:r w:rsidR="00552A9A">
        <w:rPr>
          <w:color w:val="000000" w:themeColor="text1"/>
        </w:rPr>
        <w:t>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59E49093"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308B2A80" w:rsidR="0024171E" w:rsidRDefault="00EE085D" w:rsidP="00E105FD">
      <w:pPr>
        <w:pStyle w:val="ListParagraph"/>
        <w:numPr>
          <w:ilvl w:val="0"/>
          <w:numId w:val="14"/>
        </w:numPr>
      </w:pPr>
      <w:r w:rsidRPr="00633320">
        <w:lastRenderedPageBreak/>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6A034848"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1AF8DC7B" w14:textId="4C4A09C2" w:rsidR="00DD668F" w:rsidRDefault="00DD668F" w:rsidP="00E105FD">
      <w:pPr>
        <w:pStyle w:val="ListParagraph"/>
        <w:numPr>
          <w:ilvl w:val="0"/>
          <w:numId w:val="14"/>
        </w:numPr>
      </w:pPr>
      <w:r>
        <w:t>Seizures</w:t>
      </w:r>
    </w:p>
    <w:p w14:paraId="634AFB27" w14:textId="66389766" w:rsidR="006144C0" w:rsidRDefault="006144C0" w:rsidP="00E105FD">
      <w:pPr>
        <w:pStyle w:val="ListParagraph"/>
        <w:numPr>
          <w:ilvl w:val="0"/>
          <w:numId w:val="14"/>
        </w:numPr>
      </w:pPr>
      <w:r>
        <w:t>Laboratory results: highest creatinine</w:t>
      </w:r>
      <w:r w:rsidR="00DD668F">
        <w:t xml:space="preserve">, alanine (or aspartate) </w:t>
      </w:r>
      <w:del w:id="905" w:author="Author">
        <w:r w:rsidR="00DD668F" w:rsidDel="00715F95">
          <w:delText>transamine</w:delText>
        </w:r>
      </w:del>
      <w:ins w:id="906" w:author="Author">
        <w:r w:rsidR="00715F95">
          <w:t>transaminase</w:t>
        </w:r>
      </w:ins>
      <w:r w:rsidR="00DD668F">
        <w:t xml:space="preserve"> and bilirubin</w:t>
      </w:r>
      <w:r>
        <w:t xml:space="preserve"> recorded during admission</w:t>
      </w:r>
    </w:p>
    <w:p w14:paraId="0A7CFDC7" w14:textId="4AEFDF94" w:rsidR="00092DA3" w:rsidRDefault="00092DA3" w:rsidP="00E105FD">
      <w:pPr>
        <w:pStyle w:val="ListParagraph"/>
        <w:numPr>
          <w:ilvl w:val="0"/>
          <w:numId w:val="14"/>
        </w:numPr>
      </w:pPr>
      <w:r>
        <w:t>Infusion reactions to Sotrovimab</w:t>
      </w:r>
    </w:p>
    <w:p w14:paraId="6F611278" w14:textId="0B90FE88" w:rsidR="00C62487" w:rsidRPr="00633320" w:rsidRDefault="00C62487" w:rsidP="00E105FD">
      <w:pPr>
        <w:pStyle w:val="ListParagraph"/>
        <w:numPr>
          <w:ilvl w:val="0"/>
          <w:numId w:val="14"/>
        </w:numPr>
      </w:pPr>
      <w:r>
        <w:t>For pregnant women in UK, ID number in UK Obstetric Surveillance System</w:t>
      </w:r>
    </w:p>
    <w:p w14:paraId="58FA9701" w14:textId="77777777" w:rsidR="00E93EC5" w:rsidRPr="00633320" w:rsidRDefault="00E93EC5"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157A938C" w:rsidR="00E93EC5" w:rsidRPr="00633320" w:rsidRDefault="00E93EC5" w:rsidP="00F123A0">
      <w:r w:rsidRPr="00633320">
        <w:t>For all randomised participants, vital status (alive / dead, with date and presumed cause of death, if appropriate)</w:t>
      </w:r>
      <w:ins w:id="907" w:author="Author">
        <w:r w:rsidR="009812F7">
          <w:t>, and readmission to hospital</w:t>
        </w:r>
      </w:ins>
      <w:r w:rsidRPr="00633320">
        <w:t xml:space="preserv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 xml:space="preserve">Where available, data from routine healthcare records (including linkage to medical databases held by organisations such as NHS </w:t>
      </w:r>
      <w:del w:id="908" w:author="Author">
        <w:r w:rsidR="00552A9A" w:rsidRPr="00633320" w:rsidDel="00C833F9">
          <w:delText xml:space="preserve">Digital </w:delText>
        </w:r>
      </w:del>
      <w:ins w:id="909" w:author="Author">
        <w:r w:rsidR="00C833F9">
          <w:t>England and equivalent local, regional or national organisations</w:t>
        </w:r>
      </w:ins>
      <w:del w:id="910" w:author="Author">
        <w:r w:rsidR="00552A9A" w:rsidRPr="00633320" w:rsidDel="00C833F9">
          <w:delText>in the UK</w:delText>
        </w:r>
      </w:del>
      <w:r w:rsidR="00552A9A" w:rsidRPr="00633320">
        <w:t>)</w:t>
      </w:r>
      <w:r w:rsidR="00552A9A">
        <w:t xml:space="preserve"> will be used to supplement data collected by trial sites. Further details are described in the </w:t>
      </w:r>
      <w:hyperlink r:id="rId15" w:tgtFrame="_self" w:history="1">
        <w:r w:rsidR="00552A9A" w:rsidRPr="00597112">
          <w:t>Definition and Derivation of Baseline Characteristics and Outcomes</w:t>
        </w:r>
      </w:hyperlink>
      <w:r w:rsidR="00552A9A">
        <w:t xml:space="preserve"> standard operating procedure.</w:t>
      </w:r>
      <w:r w:rsidR="00552A9A">
        <w:rPr>
          <w:rStyle w:val="FootnoteReference"/>
        </w:rPr>
        <w:footnoteReference w:id="17"/>
      </w:r>
    </w:p>
    <w:p w14:paraId="0A53AAEB" w14:textId="43979D3C" w:rsidR="00F04CCC" w:rsidRDefault="00F04CCC" w:rsidP="00843B24">
      <w:pPr>
        <w:pStyle w:val="Heading3"/>
      </w:pPr>
      <w:r>
        <w:t>Follow-up swab samples</w:t>
      </w:r>
      <w:r w:rsidR="00A361EF">
        <w:tab/>
        <w:t>(UK only)</w:t>
      </w:r>
      <w:r w:rsidR="00791A5C">
        <w:rPr>
          <w:rStyle w:val="FootnoteReference"/>
        </w:rPr>
        <w:footnoteReference w:id="18"/>
      </w:r>
    </w:p>
    <w:p w14:paraId="365B6591" w14:textId="77777777" w:rsidR="00F04CCC" w:rsidRDefault="00F04CCC" w:rsidP="00F04CCC">
      <w:pPr>
        <w:pStyle w:val="Heading4"/>
      </w:pPr>
      <w:r>
        <w:t>Participants with COVID-19</w:t>
      </w:r>
    </w:p>
    <w:p w14:paraId="6B5438D9" w14:textId="5B7AD551" w:rsidR="00F04CCC" w:rsidRDefault="00F04CCC" w:rsidP="00F04CCC">
      <w:r>
        <w:t xml:space="preserve">Participants with COVID-19 </w:t>
      </w:r>
      <w:r w:rsidR="00FE4C31">
        <w:t xml:space="preserve">in </w:t>
      </w:r>
      <w:ins w:id="913" w:author="Author">
        <w:r w:rsidR="009812F7">
          <w:t xml:space="preserve">the </w:t>
        </w:r>
      </w:ins>
      <w:r w:rsidR="00FE4C31">
        <w:t>sotrovimab</w:t>
      </w:r>
      <w:del w:id="914" w:author="Author">
        <w:r w:rsidR="000A0CAE" w:rsidDel="009812F7">
          <w:delText>,</w:delText>
        </w:r>
        <w:r w:rsidR="00FE4C31" w:rsidDel="009812F7">
          <w:delText xml:space="preserve"> molnupiravir</w:delText>
        </w:r>
        <w:r w:rsidR="000A0CAE" w:rsidDel="009812F7">
          <w:delText xml:space="preserve"> </w:delText>
        </w:r>
        <w:r w:rsidR="00B66772" w:rsidDel="009812F7">
          <w:delText>or Paxlovid</w:delText>
        </w:r>
      </w:del>
      <w:r w:rsidR="00B66772">
        <w:t xml:space="preserve"> </w:t>
      </w:r>
      <w:r w:rsidR="00FE4C31">
        <w:t>comparison</w:t>
      </w:r>
      <w:del w:id="915" w:author="Author">
        <w:r w:rsidR="00FE4C31" w:rsidDel="009812F7">
          <w:delText>s</w:delText>
        </w:r>
      </w:del>
      <w:r w:rsidR="00FE4C31">
        <w:t xml:space="preserve"> </w:t>
      </w:r>
      <w:r>
        <w:t xml:space="preserve">should have </w:t>
      </w:r>
      <w:r w:rsidR="00DE0639">
        <w:t xml:space="preserve">a </w:t>
      </w:r>
      <w:r>
        <w:t xml:space="preserve">nasal swab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ins w:id="916" w:author="Leon Peto" w:date="2023-07-19T20:01:00Z">
        <w:r w:rsidR="00002051">
          <w:t xml:space="preserve"> Participants outside the UK do not require any sample collection.</w:t>
        </w:r>
      </w:ins>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6297BD33" w:rsidR="00F04CCC" w:rsidRPr="00A42897" w:rsidRDefault="00F04CCC" w:rsidP="00181EA0">
      <w:r>
        <w:t>Participants with influenza pneumonia should have a nasal 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ins w:id="917" w:author="Leon Peto" w:date="2023-07-19T20:01:00Z">
        <w:r w:rsidR="00002051">
          <w:t xml:space="preserve"> Participants outside the UK do not require any sample collection.</w:t>
        </w:r>
      </w:ins>
    </w:p>
    <w:p w14:paraId="5662E584" w14:textId="77777777" w:rsidR="00F04CCC" w:rsidRPr="00633320" w:rsidRDefault="00F04CCC" w:rsidP="00F123A0"/>
    <w:p w14:paraId="53BE5DC4" w14:textId="77777777" w:rsidR="004F244C" w:rsidRPr="00633320" w:rsidRDefault="004F244C" w:rsidP="00DB1708">
      <w:pPr>
        <w:pStyle w:val="Heading2"/>
      </w:pPr>
      <w:bookmarkStart w:id="918" w:name="_Ref34937519"/>
      <w:bookmarkStart w:id="919" w:name="_Toc37107294"/>
      <w:bookmarkStart w:id="920" w:name="_Toc38099250"/>
      <w:bookmarkStart w:id="921" w:name="_Toc44674848"/>
      <w:bookmarkStart w:id="922" w:name="_Toc137835508"/>
      <w:bookmarkStart w:id="923" w:name="_Toc138421228"/>
      <w:bookmarkStart w:id="924" w:name="_Toc141717581"/>
      <w:r w:rsidRPr="00633320">
        <w:t>Duration of follow-up</w:t>
      </w:r>
      <w:bookmarkEnd w:id="918"/>
      <w:bookmarkEnd w:id="919"/>
      <w:bookmarkEnd w:id="920"/>
      <w:bookmarkEnd w:id="921"/>
      <w:bookmarkEnd w:id="922"/>
      <w:bookmarkEnd w:id="923"/>
      <w:bookmarkEnd w:id="924"/>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xml:space="preserve">, </w:t>
      </w:r>
      <w:r w:rsidRPr="00633320">
        <w:lastRenderedPageBreak/>
        <w:t>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400830A8"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 xml:space="preserve">records and medical databases including those held by NHS </w:t>
      </w:r>
      <w:del w:id="925" w:author="Author">
        <w:r w:rsidR="004F244C" w:rsidRPr="00633320" w:rsidDel="00C833F9">
          <w:delText>Digital</w:delText>
        </w:r>
      </w:del>
      <w:ins w:id="926" w:author="Author">
        <w:r w:rsidR="00C833F9">
          <w:t>England</w:t>
        </w:r>
      </w:ins>
      <w:r w:rsidR="003B6701" w:rsidRPr="00633320">
        <w:t xml:space="preserve">, </w:t>
      </w:r>
      <w:del w:id="927" w:author="Author">
        <w:r w:rsidR="003B6701" w:rsidRPr="00633320" w:rsidDel="00C833F9">
          <w:delText>Public Health England</w:delText>
        </w:r>
      </w:del>
      <w:ins w:id="928" w:author="Author">
        <w:r w:rsidR="00C833F9">
          <w:t>UK Health Security Agency</w:t>
        </w:r>
      </w:ins>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DB1708">
      <w:pPr>
        <w:pStyle w:val="Heading2"/>
      </w:pPr>
      <w:bookmarkStart w:id="929" w:name="_Toc34778082"/>
      <w:bookmarkStart w:id="930" w:name="_Toc34778137"/>
      <w:bookmarkStart w:id="931" w:name="_Toc34778286"/>
      <w:bookmarkStart w:id="932" w:name="_Toc34778340"/>
      <w:bookmarkStart w:id="933" w:name="_Toc34778393"/>
      <w:bookmarkStart w:id="934" w:name="_Toc34778473"/>
      <w:bookmarkStart w:id="935" w:name="_Toc34778528"/>
      <w:bookmarkStart w:id="936" w:name="_Toc34778584"/>
      <w:bookmarkStart w:id="937" w:name="_Toc34780062"/>
      <w:bookmarkStart w:id="938" w:name="_Toc34780326"/>
      <w:bookmarkStart w:id="939" w:name="_Toc34780456"/>
      <w:bookmarkStart w:id="940" w:name="_Toc34778083"/>
      <w:bookmarkStart w:id="941" w:name="_Toc34778138"/>
      <w:bookmarkStart w:id="942" w:name="_Toc34778287"/>
      <w:bookmarkStart w:id="943" w:name="_Toc34778341"/>
      <w:bookmarkStart w:id="944" w:name="_Toc34778394"/>
      <w:bookmarkStart w:id="945" w:name="_Toc34778474"/>
      <w:bookmarkStart w:id="946" w:name="_Toc34778529"/>
      <w:bookmarkStart w:id="947" w:name="_Toc34778585"/>
      <w:bookmarkStart w:id="948" w:name="_Toc34780063"/>
      <w:bookmarkStart w:id="949" w:name="_Toc34780327"/>
      <w:bookmarkStart w:id="950" w:name="_Toc34780457"/>
      <w:bookmarkStart w:id="951" w:name="_Toc34778084"/>
      <w:bookmarkStart w:id="952" w:name="_Toc34778139"/>
      <w:bookmarkStart w:id="953" w:name="_Toc34778288"/>
      <w:bookmarkStart w:id="954" w:name="_Toc34778342"/>
      <w:bookmarkStart w:id="955" w:name="_Toc34778395"/>
      <w:bookmarkStart w:id="956" w:name="_Toc34778475"/>
      <w:bookmarkStart w:id="957" w:name="_Toc34778530"/>
      <w:bookmarkStart w:id="958" w:name="_Toc34778586"/>
      <w:bookmarkStart w:id="959" w:name="_Toc34780064"/>
      <w:bookmarkStart w:id="960" w:name="_Toc34780328"/>
      <w:bookmarkStart w:id="961" w:name="_Toc34780458"/>
      <w:bookmarkStart w:id="962" w:name="_Ref34936252"/>
      <w:bookmarkStart w:id="963" w:name="_Toc37107295"/>
      <w:bookmarkStart w:id="964" w:name="_Toc38099251"/>
      <w:bookmarkStart w:id="965" w:name="_Toc44674849"/>
      <w:bookmarkStart w:id="966" w:name="_Toc137835509"/>
      <w:bookmarkStart w:id="967" w:name="_Toc138421229"/>
      <w:bookmarkStart w:id="968" w:name="_Toc141717582"/>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r w:rsidRPr="00633320">
        <w:t>Withdrawal of consent</w:t>
      </w:r>
      <w:bookmarkEnd w:id="962"/>
      <w:bookmarkEnd w:id="963"/>
      <w:bookmarkEnd w:id="964"/>
      <w:bookmarkEnd w:id="965"/>
      <w:bookmarkEnd w:id="966"/>
      <w:bookmarkEnd w:id="967"/>
      <w:bookmarkEnd w:id="968"/>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969" w:name="_Toc34778086"/>
      <w:bookmarkStart w:id="970" w:name="_Toc34778141"/>
      <w:bookmarkStart w:id="971" w:name="_Toc34778290"/>
      <w:bookmarkStart w:id="972" w:name="_Toc34778344"/>
      <w:bookmarkStart w:id="973" w:name="_Toc34778397"/>
      <w:bookmarkStart w:id="974" w:name="_Toc34778477"/>
      <w:bookmarkStart w:id="975" w:name="_Toc34778532"/>
      <w:bookmarkStart w:id="976" w:name="_Toc34778588"/>
      <w:bookmarkStart w:id="977" w:name="_Toc34780066"/>
      <w:bookmarkStart w:id="978" w:name="_Toc34780330"/>
      <w:bookmarkStart w:id="979" w:name="_Toc34780460"/>
      <w:bookmarkStart w:id="980" w:name="_Toc34778088"/>
      <w:bookmarkStart w:id="981" w:name="_Toc34778143"/>
      <w:bookmarkStart w:id="982" w:name="_Toc34778292"/>
      <w:bookmarkStart w:id="983" w:name="_Toc34778346"/>
      <w:bookmarkStart w:id="984" w:name="_Toc34778399"/>
      <w:bookmarkStart w:id="985" w:name="_Toc34778479"/>
      <w:bookmarkStart w:id="986" w:name="_Toc34778534"/>
      <w:bookmarkStart w:id="987" w:name="_Toc34778590"/>
      <w:bookmarkStart w:id="988" w:name="_Toc34780068"/>
      <w:bookmarkStart w:id="989" w:name="_Toc34780332"/>
      <w:bookmarkStart w:id="990" w:name="_Toc34780462"/>
      <w:bookmarkStart w:id="991" w:name="_Toc34778089"/>
      <w:bookmarkStart w:id="992" w:name="_Toc34778144"/>
      <w:bookmarkStart w:id="993" w:name="_Toc34778293"/>
      <w:bookmarkStart w:id="994" w:name="_Toc34778347"/>
      <w:bookmarkStart w:id="995" w:name="_Toc34778400"/>
      <w:bookmarkStart w:id="996" w:name="_Toc34778480"/>
      <w:bookmarkStart w:id="997" w:name="_Toc34778535"/>
      <w:bookmarkStart w:id="998" w:name="_Toc34778591"/>
      <w:bookmarkStart w:id="999" w:name="_Toc34780069"/>
      <w:bookmarkStart w:id="1000" w:name="_Toc34780333"/>
      <w:bookmarkStart w:id="1001" w:name="_Toc34780463"/>
      <w:bookmarkStart w:id="1002" w:name="_Toc34778090"/>
      <w:bookmarkStart w:id="1003" w:name="_Toc34778145"/>
      <w:bookmarkStart w:id="1004" w:name="_Toc34778294"/>
      <w:bookmarkStart w:id="1005" w:name="_Toc34778348"/>
      <w:bookmarkStart w:id="1006" w:name="_Toc34778401"/>
      <w:bookmarkStart w:id="1007" w:name="_Toc34778481"/>
      <w:bookmarkStart w:id="1008" w:name="_Toc34778536"/>
      <w:bookmarkStart w:id="1009" w:name="_Toc34778592"/>
      <w:bookmarkStart w:id="1010" w:name="_Toc34780070"/>
      <w:bookmarkStart w:id="1011" w:name="_Toc34780334"/>
      <w:bookmarkStart w:id="1012" w:name="_Toc34780464"/>
      <w:bookmarkStart w:id="1013" w:name="_Ref419466990"/>
      <w:bookmarkStart w:id="1014" w:name="_Toc37107296"/>
      <w:bookmarkStart w:id="1015" w:name="_Toc38099252"/>
      <w:bookmarkStart w:id="1016" w:name="_Toc44674850"/>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1017" w:name="_Toc137835510"/>
      <w:bookmarkStart w:id="1018" w:name="_Toc138421230"/>
      <w:bookmarkStart w:id="1019" w:name="_Toc141717583"/>
      <w:r w:rsidRPr="00633320">
        <w:t>Statistical analysis</w:t>
      </w:r>
      <w:bookmarkEnd w:id="1013"/>
      <w:bookmarkEnd w:id="1014"/>
      <w:bookmarkEnd w:id="1015"/>
      <w:bookmarkEnd w:id="1016"/>
      <w:bookmarkEnd w:id="1017"/>
      <w:bookmarkEnd w:id="1018"/>
      <w:bookmarkEnd w:id="1019"/>
    </w:p>
    <w:p w14:paraId="7962D184" w14:textId="77777777" w:rsidR="00EB55A5" w:rsidRPr="00633320" w:rsidRDefault="00EB55A5" w:rsidP="00D1558B">
      <w:pPr>
        <w:pStyle w:val="Default"/>
        <w:rPr>
          <w:sz w:val="22"/>
          <w:szCs w:val="22"/>
        </w:rPr>
      </w:pPr>
      <w:bookmarkStart w:id="1020"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DB1708">
      <w:pPr>
        <w:pStyle w:val="Heading2"/>
      </w:pPr>
      <w:bookmarkStart w:id="1021" w:name="_Toc37107297"/>
      <w:bookmarkStart w:id="1022" w:name="_Toc38099253"/>
      <w:bookmarkStart w:id="1023" w:name="_Toc44674851"/>
      <w:bookmarkStart w:id="1024" w:name="_Toc137835511"/>
      <w:bookmarkStart w:id="1025" w:name="_Toc138421231"/>
      <w:bookmarkStart w:id="1026" w:name="_Toc141717584"/>
      <w:r w:rsidRPr="00633320">
        <w:t>Outcomes</w:t>
      </w:r>
      <w:bookmarkEnd w:id="1021"/>
      <w:bookmarkEnd w:id="1022"/>
      <w:bookmarkEnd w:id="1023"/>
      <w:bookmarkEnd w:id="1024"/>
      <w:bookmarkEnd w:id="1025"/>
      <w:bookmarkEnd w:id="1026"/>
    </w:p>
    <w:p w14:paraId="0BBD6F6F" w14:textId="77777777" w:rsidR="00552A9A" w:rsidRDefault="00552A9A" w:rsidP="00843B24">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843B24">
      <w:pPr>
        <w:pStyle w:val="Heading3"/>
      </w:pPr>
      <w:r w:rsidRPr="00D50B51">
        <w:t xml:space="preserve">Primary and secondary outcomes for </w:t>
      </w:r>
      <w:r>
        <w:t>evaluation of potential treatments for influenza</w:t>
      </w:r>
    </w:p>
    <w:p w14:paraId="50BC1F4C" w14:textId="1AA5ED5B"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DC738F">
          <w:fldChar w:fldCharType="begin"/>
        </w:r>
        <w:r w:rsidR="00EC3E6A">
          <w:instrText xml:space="preserve"> ADDIN EN.CITE &lt;EndNote&gt;&lt;Cite&gt;&lt;Author&gt;Holm&lt;/Author&gt;&lt;Year&gt;1979&lt;/Year&gt;&lt;RecNum&gt;3125&lt;/RecNum&gt;&lt;DisplayText&gt;&lt;style face="superscript"&gt;8&lt;/style&gt;&lt;/DisplayText&gt;&lt;record&gt;&lt;rec-number&gt;8&lt;/rec-number&gt;&lt;foreign-keys&gt;&lt;key app="EN" db-id="adxfasavca5wfze2e2oxsx022wdsxers0z2a" timestamp="1684337992"&gt;8&lt;/key&gt;&lt;/foreign-keys&gt;&lt;ref-type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DC738F">
          <w:fldChar w:fldCharType="separate"/>
        </w:r>
        <w:r w:rsidR="00DC738F" w:rsidRPr="005A7474">
          <w:rPr>
            <w:noProof/>
            <w:vertAlign w:val="superscript"/>
          </w:rPr>
          <w:t>8</w:t>
        </w:r>
        <w:r w:rsidR="00DC738F">
          <w:fldChar w:fldCharType="end"/>
        </w:r>
      </w:hyperlink>
      <w:hyperlink w:anchor="_ENREF_14" w:tooltip="Hommel, 1988 #3123" w:history="1"/>
    </w:p>
    <w:p w14:paraId="5C097FFF" w14:textId="77777777" w:rsidR="00552A9A" w:rsidRPr="00633320" w:rsidRDefault="00552A9A" w:rsidP="00552A9A"/>
    <w:p w14:paraId="4C2845FF" w14:textId="752638F0" w:rsidR="003169E7"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1BB1635D" w:rsidR="00552A9A" w:rsidRPr="00486878" w:rsidRDefault="00C833F9" w:rsidP="00843B24">
      <w:pPr>
        <w:pStyle w:val="Heading3"/>
      </w:pPr>
      <w:bookmarkStart w:id="1027" w:name="_Ref137834271"/>
      <w:ins w:id="1028" w:author="Author">
        <w:r>
          <w:t>Safety and o</w:t>
        </w:r>
      </w:ins>
      <w:del w:id="1029" w:author="Author">
        <w:r w:rsidR="00552A9A" w:rsidDel="00C833F9">
          <w:delText>O</w:delText>
        </w:r>
      </w:del>
      <w:r w:rsidR="00552A9A">
        <w:t>ther outcomes for evaluation of all treatments</w:t>
      </w:r>
      <w:bookmarkEnd w:id="1027"/>
    </w:p>
    <w:p w14:paraId="67AF002D" w14:textId="7F67678B" w:rsidR="0031390B" w:rsidRPr="00633320" w:rsidRDefault="0031390B" w:rsidP="00F123A0">
      <w:del w:id="1030" w:author="Author">
        <w:r w:rsidRPr="00633320" w:rsidDel="00C833F9">
          <w:delText>Other o</w:delText>
        </w:r>
      </w:del>
      <w:ins w:id="1031" w:author="Author">
        <w:r w:rsidR="00C833F9">
          <w:t>O</w:t>
        </w:r>
      </w:ins>
      <w:r w:rsidRPr="00633320">
        <w:t xml:space="preserve">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w:t>
      </w:r>
      <w:ins w:id="1032" w:author="Author">
        <w:r w:rsidR="00142011">
          <w:t xml:space="preserve">thrombosis, </w:t>
        </w:r>
      </w:ins>
      <w:del w:id="1033" w:author="Author">
        <w:r w:rsidR="00F321AD" w:rsidRPr="00633320" w:rsidDel="00C833F9">
          <w:delText>and</w:delText>
        </w:r>
        <w:r w:rsidR="00F10F34" w:rsidRPr="00633320" w:rsidDel="00C833F9">
          <w:delText xml:space="preserve"> thrombotic events</w:delText>
        </w:r>
        <w:r w:rsidR="00F321AD" w:rsidRPr="00633320" w:rsidDel="00C833F9">
          <w:delText>. Safety outcomes include</w:delText>
        </w:r>
        <w:r w:rsidR="00F10F34" w:rsidRPr="00633320" w:rsidDel="00C833F9">
          <w:delText xml:space="preserve"> </w:delText>
        </w:r>
      </w:del>
      <w:r w:rsidR="00F10F34" w:rsidRPr="00633320">
        <w:t>bleeding</w:t>
      </w:r>
      <w:r w:rsidR="008003BF" w:rsidRPr="00633320">
        <w:t>,</w:t>
      </w:r>
      <w:r w:rsidRPr="00633320">
        <w:t xml:space="preserve"> </w:t>
      </w:r>
      <w:r w:rsidR="009B5D85" w:rsidRPr="00633320">
        <w:t xml:space="preserve">new </w:t>
      </w:r>
      <w:r w:rsidRPr="00633320">
        <w:t>major cardiac arrhythmias</w:t>
      </w:r>
      <w:commentRangeStart w:id="1034"/>
      <w:r w:rsidR="006144C0">
        <w:t xml:space="preserve">, </w:t>
      </w:r>
      <w:ins w:id="1035" w:author="Author">
        <w:r w:rsidR="00674A25">
          <w:t xml:space="preserve">infections, acute liver injury, seizures, and </w:t>
        </w:r>
      </w:ins>
      <w:commentRangeEnd w:id="1034"/>
      <w:r w:rsidR="00181EA0">
        <w:rPr>
          <w:rStyle w:val="CommentReference"/>
        </w:rPr>
        <w:commentReference w:id="1034"/>
      </w:r>
      <w:r w:rsidR="006144C0">
        <w:t xml:space="preserve">metabolic complications (ketoacidosis, </w:t>
      </w:r>
      <w:r w:rsidR="00E62163">
        <w:t xml:space="preserve">hyperglycaemic hyperosmolar state, hyperglycaemia requiring new use of insulin, </w:t>
      </w:r>
      <w:r w:rsidR="006144C0">
        <w:t>severe hypoglycaemia)</w:t>
      </w:r>
      <w:r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5667D5BF"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 xml:space="preserve">ations such as NHS </w:t>
      </w:r>
      <w:del w:id="1036" w:author="Author">
        <w:r w:rsidR="00D1558B" w:rsidRPr="00633320" w:rsidDel="008F67F4">
          <w:delText>Digital</w:delText>
        </w:r>
        <w:r w:rsidRPr="00633320" w:rsidDel="008F67F4">
          <w:delText xml:space="preserve"> </w:delText>
        </w:r>
      </w:del>
      <w:ins w:id="1037" w:author="Author">
        <w:r w:rsidR="008F67F4">
          <w:t>England</w:t>
        </w:r>
        <w:r w:rsidR="008F67F4" w:rsidRPr="00633320">
          <w:t xml:space="preserve"> </w:t>
        </w:r>
      </w:ins>
      <w:r w:rsidRPr="00633320">
        <w:t>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r w:rsidR="00C62487">
        <w:t>, the UK Obstetric Surveillance System</w:t>
      </w:r>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r w:rsidR="00C62487">
        <w:t xml:space="preserve">the maternal and infant outcomes in women pregnant at randomisation, </w:t>
      </w:r>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DB1708">
      <w:pPr>
        <w:pStyle w:val="Heading2"/>
      </w:pPr>
      <w:bookmarkStart w:id="1038" w:name="_Toc37107298"/>
      <w:bookmarkStart w:id="1039" w:name="_Toc38099254"/>
      <w:bookmarkStart w:id="1040" w:name="_Toc44674852"/>
      <w:bookmarkStart w:id="1041" w:name="_Toc137835512"/>
      <w:bookmarkStart w:id="1042" w:name="_Toc138421232"/>
      <w:bookmarkStart w:id="1043" w:name="_Toc141717585"/>
      <w:r w:rsidRPr="00633320">
        <w:t>Methods of analysis</w:t>
      </w:r>
      <w:bookmarkEnd w:id="1038"/>
      <w:bookmarkEnd w:id="1039"/>
      <w:bookmarkEnd w:id="1040"/>
      <w:bookmarkEnd w:id="1041"/>
      <w:bookmarkEnd w:id="1042"/>
      <w:bookmarkEnd w:id="1043"/>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w:t>
      </w:r>
      <w:r w:rsidR="00552A9A">
        <w:lastRenderedPageBreak/>
        <w:t xml:space="preserve">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219D7B3F"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xml:space="preserve">. </w:t>
      </w:r>
      <w:commentRangeStart w:id="1044"/>
      <w:del w:id="1045" w:author="Author">
        <w:r w:rsidR="00F57479" w:rsidRPr="00633320" w:rsidDel="00181EA0">
          <w:delText>Sensitivity analyses will be conducted among those patients with laboratory confirmed SARS-CoV-2.</w:delText>
        </w:r>
        <w:r w:rsidR="00474DD8" w:rsidRPr="00633320" w:rsidDel="00181EA0">
          <w:delText xml:space="preserve"> </w:delText>
        </w:r>
      </w:del>
      <w:commentRangeEnd w:id="1044"/>
      <w:r w:rsidR="00181EA0">
        <w:rPr>
          <w:rStyle w:val="CommentReference"/>
        </w:rPr>
        <w:commentReference w:id="1044"/>
      </w:r>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either (a) as part of their usual care; or (b) as part of the trial (i.e., other factorial randomisations).</w:t>
      </w:r>
      <w:r w:rsidR="00552C1B">
        <w:t xml:space="preserve"> </w:t>
      </w:r>
      <w:r w:rsidR="00626E73" w:rsidRPr="00633320">
        <w:t xml:space="preserve">Further details </w:t>
      </w:r>
      <w:del w:id="1046" w:author="Author">
        <w:r w:rsidR="00626E73" w:rsidRPr="00633320" w:rsidDel="00CB51E0">
          <w:delText>will be</w:delText>
        </w:r>
      </w:del>
      <w:ins w:id="1047" w:author="Author">
        <w:r w:rsidR="00CB51E0">
          <w:t>are</w:t>
        </w:r>
      </w:ins>
      <w:r w:rsidR="00626E73" w:rsidRPr="00633320">
        <w:t xml:space="preserve"> fully described in the Statistical Analysis Plan.</w:t>
      </w:r>
      <w:ins w:id="1048" w:author="Author">
        <w:r w:rsidR="00CB51E0">
          <w:rPr>
            <w:rStyle w:val="FootnoteReference"/>
          </w:rPr>
          <w:footnoteReference w:id="19"/>
        </w:r>
      </w:ins>
      <w:r w:rsidR="009E4554" w:rsidRPr="00633320">
        <w:t xml:space="preserve"> </w:t>
      </w:r>
    </w:p>
    <w:p w14:paraId="36F4A254" w14:textId="0D7A3DBB" w:rsidR="007F4D0E" w:rsidRPr="00633320" w:rsidRDefault="00C71205" w:rsidP="00F123A0">
      <w:pPr>
        <w:pStyle w:val="StyleHeading1Linespacingsingle"/>
        <w:numPr>
          <w:ilvl w:val="0"/>
          <w:numId w:val="2"/>
        </w:numPr>
      </w:pPr>
      <w:bookmarkStart w:id="1050" w:name="_Toc97376086"/>
      <w:bookmarkStart w:id="1051" w:name="_Toc97376087"/>
      <w:bookmarkStart w:id="1052" w:name="_Toc97376088"/>
      <w:bookmarkStart w:id="1053" w:name="_Toc97376089"/>
      <w:bookmarkStart w:id="1054" w:name="_Toc97376090"/>
      <w:bookmarkStart w:id="1055" w:name="_Toc37770919"/>
      <w:bookmarkStart w:id="1056" w:name="_Toc37771575"/>
      <w:bookmarkStart w:id="1057" w:name="_Toc37107299"/>
      <w:bookmarkStart w:id="1058" w:name="_Toc38099255"/>
      <w:bookmarkStart w:id="1059" w:name="_Toc44674853"/>
      <w:bookmarkStart w:id="1060" w:name="_Toc137835513"/>
      <w:bookmarkStart w:id="1061" w:name="_Toc138421233"/>
      <w:bookmarkStart w:id="1062" w:name="_Toc141717586"/>
      <w:bookmarkEnd w:id="1050"/>
      <w:bookmarkEnd w:id="1051"/>
      <w:bookmarkEnd w:id="1052"/>
      <w:bookmarkEnd w:id="1053"/>
      <w:bookmarkEnd w:id="1054"/>
      <w:bookmarkEnd w:id="1055"/>
      <w:bookmarkEnd w:id="1056"/>
      <w:r w:rsidRPr="00633320">
        <w:t>DATA and saFETy Monitoring</w:t>
      </w:r>
      <w:bookmarkEnd w:id="1057"/>
      <w:bookmarkEnd w:id="1058"/>
      <w:bookmarkEnd w:id="1059"/>
      <w:bookmarkEnd w:id="1060"/>
      <w:bookmarkEnd w:id="1061"/>
      <w:bookmarkEnd w:id="1062"/>
    </w:p>
    <w:p w14:paraId="62043107" w14:textId="43DFD65D" w:rsidR="00295817" w:rsidRPr="00633320" w:rsidRDefault="00295817" w:rsidP="00DB1708">
      <w:pPr>
        <w:pStyle w:val="Heading2"/>
      </w:pPr>
      <w:bookmarkStart w:id="1063" w:name="_Ref34892690"/>
      <w:bookmarkStart w:id="1064" w:name="_Toc37107300"/>
      <w:bookmarkStart w:id="1065" w:name="_Toc38099256"/>
      <w:bookmarkStart w:id="1066" w:name="_Toc44674854"/>
      <w:bookmarkStart w:id="1067" w:name="_Toc137835514"/>
      <w:bookmarkStart w:id="1068" w:name="_Toc138421234"/>
      <w:bookmarkStart w:id="1069" w:name="_Toc141717587"/>
      <w:r w:rsidRPr="00633320">
        <w:t>Recording Suspected Serious Adverse Reactions</w:t>
      </w:r>
      <w:bookmarkEnd w:id="1063"/>
      <w:bookmarkEnd w:id="1064"/>
      <w:bookmarkEnd w:id="1065"/>
      <w:bookmarkEnd w:id="1066"/>
      <w:bookmarkEnd w:id="1067"/>
      <w:bookmarkEnd w:id="1068"/>
      <w:bookmarkEnd w:id="1069"/>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2C3DFA4F" w:rsidR="007F4D0E" w:rsidRPr="00633320" w:rsidRDefault="007F4D0E" w:rsidP="00F123A0">
      <w:r w:rsidRPr="00633320">
        <w:t>Any Serious Adverse Event</w:t>
      </w:r>
      <w:r w:rsidRPr="00633320">
        <w:rPr>
          <w:rStyle w:val="FootnoteReference"/>
          <w:szCs w:val="22"/>
        </w:rPr>
        <w:footnoteReference w:id="20"/>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1070" w:name="_Toc34778488"/>
      <w:bookmarkStart w:id="1071" w:name="_Toc34778543"/>
      <w:bookmarkStart w:id="1072" w:name="_Toc34778599"/>
      <w:bookmarkStart w:id="1073" w:name="_Toc34780077"/>
      <w:bookmarkStart w:id="1074" w:name="_Toc34778097"/>
      <w:bookmarkStart w:id="1075" w:name="_Toc34778152"/>
      <w:bookmarkStart w:id="1076" w:name="_Toc34778301"/>
      <w:bookmarkStart w:id="1077" w:name="_Toc34778355"/>
      <w:bookmarkStart w:id="1078" w:name="_Toc34778408"/>
      <w:bookmarkStart w:id="1079" w:name="_Toc34778489"/>
      <w:bookmarkStart w:id="1080" w:name="_Toc34778544"/>
      <w:bookmarkStart w:id="1081" w:name="_Toc34778600"/>
      <w:bookmarkStart w:id="1082" w:name="_Toc34780078"/>
      <w:bookmarkStart w:id="1083" w:name="_Toc34778490"/>
      <w:bookmarkStart w:id="1084" w:name="_Toc34778545"/>
      <w:bookmarkStart w:id="1085" w:name="_Toc34778601"/>
      <w:bookmarkStart w:id="1086" w:name="_Toc34780079"/>
      <w:bookmarkStart w:id="1087" w:name="_Toc135020171"/>
      <w:bookmarkEnd w:id="1020"/>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7751B26B" w14:textId="77777777" w:rsidR="00E86E55" w:rsidRPr="00633320" w:rsidRDefault="00E86E55" w:rsidP="00DB1708">
      <w:pPr>
        <w:pStyle w:val="Heading2"/>
      </w:pPr>
      <w:bookmarkStart w:id="1088" w:name="_Toc37107301"/>
      <w:bookmarkStart w:id="1089" w:name="_Toc38099257"/>
      <w:bookmarkStart w:id="1090" w:name="_Toc44674855"/>
      <w:bookmarkStart w:id="1091" w:name="_Toc137835515"/>
      <w:bookmarkStart w:id="1092" w:name="_Toc138421235"/>
      <w:bookmarkStart w:id="1093" w:name="_Toc141717588"/>
      <w:r w:rsidRPr="00633320">
        <w:t>Central assessment and onward reporting of SUSARs</w:t>
      </w:r>
      <w:bookmarkEnd w:id="1088"/>
      <w:bookmarkEnd w:id="1089"/>
      <w:bookmarkEnd w:id="1090"/>
      <w:bookmarkEnd w:id="1091"/>
      <w:bookmarkEnd w:id="1092"/>
      <w:bookmarkEnd w:id="1093"/>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lastRenderedPageBreak/>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26ED3218"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2E43EA8F" w:rsidR="00AE7268" w:rsidRDefault="00AE7268" w:rsidP="00F123A0">
      <w:pPr>
        <w:rPr>
          <w:ins w:id="1094" w:author="Author"/>
        </w:rPr>
      </w:pPr>
    </w:p>
    <w:p w14:paraId="26E16CBE" w14:textId="192CB67A" w:rsidR="00C833F9" w:rsidRPr="00633320" w:rsidDel="00142011" w:rsidRDefault="00C833F9" w:rsidP="00142011">
      <w:pPr>
        <w:rPr>
          <w:del w:id="1095" w:author="Author"/>
        </w:rPr>
      </w:pPr>
      <w:bookmarkStart w:id="1096" w:name="_Toc137835516"/>
      <w:bookmarkEnd w:id="1096"/>
    </w:p>
    <w:p w14:paraId="1A47527B" w14:textId="58DC5B51" w:rsidR="00E95A88" w:rsidRPr="00633320" w:rsidDel="008F7F24" w:rsidRDefault="00E95A88" w:rsidP="00DB1708">
      <w:pPr>
        <w:pStyle w:val="Heading2"/>
      </w:pPr>
      <w:bookmarkStart w:id="1097" w:name="_Toc37107302"/>
      <w:bookmarkStart w:id="1098" w:name="_Toc38099258"/>
      <w:bookmarkStart w:id="1099" w:name="_Toc44674856"/>
      <w:bookmarkStart w:id="1100" w:name="_Toc137835517"/>
      <w:bookmarkStart w:id="1101" w:name="_Toc138421236"/>
      <w:bookmarkStart w:id="1102" w:name="_Toc141717589"/>
      <w:r w:rsidRPr="00633320">
        <w:t xml:space="preserve">Recording </w:t>
      </w:r>
      <w:ins w:id="1103" w:author="Author">
        <w:r w:rsidR="00142011">
          <w:t xml:space="preserve">safety information and </w:t>
        </w:r>
      </w:ins>
      <w:r w:rsidRPr="00633320">
        <w:t>other Adverse Events</w:t>
      </w:r>
      <w:bookmarkEnd w:id="1097"/>
      <w:bookmarkEnd w:id="1098"/>
      <w:bookmarkEnd w:id="1099"/>
      <w:bookmarkEnd w:id="1100"/>
      <w:bookmarkEnd w:id="1101"/>
      <w:bookmarkEnd w:id="1102"/>
    </w:p>
    <w:p w14:paraId="088697B2" w14:textId="2716E898" w:rsidR="00142011" w:rsidRDefault="008F7F24" w:rsidP="00142011">
      <w:pPr>
        <w:rPr>
          <w:ins w:id="1104" w:author="Author"/>
        </w:rPr>
      </w:pPr>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E336C4">
        <w:t>4.1</w:t>
      </w:r>
      <w:r w:rsidRPr="00633320" w:rsidDel="008F7F24">
        <w:fldChar w:fldCharType="end"/>
      </w:r>
      <w:r w:rsidRPr="00633320" w:rsidDel="008F7F24">
        <w:t xml:space="preserve">), information will be collected on </w:t>
      </w:r>
      <w:r w:rsidR="00E95A88" w:rsidRPr="00633320" w:rsidDel="008F7F24">
        <w:t xml:space="preserve">all deaths and efforts will be made to ascertain the underlying cause. </w:t>
      </w:r>
      <w:ins w:id="1105" w:author="Author">
        <w:r w:rsidR="00142011">
          <w:t xml:space="preserve">The occurrence of a range of safety outcomes will be collected on the follow-up form (see sections </w:t>
        </w:r>
        <w:r w:rsidR="00142011">
          <w:fldChar w:fldCharType="begin"/>
        </w:r>
        <w:r w:rsidR="00142011">
          <w:instrText xml:space="preserve"> REF _Ref34937467 \r \h </w:instrText>
        </w:r>
      </w:ins>
      <w:r w:rsidR="00142011">
        <w:fldChar w:fldCharType="separate"/>
      </w:r>
      <w:ins w:id="1106" w:author="Author">
        <w:r w:rsidR="00142011">
          <w:t>2.7</w:t>
        </w:r>
        <w:r w:rsidR="00142011">
          <w:fldChar w:fldCharType="end"/>
        </w:r>
        <w:r w:rsidR="002B0785">
          <w:t xml:space="preserve"> </w:t>
        </w:r>
        <w:r w:rsidR="00142011">
          <w:t xml:space="preserve">and </w:t>
        </w:r>
        <w:r w:rsidR="00142011">
          <w:fldChar w:fldCharType="begin"/>
        </w:r>
        <w:r w:rsidR="00142011">
          <w:instrText xml:space="preserve"> REF _Ref137834271 \r \h </w:instrText>
        </w:r>
      </w:ins>
      <w:ins w:id="1107" w:author="Author">
        <w:r w:rsidR="00142011">
          <w:fldChar w:fldCharType="separate"/>
        </w:r>
        <w:r w:rsidR="00142011">
          <w:t>3.1.3</w:t>
        </w:r>
        <w:r w:rsidR="00142011">
          <w:fldChar w:fldCharType="end"/>
        </w:r>
        <w:r w:rsidR="00142011">
          <w:t xml:space="preserve">). These include information on </w:t>
        </w:r>
        <w:r w:rsidR="00142011" w:rsidRPr="00633320">
          <w:t xml:space="preserve">need for any ventilation (and duration of invasive mechanical ventilation), </w:t>
        </w:r>
        <w:r w:rsidR="00142011">
          <w:t xml:space="preserve">acute kidney injury and </w:t>
        </w:r>
        <w:r w:rsidR="00142011" w:rsidRPr="00633320">
          <w:t>renal replacement therapy</w:t>
        </w:r>
        <w:r w:rsidR="00142011">
          <w:t>,</w:t>
        </w:r>
        <w:r w:rsidR="00142011" w:rsidRPr="00633320">
          <w:t xml:space="preserve"> </w:t>
        </w:r>
        <w:r w:rsidR="00142011">
          <w:t xml:space="preserve">thrombosis, </w:t>
        </w:r>
        <w:r w:rsidR="00142011" w:rsidRPr="00633320">
          <w:t>bleeding, new major cardiac arrhythmias</w:t>
        </w:r>
        <w:commentRangeStart w:id="1108"/>
        <w:r w:rsidR="00142011">
          <w:t xml:space="preserve">, secondary infections, acute liver injury, seizures, and </w:t>
        </w:r>
        <w:commentRangeEnd w:id="1108"/>
        <w:r w:rsidR="00142011">
          <w:rPr>
            <w:rStyle w:val="CommentReference"/>
          </w:rPr>
          <w:commentReference w:id="1108"/>
        </w:r>
        <w:r w:rsidR="00142011">
          <w:t>metabolic complications (ketoacidosis, hyperglycaemic hyperosmolar state, hyperglycaemia requiring new use of insulin, severe hypoglycaemia)</w:t>
        </w:r>
        <w:r w:rsidR="00142011" w:rsidRPr="00633320">
          <w:t>.</w:t>
        </w:r>
      </w:ins>
    </w:p>
    <w:p w14:paraId="34684766" w14:textId="77777777" w:rsidR="00142011" w:rsidRPr="00633320" w:rsidRDefault="00142011" w:rsidP="00142011">
      <w:pPr>
        <w:rPr>
          <w:ins w:id="1109" w:author="Author"/>
        </w:rPr>
      </w:pPr>
    </w:p>
    <w:p w14:paraId="3D3409FB" w14:textId="563DE913" w:rsidR="00E95A88" w:rsidRPr="00633320" w:rsidDel="008F7F24" w:rsidRDefault="00E95A88" w:rsidP="00F123A0">
      <w:r w:rsidRPr="00633320" w:rsidDel="008F7F24">
        <w:t>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E336C4">
        <w:t>2.7</w:t>
      </w:r>
      <w:r w:rsidR="00F57479" w:rsidRPr="00633320">
        <w:fldChar w:fldCharType="end"/>
      </w:r>
      <w:r w:rsidRPr="00633320" w:rsidDel="008F7F24">
        <w:t>.</w:t>
      </w:r>
      <w:r w:rsidR="00913157" w:rsidRPr="00633320">
        <w:rPr>
          <w:rStyle w:val="FootnoteReference"/>
        </w:rPr>
        <w:t xml:space="preserve"> </w:t>
      </w:r>
      <w:r w:rsidR="00913157" w:rsidRPr="00633320">
        <w:rPr>
          <w:rStyle w:val="FootnoteReference"/>
        </w:rPr>
        <w:footnoteReference w:id="21"/>
      </w:r>
      <w:r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1110" w:name="_Toc514709855"/>
      <w:bookmarkStart w:id="1111" w:name="_Toc514756016"/>
      <w:bookmarkStart w:id="1112" w:name="_Toc514773832"/>
      <w:bookmarkStart w:id="1113" w:name="_Toc514776538"/>
      <w:bookmarkStart w:id="1114" w:name="_Toc514939412"/>
      <w:bookmarkStart w:id="1115" w:name="_Toc514947223"/>
      <w:bookmarkStart w:id="1116" w:name="_Toc515001195"/>
      <w:bookmarkStart w:id="1117" w:name="_Toc34303402"/>
      <w:bookmarkStart w:id="1118" w:name="_Toc514709856"/>
      <w:bookmarkStart w:id="1119" w:name="_Toc514756017"/>
      <w:bookmarkStart w:id="1120" w:name="_Toc514773833"/>
      <w:bookmarkStart w:id="1121" w:name="_Toc514776539"/>
      <w:bookmarkStart w:id="1122" w:name="_Toc514939413"/>
      <w:bookmarkStart w:id="1123" w:name="_Toc514947224"/>
      <w:bookmarkStart w:id="1124" w:name="_Toc515001196"/>
      <w:bookmarkStart w:id="1125" w:name="_Toc34303403"/>
      <w:bookmarkStart w:id="1126" w:name="_Toc502695956"/>
      <w:bookmarkStart w:id="1127" w:name="_Toc502696245"/>
      <w:bookmarkStart w:id="1128" w:name="_Toc503430774"/>
      <w:bookmarkEnd w:id="1087"/>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14:paraId="2A02DE8D" w14:textId="1F4BFAD3" w:rsidR="004B65DD" w:rsidRPr="00633320" w:rsidRDefault="00123202" w:rsidP="00DB1708">
      <w:pPr>
        <w:pStyle w:val="Heading2"/>
      </w:pPr>
      <w:bookmarkStart w:id="1129" w:name="_Toc247076032"/>
      <w:bookmarkStart w:id="1130" w:name="_Toc247076034"/>
      <w:bookmarkStart w:id="1131" w:name="_Toc247076037"/>
      <w:bookmarkStart w:id="1132" w:name="_Toc247076039"/>
      <w:bookmarkStart w:id="1133" w:name="_Toc135020176"/>
      <w:bookmarkStart w:id="1134" w:name="_Ref247430832"/>
      <w:bookmarkStart w:id="1135" w:name="_Ref490814834"/>
      <w:bookmarkStart w:id="1136" w:name="_Ref491115124"/>
      <w:bookmarkStart w:id="1137" w:name="_Toc37107303"/>
      <w:bookmarkStart w:id="1138" w:name="_Toc38099259"/>
      <w:bookmarkStart w:id="1139" w:name="_Toc44674857"/>
      <w:bookmarkStart w:id="1140" w:name="_Toc137835518"/>
      <w:bookmarkStart w:id="1141" w:name="_Toc138421237"/>
      <w:bookmarkStart w:id="1142" w:name="_Toc141717590"/>
      <w:bookmarkEnd w:id="1129"/>
      <w:bookmarkEnd w:id="1130"/>
      <w:bookmarkEnd w:id="1131"/>
      <w:bookmarkEnd w:id="1132"/>
      <w:r w:rsidRPr="00633320">
        <w:t>R</w:t>
      </w:r>
      <w:r w:rsidR="004B65DD" w:rsidRPr="00633320">
        <w:t xml:space="preserve">ole of the </w:t>
      </w:r>
      <w:bookmarkEnd w:id="1133"/>
      <w:bookmarkEnd w:id="1134"/>
      <w:bookmarkEnd w:id="1135"/>
      <w:bookmarkEnd w:id="1136"/>
      <w:r w:rsidR="00E55C01" w:rsidRPr="00633320">
        <w:t>D</w:t>
      </w:r>
      <w:r w:rsidR="00E86E55" w:rsidRPr="00633320">
        <w:t>ata Monitoring Committee (DM</w:t>
      </w:r>
      <w:r w:rsidR="00E55C01" w:rsidRPr="00633320">
        <w:t>C</w:t>
      </w:r>
      <w:r w:rsidR="00E86E55" w:rsidRPr="00633320">
        <w:t>)</w:t>
      </w:r>
      <w:bookmarkEnd w:id="1137"/>
      <w:bookmarkEnd w:id="1138"/>
      <w:bookmarkEnd w:id="1139"/>
      <w:bookmarkEnd w:id="1140"/>
      <w:bookmarkEnd w:id="1141"/>
      <w:bookmarkEnd w:id="1142"/>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4C4F997A"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w:t>
      </w:r>
      <w:del w:id="1143" w:author="Author">
        <w:r w:rsidR="00834413" w:rsidRPr="00633320" w:rsidDel="00142011">
          <w:rPr>
            <w:iCs/>
          </w:rPr>
          <w:delText xml:space="preserve">on mortality </w:delText>
        </w:r>
      </w:del>
      <w:r w:rsidR="00834413" w:rsidRPr="00633320">
        <w:rPr>
          <w:iCs/>
        </w:rPr>
        <w:t xml:space="preserve">that is strong enough (with a range of uncertainty around the results </w:t>
      </w:r>
      <w:r w:rsidR="00834413" w:rsidRPr="00633320">
        <w:rPr>
          <w:iCs/>
        </w:rPr>
        <w:lastRenderedPageBreak/>
        <w:t xml:space="preserve">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DB1708">
      <w:pPr>
        <w:pStyle w:val="Heading2"/>
      </w:pPr>
      <w:bookmarkStart w:id="1144" w:name="_Toc37107304"/>
      <w:bookmarkStart w:id="1145" w:name="_Toc38099260"/>
      <w:bookmarkStart w:id="1146" w:name="_Toc44674858"/>
      <w:bookmarkStart w:id="1147" w:name="_Toc137835519"/>
      <w:bookmarkStart w:id="1148" w:name="_Toc138421238"/>
      <w:bookmarkStart w:id="1149" w:name="_Toc141717591"/>
      <w:r w:rsidRPr="00633320">
        <w:t>Blinding</w:t>
      </w:r>
      <w:bookmarkEnd w:id="1144"/>
      <w:bookmarkEnd w:id="1145"/>
      <w:bookmarkEnd w:id="1146"/>
      <w:bookmarkEnd w:id="1147"/>
      <w:bookmarkEnd w:id="1148"/>
      <w:bookmarkEnd w:id="1149"/>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1150" w:name="_Toc37770926"/>
      <w:bookmarkStart w:id="1151" w:name="_Toc37771582"/>
      <w:bookmarkStart w:id="1152" w:name="_Toc37770927"/>
      <w:bookmarkStart w:id="1153" w:name="_Toc37771583"/>
      <w:bookmarkStart w:id="1154" w:name="_Toc37107305"/>
      <w:bookmarkStart w:id="1155" w:name="_Toc38099261"/>
      <w:bookmarkStart w:id="1156" w:name="_Toc44674859"/>
      <w:bookmarkEnd w:id="1150"/>
      <w:bookmarkEnd w:id="1151"/>
      <w:bookmarkEnd w:id="1152"/>
      <w:bookmarkEnd w:id="1153"/>
    </w:p>
    <w:p w14:paraId="55DB6216" w14:textId="475A73C3" w:rsidR="00295817" w:rsidRPr="00633320" w:rsidRDefault="00295817" w:rsidP="00F123A0">
      <w:pPr>
        <w:pStyle w:val="StyleHeading1Linespacingsingle"/>
        <w:numPr>
          <w:ilvl w:val="0"/>
          <w:numId w:val="2"/>
        </w:numPr>
      </w:pPr>
      <w:bookmarkStart w:id="1157" w:name="_Toc137835520"/>
      <w:bookmarkStart w:id="1158" w:name="_Toc138421239"/>
      <w:bookmarkStart w:id="1159" w:name="_Toc141717592"/>
      <w:r w:rsidRPr="00633320">
        <w:t>Quality Management</w:t>
      </w:r>
      <w:bookmarkEnd w:id="1154"/>
      <w:bookmarkEnd w:id="1155"/>
      <w:bookmarkEnd w:id="1156"/>
      <w:bookmarkEnd w:id="1157"/>
      <w:bookmarkEnd w:id="1158"/>
      <w:bookmarkEnd w:id="1159"/>
    </w:p>
    <w:p w14:paraId="5C4EB6C3" w14:textId="77777777" w:rsidR="00EB55A5" w:rsidRPr="00633320" w:rsidRDefault="00EB55A5" w:rsidP="00DB1708">
      <w:pPr>
        <w:pStyle w:val="Heading2"/>
      </w:pPr>
      <w:bookmarkStart w:id="1160" w:name="_Toc37107306"/>
      <w:bookmarkStart w:id="1161" w:name="_Toc38099262"/>
      <w:bookmarkStart w:id="1162" w:name="_Toc44674860"/>
      <w:bookmarkStart w:id="1163" w:name="_Toc137835521"/>
      <w:bookmarkStart w:id="1164" w:name="_Toc138421240"/>
      <w:bookmarkStart w:id="1165" w:name="_Toc141717593"/>
      <w:r w:rsidRPr="00633320">
        <w:t>Quality By Design Principles</w:t>
      </w:r>
      <w:bookmarkEnd w:id="1160"/>
      <w:bookmarkEnd w:id="1161"/>
      <w:bookmarkEnd w:id="1162"/>
      <w:bookmarkEnd w:id="1163"/>
      <w:bookmarkEnd w:id="1164"/>
      <w:bookmarkEnd w:id="1165"/>
    </w:p>
    <w:p w14:paraId="52C64FB3" w14:textId="03C05A4F" w:rsidR="00EB55A5" w:rsidRPr="00633320" w:rsidRDefault="00EB55A5" w:rsidP="00F123A0">
      <w:r w:rsidRPr="00633320">
        <w:t xml:space="preserve">In accordance with the </w:t>
      </w:r>
      <w:ins w:id="1166" w:author="Author">
        <w:r w:rsidR="00142011" w:rsidRPr="00633320">
          <w:t>International Conference on Harmonisation</w:t>
        </w:r>
        <w:r w:rsidR="00142011" w:rsidRPr="00633320" w:rsidDel="00142011">
          <w:t xml:space="preserve"> </w:t>
        </w:r>
        <w:r w:rsidR="00142011">
          <w:t xml:space="preserve">(ICH) </w:t>
        </w:r>
      </w:ins>
      <w:del w:id="1167" w:author="Author">
        <w:r w:rsidRPr="00633320" w:rsidDel="00142011">
          <w:delText>p</w:delText>
        </w:r>
      </w:del>
      <w:ins w:id="1168" w:author="Author">
        <w:r w:rsidR="00142011">
          <w:t>P</w:t>
        </w:r>
      </w:ins>
      <w:r w:rsidRPr="00633320">
        <w:t xml:space="preserve">rinciples </w:t>
      </w:r>
      <w:ins w:id="1169" w:author="Author">
        <w:r w:rsidR="00142011">
          <w:t>for</w:t>
        </w:r>
      </w:ins>
      <w:del w:id="1170" w:author="Author">
        <w:r w:rsidRPr="00633320" w:rsidDel="00142011">
          <w:delText>o</w:delText>
        </w:r>
        <w:r w:rsidRPr="00633320" w:rsidDel="00F63B19">
          <w:delText>f</w:delText>
        </w:r>
      </w:del>
      <w:r w:rsidRPr="00633320">
        <w:t xml:space="preserve"> Good Clinical Practice</w:t>
      </w:r>
      <w:ins w:id="1171" w:author="Author">
        <w:r w:rsidR="00142011">
          <w:t xml:space="preserve">, the Good Clinical Trials Collaborative (GCTC) </w:t>
        </w:r>
        <w:r w:rsidR="00F63B19">
          <w:t xml:space="preserve">Guidance </w:t>
        </w:r>
        <w:r w:rsidR="00142011">
          <w:t>for Good Randomized Clinical Trials,</w:t>
        </w:r>
      </w:ins>
      <w:r w:rsidRPr="00633320">
        <w:t xml:space="preserv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r w:rsidR="00B55734">
        <w:t>{Collaborative, 2022 #71}</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DB1708">
      <w:pPr>
        <w:pStyle w:val="Heading2"/>
      </w:pPr>
      <w:bookmarkStart w:id="1172" w:name="_Toc36902929"/>
      <w:bookmarkStart w:id="1173" w:name="_Toc36902930"/>
      <w:bookmarkStart w:id="1174" w:name="_Toc135020178"/>
      <w:bookmarkStart w:id="1175" w:name="_Toc37107307"/>
      <w:bookmarkStart w:id="1176" w:name="_Toc38099263"/>
      <w:bookmarkStart w:id="1177" w:name="_Toc44674861"/>
      <w:bookmarkStart w:id="1178" w:name="_Toc137835522"/>
      <w:bookmarkStart w:id="1179" w:name="_Toc138421241"/>
      <w:bookmarkStart w:id="1180" w:name="_Toc141717594"/>
      <w:bookmarkEnd w:id="1172"/>
      <w:bookmarkEnd w:id="1173"/>
      <w:r w:rsidRPr="00633320">
        <w:lastRenderedPageBreak/>
        <w:t>Training and monitoring</w:t>
      </w:r>
      <w:bookmarkEnd w:id="1174"/>
      <w:bookmarkEnd w:id="1175"/>
      <w:bookmarkEnd w:id="1176"/>
      <w:bookmarkEnd w:id="1177"/>
      <w:bookmarkEnd w:id="1178"/>
      <w:bookmarkEnd w:id="1179"/>
      <w:bookmarkEnd w:id="1180"/>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72AABED3" w:rsidR="004B65DD" w:rsidRPr="00633320" w:rsidRDefault="004B65DD" w:rsidP="00F123A0">
      <w:r w:rsidRPr="00633320">
        <w:t xml:space="preserve">The study will be conducted in accordance with the </w:t>
      </w:r>
      <w:del w:id="1181" w:author="Author">
        <w:r w:rsidRPr="00633320" w:rsidDel="00142011">
          <w:delText>principles of International Conference on Harmonisation Guidelines</w:delText>
        </w:r>
      </w:del>
      <w:ins w:id="1182" w:author="Author">
        <w:r w:rsidR="00142011">
          <w:t>ICH</w:t>
        </w:r>
      </w:ins>
      <w:r w:rsidRPr="00633320">
        <w:t xml:space="preserve"> </w:t>
      </w:r>
      <w:ins w:id="1183" w:author="Author">
        <w:r w:rsidR="00142011">
          <w:t xml:space="preserve">Principles </w:t>
        </w:r>
      </w:ins>
      <w:r w:rsidRPr="00633320">
        <w:t xml:space="preserve">for Good Clinical </w:t>
      </w:r>
      <w:del w:id="1184" w:author="Author">
        <w:r w:rsidRPr="00633320" w:rsidDel="00142011">
          <w:delText xml:space="preserve">Research </w:delText>
        </w:r>
      </w:del>
      <w:r w:rsidRPr="00633320">
        <w:t>Practice</w:t>
      </w:r>
      <w:ins w:id="1185" w:author="Author">
        <w:r w:rsidR="00F63B19">
          <w:t xml:space="preserve">, GCTC Guidance for Good Randomized Clinical Trials, </w:t>
        </w:r>
      </w:ins>
      <w:del w:id="1186" w:author="Author">
        <w:r w:rsidRPr="00633320" w:rsidDel="00F63B19">
          <w:delText xml:space="preserve"> </w:delText>
        </w:r>
        <w:r w:rsidRPr="00633320" w:rsidDel="00142011">
          <w:delText xml:space="preserve">(ICH-GCP) </w:delText>
        </w:r>
      </w:del>
      <w:r w:rsidRPr="00633320">
        <w:t xml:space="preserve">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5DC72E44" w:rsidR="009B0676" w:rsidRPr="00633320" w:rsidRDefault="00DC2E51" w:rsidP="00F123A0">
      <w:del w:id="1187" w:author="Author">
        <w:r w:rsidRPr="00633320" w:rsidDel="00CE784D">
          <w:delText xml:space="preserve">In the context of this epidemic, visits to hospital sites </w:delText>
        </w:r>
        <w:r w:rsidR="003C491C" w:rsidDel="00CE784D">
          <w:delText>are</w:delText>
        </w:r>
        <w:r w:rsidR="003C491C" w:rsidRPr="00633320" w:rsidDel="00CE784D">
          <w:delText xml:space="preserve"> </w:delText>
        </w:r>
        <w:r w:rsidRPr="00633320" w:rsidDel="00CE784D">
          <w:delText xml:space="preserve">generally not appropriate </w:delText>
        </w:r>
        <w:r w:rsidR="007F6901" w:rsidRPr="00633320" w:rsidDel="00CE784D">
          <w:delText xml:space="preserve">as they could increase </w:delText>
        </w:r>
        <w:r w:rsidRPr="00633320" w:rsidDel="00CE784D">
          <w:delText>the risks of spreading infection</w:delText>
        </w:r>
        <w:r w:rsidR="007F6901" w:rsidRPr="00633320" w:rsidDel="00CE784D">
          <w:delText>, and in the context of this trial</w:delText>
        </w:r>
      </w:del>
      <w:ins w:id="1188" w:author="Author">
        <w:del w:id="1189" w:author="Author">
          <w:r w:rsidR="00076400" w:rsidDel="00CE784D">
            <w:delText>,</w:delText>
          </w:r>
        </w:del>
      </w:ins>
      <w:del w:id="1190" w:author="Author">
        <w:r w:rsidR="007F6901" w:rsidRPr="00633320" w:rsidDel="00CE784D">
          <w:delText xml:space="preserve"> </w:delText>
        </w:r>
      </w:del>
      <w:ins w:id="1191" w:author="Author">
        <w:del w:id="1192" w:author="Author">
          <w:r w:rsidR="00076400" w:rsidRPr="00633320" w:rsidDel="00CE784D">
            <w:delText xml:space="preserve">visits to hospital sites </w:delText>
          </w:r>
          <w:r w:rsidR="00076400" w:rsidDel="00CE784D">
            <w:delText>are</w:delText>
          </w:r>
          <w:r w:rsidR="00076400" w:rsidRPr="00633320" w:rsidDel="00CE784D">
            <w:delText xml:space="preserve"> generally not appropriate </w:delText>
          </w:r>
          <w:r w:rsidR="00076400" w:rsidDel="00CE784D">
            <w:delText xml:space="preserve">and </w:delText>
          </w:r>
        </w:del>
      </w:ins>
      <w:del w:id="1193" w:author="Author">
        <w:r w:rsidR="007F6901" w:rsidRPr="00633320" w:rsidDel="00CE784D">
          <w:delText>they generally would not influence the reliability of the trial results or the well-being of the participants</w:delText>
        </w:r>
        <w:r w:rsidRPr="00633320" w:rsidDel="00CE784D">
          <w:delText>.</w:delText>
        </w:r>
      </w:del>
      <w:ins w:id="1194" w:author="Author">
        <w:r w:rsidR="00CE784D">
          <w:t xml:space="preserve">On-site monitoring will focus on critical to quality data items </w:t>
        </w:r>
        <w:r w:rsidR="00F63B19">
          <w:t>(</w:t>
        </w:r>
        <w:r w:rsidR="00CE784D">
          <w:t xml:space="preserve">e.g. </w:t>
        </w:r>
        <w:del w:id="1195" w:author="Author">
          <w:r w:rsidR="00CE784D" w:rsidDel="00F63B19">
            <w:delText xml:space="preserve">verifying </w:delText>
          </w:r>
        </w:del>
        <w:r w:rsidR="00CE784D">
          <w:t xml:space="preserve">participants’ admitted status at the time of randomisation, consent, </w:t>
        </w:r>
        <w:r w:rsidR="00806148">
          <w:t xml:space="preserve">and </w:t>
        </w:r>
        <w:r w:rsidR="00CE784D">
          <w:t>primary and secondary outcomes</w:t>
        </w:r>
        <w:r w:rsidR="00F63B19">
          <w:t xml:space="preserve">). Where practical, </w:t>
        </w:r>
        <w:del w:id="1196" w:author="Author">
          <w:r w:rsidR="00CE784D" w:rsidDel="00806148">
            <w:delText>.</w:delText>
          </w:r>
          <w:r w:rsidR="00CE784D" w:rsidDel="00F63B19">
            <w:delText xml:space="preserve"> (</w:delText>
          </w:r>
          <w:r w:rsidR="00806148" w:rsidDel="00F63B19">
            <w:delText>i</w:delText>
          </w:r>
          <w:r w:rsidR="00CE784D" w:rsidDel="00806148">
            <w:delText>I</w:delText>
          </w:r>
          <w:r w:rsidR="00CE784D" w:rsidDel="00F63B19">
            <w:delText xml:space="preserve">n some countries </w:delText>
          </w:r>
        </w:del>
        <w:r w:rsidR="00CE784D">
          <w:t>many of these checks can be done remotely or using external data sources</w:t>
        </w:r>
        <w:r w:rsidR="00F63B19">
          <w:t xml:space="preserve"> (e.g. routine healthcare records from NHS England and other organisations</w:t>
        </w:r>
        <w:del w:id="1197" w:author="Author">
          <w:r w:rsidR="00CE784D" w:rsidDel="00806148">
            <w:delText>.</w:delText>
          </w:r>
        </w:del>
        <w:r w:rsidR="00CE784D">
          <w:t>)</w:t>
        </w:r>
        <w:r w:rsidR="00806148">
          <w:t>.</w:t>
        </w:r>
      </w:ins>
      <w:r w:rsidRPr="00170BB3">
        <w:rPr>
          <w:color w:val="auto"/>
        </w:rPr>
        <w:t xml:space="preserve"> </w:t>
      </w:r>
      <w:ins w:id="1198" w:author="Author">
        <w:r w:rsidR="00752265" w:rsidRPr="00170BB3">
          <w:rPr>
            <w:color w:val="auto"/>
          </w:rPr>
          <w:t xml:space="preserve">Therefore source data verification will only be done if required after a country-specific risk assessment. </w:t>
        </w:r>
      </w:ins>
      <w:r w:rsidR="00AE7268" w:rsidRPr="00633320">
        <w:t xml:space="preserve">In </w:t>
      </w:r>
      <w:del w:id="1199" w:author="Author">
        <w:r w:rsidR="00AE7268" w:rsidRPr="00633320" w:rsidDel="00076400">
          <w:delText xml:space="preserve">exceptional </w:delText>
        </w:r>
      </w:del>
      <w:ins w:id="1200" w:author="Author">
        <w:r w:rsidR="00076400">
          <w:t>some</w:t>
        </w:r>
        <w:r w:rsidR="00076400" w:rsidRPr="00633320">
          <w:t xml:space="preserve"> </w:t>
        </w:r>
      </w:ins>
      <w:r w:rsidR="00AE7268" w:rsidRPr="00633320">
        <w:t xml:space="preserve">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w:t>
      </w:r>
      <w:ins w:id="1201" w:author="Author">
        <w:r w:rsidR="00CE784D">
          <w:t xml:space="preserve">additional </w:t>
        </w:r>
      </w:ins>
      <w:r w:rsidR="004B65DD" w:rsidRPr="00633320">
        <w:t xml:space="preserve">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OSwxMDwvc3R5bGU+PC9EaXNwbGF5VGV4dD48cmVjb3JkPjxyZWMtbnVtYmVyPjk8L3JlYy1udW1i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</w:fldData>
        </w:fldChar>
      </w:r>
      <w:r w:rsidR="00EC3E6A">
        <w:instrText xml:space="preserve"> ADDIN EN.CITE </w:instrText>
      </w:r>
      <w:r w:rsidR="00EC3E6A">
        <w:fldChar w:fldCharType="begin">
          <w:fldData xml:space="preserve">PEVuZE5vdGU+PENpdGU+PEF1dGhvcj5WZW5ldDwvQXV0aG9yPjxZZWFyPjIwMTI8L1llYXI+PFJl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</w:fldData>
        </w:fldChar>
      </w:r>
      <w:r w:rsidR="00EC3E6A">
        <w:instrText xml:space="preserve"> ADDIN EN.CITE.DATA </w:instrText>
      </w:r>
      <w:r w:rsidR="00EC3E6A">
        <w:fldChar w:fldCharType="end"/>
      </w:r>
      <w:r w:rsidR="008B728D" w:rsidRPr="00633320">
        <w:fldChar w:fldCharType="separate"/>
      </w:r>
      <w:hyperlink w:anchor="_ENREF_9" w:tooltip="Venet, 2012 #2802" w:history="1">
        <w:r w:rsidR="00DC738F" w:rsidRPr="005A7474">
          <w:rPr>
            <w:noProof/>
            <w:vertAlign w:val="superscript"/>
          </w:rPr>
          <w:t>9</w:t>
        </w:r>
      </w:hyperlink>
      <w:r w:rsidR="005A7474" w:rsidRPr="005A7474">
        <w:rPr>
          <w:noProof/>
          <w:vertAlign w:val="superscript"/>
        </w:rPr>
        <w:t>,</w:t>
      </w:r>
      <w:hyperlink w:anchor="_ENREF_10" w:tooltip="Administration., 2013 #113" w:history="1">
        <w:r w:rsidR="00DC738F" w:rsidRPr="005A7474">
          <w:rPr>
            <w:noProof/>
            <w:vertAlign w:val="superscript"/>
          </w:rPr>
          <w:t>10</w:t>
        </w:r>
      </w:hyperlink>
      <w:r w:rsidR="008B728D" w:rsidRPr="00633320">
        <w:fldChar w:fldCharType="end"/>
      </w:r>
      <w:r w:rsidR="006202FE" w:rsidRPr="00633320">
        <w:t xml:space="preserve"> The </w:t>
      </w:r>
      <w:r w:rsidR="004B4089" w:rsidRPr="00633320">
        <w:t xml:space="preserve">purpose of </w:t>
      </w:r>
      <w:ins w:id="1202" w:author="Author">
        <w:r w:rsidR="00CE784D">
          <w:t xml:space="preserve">all </w:t>
        </w:r>
      </w:ins>
      <w:r w:rsidR="004B4089" w:rsidRPr="00633320">
        <w:t xml:space="preserve">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w:t>
      </w:r>
      <w:del w:id="1203" w:author="Author">
        <w:r w:rsidR="004B65DD" w:rsidRPr="00633320" w:rsidDel="00FB04C6">
          <w:delText xml:space="preserve"> </w:delText>
        </w:r>
        <w:r w:rsidR="005539EF" w:rsidRPr="00633320" w:rsidDel="002549F5">
          <w:delText>No routine source data verification will take place</w:delText>
        </w:r>
        <w:r w:rsidR="005539EF" w:rsidRPr="00633320" w:rsidDel="00FB04C6">
          <w:delText>.</w:delText>
        </w:r>
      </w:del>
    </w:p>
    <w:p w14:paraId="2E9F48E7" w14:textId="06584687" w:rsidR="007F6901" w:rsidRPr="00633320" w:rsidRDefault="007F6901" w:rsidP="00F123A0">
      <w:bookmarkStart w:id="1204" w:name="_Toc528139379"/>
    </w:p>
    <w:p w14:paraId="2FBC8682" w14:textId="77777777" w:rsidR="009B64A3" w:rsidRPr="00633320" w:rsidRDefault="009B64A3" w:rsidP="00DB1708">
      <w:pPr>
        <w:pStyle w:val="Heading2"/>
      </w:pPr>
      <w:bookmarkStart w:id="1205" w:name="_Toc37107308"/>
      <w:bookmarkStart w:id="1206" w:name="_Toc38099264"/>
      <w:bookmarkStart w:id="1207" w:name="_Toc44674862"/>
      <w:bookmarkStart w:id="1208" w:name="_Toc137835523"/>
      <w:bookmarkStart w:id="1209" w:name="_Toc138421242"/>
      <w:bookmarkStart w:id="1210" w:name="_Toc141717595"/>
      <w:r w:rsidRPr="00633320">
        <w:t>Data management</w:t>
      </w:r>
      <w:bookmarkEnd w:id="1205"/>
      <w:bookmarkEnd w:id="1206"/>
      <w:bookmarkEnd w:id="1207"/>
      <w:bookmarkEnd w:id="1208"/>
      <w:bookmarkEnd w:id="1209"/>
      <w:bookmarkEnd w:id="1210"/>
    </w:p>
    <w:p w14:paraId="6E80F2BB" w14:textId="077C594B"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w:t>
      </w:r>
      <w:del w:id="1211" w:author="Author">
        <w:r w:rsidRPr="00633320" w:rsidDel="00752047">
          <w:delText xml:space="preserve">in the circumstances of this epidemic, </w:delText>
        </w:r>
      </w:del>
      <w:r w:rsidRPr="00633320">
        <w:t>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DB1708">
      <w:pPr>
        <w:pStyle w:val="Heading2"/>
      </w:pPr>
      <w:bookmarkStart w:id="1212" w:name="_Toc37107309"/>
      <w:bookmarkStart w:id="1213" w:name="_Toc38099265"/>
      <w:bookmarkStart w:id="1214" w:name="_Toc44674863"/>
      <w:bookmarkStart w:id="1215" w:name="_Toc137835524"/>
      <w:bookmarkStart w:id="1216" w:name="_Toc138421243"/>
      <w:bookmarkStart w:id="1217" w:name="_Toc141717596"/>
      <w:r w:rsidRPr="00633320">
        <w:t>Source documents and archiving</w:t>
      </w:r>
      <w:bookmarkEnd w:id="1212"/>
      <w:bookmarkEnd w:id="1213"/>
      <w:bookmarkEnd w:id="1214"/>
      <w:bookmarkEnd w:id="1215"/>
      <w:bookmarkEnd w:id="1216"/>
      <w:bookmarkEnd w:id="1217"/>
    </w:p>
    <w:p w14:paraId="28854E24" w14:textId="215F1D51"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E336C4">
        <w:t>2.8</w:t>
      </w:r>
      <w:r w:rsidR="00BB04DD" w:rsidRPr="00633320">
        <w:fldChar w:fldCharType="end"/>
      </w:r>
      <w:r w:rsidR="00BB04DD" w:rsidRPr="00633320">
        <w:t>)</w:t>
      </w:r>
      <w:r w:rsidR="00FD7B1B" w:rsidRPr="00633320">
        <w:t xml:space="preserve">, with the exception of children for whom such data must be stored until </w:t>
      </w:r>
      <w:r w:rsidR="00FD7B1B" w:rsidRPr="00633320">
        <w:lastRenderedPageBreak/>
        <w:t>they reach 21 years old (due to the statute of limitations)</w:t>
      </w:r>
      <w:r w:rsidRPr="00633320">
        <w:t xml:space="preserve">. </w:t>
      </w:r>
      <w:r w:rsidR="003328DE" w:rsidRPr="00633320">
        <w:t>The sponsor and r</w:t>
      </w:r>
      <w:r w:rsidRPr="00633320">
        <w:t>egulatory agencies will have the right to conduct confidential audits of such records in the CCO</w:t>
      </w:r>
      <w:ins w:id="1218" w:author="Author">
        <w:r w:rsidR="00DB1708">
          <w:t>, RCCs</w:t>
        </w:r>
      </w:ins>
      <w:r w:rsidRPr="00633320">
        <w:t xml:space="preserve">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w:t>
      </w:r>
      <w:ins w:id="1219" w:author="Author">
        <w:r w:rsidR="00F63B19">
          <w:t xml:space="preserve">any </w:t>
        </w:r>
      </w:ins>
      <w:del w:id="1220" w:author="Author">
        <w:r w:rsidR="003328DE" w:rsidRPr="00633320" w:rsidDel="00F63B19">
          <w:delText xml:space="preserve">the </w:delText>
        </w:r>
      </w:del>
      <w:ins w:id="1221" w:author="Author">
        <w:r w:rsidR="00F63B19">
          <w:t xml:space="preserve">relevant </w:t>
        </w:r>
      </w:ins>
      <w:r w:rsidR="003328DE" w:rsidRPr="00633320">
        <w:t>infection control requirements</w:t>
      </w:r>
      <w:del w:id="1222" w:author="Author">
        <w:r w:rsidR="003328DE" w:rsidRPr="00633320" w:rsidDel="00F63B19">
          <w:delText xml:space="preserve"> during this epidemic</w:delText>
        </w:r>
      </w:del>
      <w:r w:rsidR="003328DE" w:rsidRPr="00633320">
        <w:t>)</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1223" w:name="_Toc37107310"/>
      <w:bookmarkStart w:id="1224" w:name="_Toc38099266"/>
      <w:bookmarkStart w:id="1225" w:name="_Toc44674864"/>
      <w:bookmarkStart w:id="1226" w:name="_Toc137835525"/>
      <w:bookmarkStart w:id="1227" w:name="_Toc138421244"/>
      <w:bookmarkStart w:id="1228" w:name="_Toc141717597"/>
      <w:r w:rsidRPr="00633320">
        <w:t>Operational and administrative details</w:t>
      </w:r>
      <w:bookmarkEnd w:id="1223"/>
      <w:bookmarkEnd w:id="1224"/>
      <w:bookmarkEnd w:id="1225"/>
      <w:bookmarkEnd w:id="1226"/>
      <w:bookmarkEnd w:id="1227"/>
      <w:bookmarkEnd w:id="1228"/>
    </w:p>
    <w:p w14:paraId="28915A31" w14:textId="77777777" w:rsidR="009B64A3" w:rsidRPr="00633320" w:rsidRDefault="009B64A3" w:rsidP="00DB1708">
      <w:pPr>
        <w:pStyle w:val="Heading2"/>
      </w:pPr>
      <w:bookmarkStart w:id="1229" w:name="_Toc37107311"/>
      <w:bookmarkStart w:id="1230" w:name="_Toc38099267"/>
      <w:bookmarkStart w:id="1231" w:name="_Toc44674865"/>
      <w:bookmarkStart w:id="1232" w:name="_Toc137835526"/>
      <w:bookmarkStart w:id="1233" w:name="_Toc138421245"/>
      <w:bookmarkStart w:id="1234" w:name="_Toc141717598"/>
      <w:r w:rsidRPr="00633320">
        <w:t>Sponsor and coordination</w:t>
      </w:r>
      <w:bookmarkEnd w:id="1229"/>
      <w:bookmarkEnd w:id="1230"/>
      <w:bookmarkEnd w:id="1231"/>
      <w:bookmarkEnd w:id="1232"/>
      <w:bookmarkEnd w:id="1233"/>
      <w:bookmarkEnd w:id="1234"/>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DB1708">
      <w:pPr>
        <w:pStyle w:val="Heading2"/>
      </w:pPr>
      <w:bookmarkStart w:id="1235" w:name="_Toc37107312"/>
      <w:bookmarkStart w:id="1236" w:name="_Toc38099268"/>
      <w:bookmarkStart w:id="1237" w:name="_Toc44674866"/>
      <w:bookmarkStart w:id="1238" w:name="_Toc137835527"/>
      <w:bookmarkStart w:id="1239" w:name="_Toc138421246"/>
      <w:bookmarkStart w:id="1240" w:name="_Toc141717599"/>
      <w:r w:rsidRPr="00633320">
        <w:t>Funding</w:t>
      </w:r>
      <w:bookmarkEnd w:id="1235"/>
      <w:bookmarkEnd w:id="1236"/>
      <w:bookmarkEnd w:id="1237"/>
      <w:bookmarkEnd w:id="1238"/>
      <w:bookmarkEnd w:id="1239"/>
      <w:bookmarkEnd w:id="1240"/>
    </w:p>
    <w:p w14:paraId="4E4DB8B8" w14:textId="3DB78722" w:rsidR="000543BB" w:rsidRPr="00633320" w:rsidRDefault="000543BB" w:rsidP="00F123A0">
      <w:r w:rsidRPr="00633320">
        <w:t>This study is supported by</w:t>
      </w:r>
      <w:del w:id="1241" w:author="Author">
        <w:r w:rsidR="004D0DCE" w:rsidRPr="00633320" w:rsidDel="00DB1708">
          <w:delText xml:space="preserve"> </w:delText>
        </w:r>
      </w:del>
      <w:r w:rsidRPr="00633320">
        <w:t xml:space="preserve"> grant</w:t>
      </w:r>
      <w:r w:rsidR="004D0DCE" w:rsidRPr="00633320">
        <w:t>s</w:t>
      </w:r>
      <w:r w:rsidRPr="00633320">
        <w:t xml:space="preserve"> to the University of Oxford from UK Research and Innovation/National Institute for Health Research (NIHR)</w:t>
      </w:r>
      <w:del w:id="1242" w:author="Author">
        <w:r w:rsidRPr="00633320" w:rsidDel="00DB1708">
          <w:delText xml:space="preserve"> </w:delText>
        </w:r>
        <w:r w:rsidR="004D0DCE" w:rsidRPr="00633320" w:rsidDel="00DB1708">
          <w:delText xml:space="preserve">and </w:delText>
        </w:r>
      </w:del>
      <w:ins w:id="1243" w:author="Author">
        <w:r w:rsidR="00DB1708">
          <w:t xml:space="preserve">, </w:t>
        </w:r>
      </w:ins>
      <w:r w:rsidR="004D0DCE" w:rsidRPr="00633320">
        <w:t xml:space="preserve">the Wellcome Trust, </w:t>
      </w:r>
      <w:ins w:id="1244" w:author="Author">
        <w:r w:rsidR="00DB1708">
          <w:t xml:space="preserve">and Flu Lab, </w:t>
        </w:r>
      </w:ins>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DB1708">
      <w:pPr>
        <w:pStyle w:val="Heading2"/>
      </w:pPr>
      <w:bookmarkStart w:id="1245" w:name="_Toc37107313"/>
      <w:bookmarkStart w:id="1246" w:name="_Toc38099269"/>
      <w:bookmarkStart w:id="1247" w:name="_Toc44674867"/>
      <w:bookmarkStart w:id="1248" w:name="_Toc137835528"/>
      <w:bookmarkStart w:id="1249" w:name="_Toc138421247"/>
      <w:bookmarkStart w:id="1250" w:name="_Toc141717600"/>
      <w:r w:rsidRPr="00633320">
        <w:t>Indemnity</w:t>
      </w:r>
      <w:bookmarkEnd w:id="1245"/>
      <w:bookmarkEnd w:id="1246"/>
      <w:bookmarkEnd w:id="1247"/>
      <w:bookmarkEnd w:id="1248"/>
      <w:bookmarkEnd w:id="1249"/>
      <w:bookmarkEnd w:id="1250"/>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DB1708">
      <w:pPr>
        <w:pStyle w:val="Heading2"/>
      </w:pPr>
      <w:bookmarkStart w:id="1251" w:name="_Toc37107314"/>
      <w:bookmarkStart w:id="1252" w:name="_Toc38099270"/>
      <w:bookmarkStart w:id="1253" w:name="_Toc44674868"/>
      <w:bookmarkStart w:id="1254" w:name="_Toc137835529"/>
      <w:bookmarkStart w:id="1255" w:name="_Toc138421248"/>
      <w:bookmarkStart w:id="1256" w:name="_Toc141717601"/>
      <w:r w:rsidRPr="00633320">
        <w:t>Local Clinical Centres</w:t>
      </w:r>
      <w:bookmarkEnd w:id="1251"/>
      <w:bookmarkEnd w:id="1252"/>
      <w:bookmarkEnd w:id="1253"/>
      <w:bookmarkEnd w:id="1254"/>
      <w:bookmarkEnd w:id="1255"/>
      <w:bookmarkEnd w:id="1256"/>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3F4415FF" w:rsidR="004B65DD" w:rsidRPr="00633320" w:rsidRDefault="004B65DD" w:rsidP="00DB1708">
      <w:pPr>
        <w:pStyle w:val="Heading2"/>
      </w:pPr>
      <w:bookmarkStart w:id="1257" w:name="_Toc34778609"/>
      <w:bookmarkStart w:id="1258" w:name="_Toc34780093"/>
      <w:bookmarkStart w:id="1259" w:name="_Toc34780353"/>
      <w:bookmarkStart w:id="1260" w:name="_Toc34780483"/>
      <w:bookmarkStart w:id="1261" w:name="_Toc135020179"/>
      <w:bookmarkStart w:id="1262" w:name="_Toc37107315"/>
      <w:bookmarkStart w:id="1263" w:name="_Toc38099271"/>
      <w:bookmarkStart w:id="1264" w:name="_Toc44674869"/>
      <w:bookmarkStart w:id="1265" w:name="_Toc137835530"/>
      <w:bookmarkStart w:id="1266" w:name="_Toc138421249"/>
      <w:bookmarkStart w:id="1267" w:name="_Toc141717602"/>
      <w:bookmarkEnd w:id="1257"/>
      <w:bookmarkEnd w:id="1258"/>
      <w:bookmarkEnd w:id="1259"/>
      <w:bookmarkEnd w:id="1260"/>
      <w:r w:rsidRPr="00633320">
        <w:t xml:space="preserve">Supply of study </w:t>
      </w:r>
      <w:bookmarkEnd w:id="1204"/>
      <w:bookmarkEnd w:id="1261"/>
      <w:r w:rsidR="00C71205" w:rsidRPr="00633320">
        <w:t>treatment</w:t>
      </w:r>
      <w:r w:rsidR="006A79C3" w:rsidRPr="00633320">
        <w:t>s</w:t>
      </w:r>
      <w:bookmarkEnd w:id="1262"/>
      <w:bookmarkEnd w:id="1263"/>
      <w:bookmarkEnd w:id="1264"/>
      <w:bookmarkEnd w:id="1265"/>
      <w:bookmarkEnd w:id="1266"/>
      <w:bookmarkEnd w:id="1267"/>
    </w:p>
    <w:p w14:paraId="1CD8F308" w14:textId="77777777" w:rsidR="008B7846" w:rsidRDefault="008B7846" w:rsidP="008B7846">
      <w:pPr>
        <w:pStyle w:val="Heading3"/>
        <w:rPr>
          <w:ins w:id="1268" w:author="Leon Peto" w:date="2023-07-31T16:11:00Z"/>
        </w:rPr>
      </w:pPr>
      <w:ins w:id="1269" w:author="Leon Peto" w:date="2023-07-31T16:11:00Z">
        <w:r>
          <w:t>Licensed treatments</w:t>
        </w:r>
      </w:ins>
    </w:p>
    <w:p w14:paraId="7A46E397" w14:textId="0BE64B07" w:rsidR="006A79C3" w:rsidRPr="00633320" w:rsidDel="00A34C6E" w:rsidRDefault="006A79C3" w:rsidP="00735DBF">
      <w:pPr>
        <w:contextualSpacing w:val="0"/>
        <w:rPr>
          <w:del w:id="1270" w:author="Leon Peto" w:date="2023-07-31T18:21:00Z"/>
        </w:rPr>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t>
      </w:r>
      <w:del w:id="1271" w:author="Author">
        <w:r w:rsidR="00A90F8D" w:rsidRPr="00633320" w:rsidDel="00A91F22">
          <w:delText>will not</w:delText>
        </w:r>
      </w:del>
      <w:ins w:id="1272" w:author="Author">
        <w:r w:rsidR="00A91F22">
          <w:t>may</w:t>
        </w:r>
      </w:ins>
      <w:r w:rsidR="00A90F8D" w:rsidRPr="00633320">
        <w:t xml:space="preserve"> be labelled </w:t>
      </w:r>
      <w:ins w:id="1273" w:author="Author">
        <w:r w:rsidR="001B12CF">
          <w:t xml:space="preserve">either </w:t>
        </w:r>
      </w:ins>
      <w:del w:id="1274" w:author="Author">
        <w:r w:rsidR="00A90F8D" w:rsidRPr="00633320" w:rsidDel="00A91F22">
          <w:delText xml:space="preserve">other than </w:delText>
        </w:r>
      </w:del>
      <w:r w:rsidR="00A90F8D" w:rsidRPr="00633320">
        <w:t>as required for routine clinical use</w:t>
      </w:r>
      <w:ins w:id="1275" w:author="Author">
        <w:r w:rsidR="00A91F22">
          <w:t>, or</w:t>
        </w:r>
        <w:del w:id="1276" w:author="Author">
          <w:r w:rsidR="00A91F22" w:rsidDel="001D6514">
            <w:delText xml:space="preserve"> as</w:delText>
          </w:r>
        </w:del>
        <w:r w:rsidR="001D6514">
          <w:t xml:space="preserve"> according to</w:t>
        </w:r>
        <w:r w:rsidR="00A91F22">
          <w:t xml:space="preserve"> </w:t>
        </w:r>
        <w:r w:rsidR="001D6514">
          <w:t xml:space="preserve">the </w:t>
        </w:r>
        <w:r w:rsidR="00A91F22">
          <w:t>require</w:t>
        </w:r>
        <w:r w:rsidR="001D6514">
          <w:t>ments</w:t>
        </w:r>
        <w:del w:id="1277" w:author="Author">
          <w:r w:rsidR="00A91F22" w:rsidDel="001D6514">
            <w:delText>d</w:delText>
          </w:r>
        </w:del>
        <w:r w:rsidR="00A91F22">
          <w:t xml:space="preserve"> for an unlicensed treatment (if this </w:t>
        </w:r>
        <w:del w:id="1278" w:author="Author">
          <w:r w:rsidR="00A91F22" w:rsidDel="001D6514">
            <w:delText xml:space="preserve">is more practical for </w:delText>
          </w:r>
          <w:r w:rsidR="001B12CF" w:rsidDel="001D6514">
            <w:delText>the purposes o</w:delText>
          </w:r>
        </w:del>
        <w:r w:rsidR="001D6514">
          <w:t>facilitates</w:t>
        </w:r>
        <w:del w:id="1279" w:author="Author">
          <w:r w:rsidR="001B12CF" w:rsidDel="001D6514">
            <w:delText>f</w:delText>
          </w:r>
        </w:del>
        <w:r w:rsidR="001B12CF">
          <w:t xml:space="preserve"> </w:t>
        </w:r>
        <w:r w:rsidR="001D6514">
          <w:t xml:space="preserve">IMP </w:t>
        </w:r>
        <w:r w:rsidR="001B12CF">
          <w:lastRenderedPageBreak/>
          <w:t>supply</w:t>
        </w:r>
        <w:del w:id="1280" w:author="Author">
          <w:r w:rsidR="001B12CF" w:rsidDel="001D6514">
            <w:delText>ing the treatment</w:delText>
          </w:r>
        </w:del>
        <w:r w:rsidR="00A91F22">
          <w:t>)</w:t>
        </w:r>
      </w:ins>
      <w:r w:rsidR="00A90F8D" w:rsidRPr="00633320">
        <w:t>.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058A23F" w14:textId="77777777" w:rsidR="008B7846" w:rsidRDefault="008B7846" w:rsidP="008B7846">
      <w:pPr>
        <w:pStyle w:val="Heading3"/>
        <w:rPr>
          <w:ins w:id="1281" w:author="Leon Peto" w:date="2023-07-31T16:11:00Z"/>
        </w:rPr>
      </w:pPr>
      <w:ins w:id="1282" w:author="Leon Peto" w:date="2023-07-31T16:11:00Z">
        <w:r>
          <w:t>Unlicensed treatments</w:t>
        </w:r>
      </w:ins>
    </w:p>
    <w:p w14:paraId="0C9620E7" w14:textId="456DAA16" w:rsidR="006A79C3" w:rsidRPr="00633320" w:rsidDel="008B7846" w:rsidRDefault="006A79C3" w:rsidP="00735DBF">
      <w:pPr>
        <w:contextualSpacing w:val="0"/>
        <w:rPr>
          <w:del w:id="1283" w:author="Leon Peto" w:date="2023-07-31T16:11:00Z"/>
        </w:rPr>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ins w:id="1284" w:author="Leon Peto" w:date="2023-07-31T16:11:00Z">
        <w:r w:rsidR="008B7846">
          <w:t xml:space="preserve"> </w:t>
        </w:r>
      </w:ins>
    </w:p>
    <w:p w14:paraId="7678F9EF" w14:textId="77777777" w:rsidR="001C595A" w:rsidRPr="00633320" w:rsidDel="008B7846" w:rsidRDefault="001C595A" w:rsidP="00735DBF">
      <w:pPr>
        <w:contextualSpacing w:val="0"/>
        <w:rPr>
          <w:del w:id="1285" w:author="Leon Peto" w:date="2023-07-31T16:11:00Z"/>
        </w:rPr>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DB1708">
      <w:pPr>
        <w:pStyle w:val="Heading2"/>
      </w:pPr>
      <w:bookmarkStart w:id="1286" w:name="_Toc34780096"/>
      <w:bookmarkStart w:id="1287" w:name="_Toc34780356"/>
      <w:bookmarkStart w:id="1288" w:name="_Toc34780486"/>
      <w:bookmarkStart w:id="1289" w:name="_Toc34780097"/>
      <w:bookmarkStart w:id="1290" w:name="_Toc34780357"/>
      <w:bookmarkStart w:id="1291" w:name="_Toc34780487"/>
      <w:bookmarkStart w:id="1292" w:name="_Toc34780099"/>
      <w:bookmarkStart w:id="1293" w:name="_Toc34780359"/>
      <w:bookmarkStart w:id="1294" w:name="_Toc34780489"/>
      <w:bookmarkStart w:id="1295" w:name="_Toc34780100"/>
      <w:bookmarkStart w:id="1296" w:name="_Toc34780360"/>
      <w:bookmarkStart w:id="1297" w:name="_Toc34780490"/>
      <w:bookmarkStart w:id="1298" w:name="_Toc514776555"/>
      <w:bookmarkStart w:id="1299" w:name="_Toc514939429"/>
      <w:bookmarkStart w:id="1300" w:name="_Toc514947240"/>
      <w:bookmarkStart w:id="1301" w:name="_Toc514776556"/>
      <w:bookmarkStart w:id="1302" w:name="_Toc514939430"/>
      <w:bookmarkStart w:id="1303" w:name="_Toc514947241"/>
      <w:bookmarkStart w:id="1304" w:name="_Toc34780101"/>
      <w:bookmarkStart w:id="1305" w:name="_Toc34780361"/>
      <w:bookmarkStart w:id="1306" w:name="_Toc34780491"/>
      <w:bookmarkStart w:id="1307" w:name="_Toc34780102"/>
      <w:bookmarkStart w:id="1308" w:name="_Toc34780362"/>
      <w:bookmarkStart w:id="1309" w:name="_Toc34780492"/>
      <w:bookmarkStart w:id="1310" w:name="_Toc34780105"/>
      <w:bookmarkStart w:id="1311" w:name="_Toc34780365"/>
      <w:bookmarkStart w:id="1312" w:name="_Toc34780495"/>
      <w:bookmarkStart w:id="1313" w:name="_Toc34780107"/>
      <w:bookmarkStart w:id="1314" w:name="_Toc34780367"/>
      <w:bookmarkStart w:id="1315" w:name="_Toc34780497"/>
      <w:bookmarkStart w:id="1316" w:name="_Toc34780108"/>
      <w:bookmarkStart w:id="1317" w:name="_Toc34780368"/>
      <w:bookmarkStart w:id="1318" w:name="_Toc34780498"/>
      <w:bookmarkStart w:id="1319" w:name="_Toc34780110"/>
      <w:bookmarkStart w:id="1320" w:name="_Toc34780370"/>
      <w:bookmarkStart w:id="1321" w:name="_Toc34780500"/>
      <w:bookmarkStart w:id="1322" w:name="_Toc34780111"/>
      <w:bookmarkStart w:id="1323" w:name="_Toc34780371"/>
      <w:bookmarkStart w:id="1324" w:name="_Toc34780501"/>
      <w:bookmarkStart w:id="1325" w:name="_Toc34780112"/>
      <w:bookmarkStart w:id="1326" w:name="_Toc34780372"/>
      <w:bookmarkStart w:id="1327" w:name="_Toc34780502"/>
      <w:bookmarkStart w:id="1328" w:name="_Toc37107316"/>
      <w:bookmarkStart w:id="1329" w:name="_Toc38099272"/>
      <w:bookmarkStart w:id="1330" w:name="_Toc44674870"/>
      <w:bookmarkStart w:id="1331" w:name="_Toc137835531"/>
      <w:bookmarkStart w:id="1332" w:name="_Toc138421250"/>
      <w:bookmarkStart w:id="1333" w:name="_Toc141717603"/>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sidRPr="00633320">
        <w:t>End of trial</w:t>
      </w:r>
      <w:bookmarkEnd w:id="1328"/>
      <w:bookmarkEnd w:id="1329"/>
      <w:bookmarkEnd w:id="1330"/>
      <w:bookmarkEnd w:id="1331"/>
      <w:bookmarkEnd w:id="1332"/>
      <w:bookmarkEnd w:id="1333"/>
    </w:p>
    <w:p w14:paraId="51C966D8" w14:textId="7FEF3868"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 xml:space="preserve">NHS </w:t>
      </w:r>
      <w:del w:id="1334" w:author="Author">
        <w:r w:rsidR="007D18B7" w:rsidRPr="00633320" w:rsidDel="00315BB4">
          <w:delText xml:space="preserve">Digital </w:delText>
        </w:r>
      </w:del>
      <w:ins w:id="1335" w:author="Author">
        <w:r w:rsidR="00315BB4">
          <w:t>England</w:t>
        </w:r>
        <w:r w:rsidR="00315BB4" w:rsidRPr="00633320">
          <w:t xml:space="preserve"> </w:t>
        </w:r>
      </w:ins>
      <w:r w:rsidR="007D18B7" w:rsidRPr="00633320">
        <w:t>(anticipated to be 10 years after the last patient is enrolled)</w:t>
      </w:r>
      <w:r w:rsidR="003328DE" w:rsidRPr="00633320">
        <w:t>.</w:t>
      </w:r>
    </w:p>
    <w:p w14:paraId="367B3CB8" w14:textId="77777777" w:rsidR="004B65DD" w:rsidRPr="00633320" w:rsidRDefault="004B65DD" w:rsidP="00DB1708">
      <w:pPr>
        <w:pStyle w:val="Heading2"/>
      </w:pPr>
      <w:bookmarkStart w:id="1336" w:name="_Toc261531375"/>
      <w:bookmarkStart w:id="1337" w:name="_Toc261531376"/>
      <w:bookmarkStart w:id="1338" w:name="_Toc528139386"/>
      <w:bookmarkStart w:id="1339" w:name="_Toc135020188"/>
      <w:bookmarkStart w:id="1340" w:name="_Toc37107317"/>
      <w:bookmarkStart w:id="1341" w:name="_Toc38099273"/>
      <w:bookmarkStart w:id="1342" w:name="_Toc44674871"/>
      <w:bookmarkStart w:id="1343" w:name="_Toc137835532"/>
      <w:bookmarkStart w:id="1344" w:name="_Toc138421251"/>
      <w:bookmarkStart w:id="1345" w:name="_Toc141717604"/>
      <w:bookmarkEnd w:id="1336"/>
      <w:bookmarkEnd w:id="1337"/>
      <w:r w:rsidRPr="00633320">
        <w:t>Publications</w:t>
      </w:r>
      <w:r w:rsidR="0083053F" w:rsidRPr="00633320">
        <w:t xml:space="preserve"> and</w:t>
      </w:r>
      <w:r w:rsidRPr="00633320">
        <w:t xml:space="preserve"> reports</w:t>
      </w:r>
      <w:bookmarkEnd w:id="1338"/>
      <w:bookmarkEnd w:id="1339"/>
      <w:bookmarkEnd w:id="1340"/>
      <w:bookmarkEnd w:id="1341"/>
      <w:bookmarkEnd w:id="1342"/>
      <w:bookmarkEnd w:id="1343"/>
      <w:bookmarkEnd w:id="1344"/>
      <w:bookmarkEnd w:id="1345"/>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DB1708">
      <w:pPr>
        <w:pStyle w:val="Heading2"/>
      </w:pPr>
      <w:bookmarkStart w:id="1346" w:name="_Toc37107318"/>
      <w:bookmarkStart w:id="1347" w:name="_Toc38099274"/>
      <w:bookmarkStart w:id="1348" w:name="_Toc44674872"/>
      <w:bookmarkStart w:id="1349" w:name="_Toc137835533"/>
      <w:bookmarkStart w:id="1350" w:name="_Toc138421252"/>
      <w:bookmarkStart w:id="1351" w:name="_Toc141717605"/>
      <w:r w:rsidRPr="00633320">
        <w:t>Substudies</w:t>
      </w:r>
      <w:bookmarkEnd w:id="1346"/>
      <w:bookmarkEnd w:id="1347"/>
      <w:bookmarkEnd w:id="1348"/>
      <w:bookmarkEnd w:id="1349"/>
      <w:bookmarkEnd w:id="1350"/>
      <w:bookmarkEnd w:id="1351"/>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1352" w:name="_Toc44674873"/>
      <w:bookmarkStart w:id="1353" w:name="_Toc137835534"/>
      <w:bookmarkStart w:id="1354" w:name="_Toc138421253"/>
      <w:bookmarkStart w:id="1355" w:name="_Toc141717606"/>
      <w:r w:rsidRPr="00633320">
        <w:lastRenderedPageBreak/>
        <w:t>VERSION HISTORY</w:t>
      </w:r>
      <w:bookmarkEnd w:id="1352"/>
      <w:bookmarkEnd w:id="1353"/>
      <w:bookmarkEnd w:id="1354"/>
      <w:bookmarkEnd w:id="1355"/>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1838"/>
        <w:gridCol w:w="1559"/>
        <w:gridCol w:w="6743"/>
      </w:tblGrid>
      <w:tr w:rsidR="009A510F" w:rsidRPr="00633320" w14:paraId="00EACC5D" w14:textId="77777777" w:rsidTr="00AD6F39">
        <w:trPr>
          <w:cantSplit/>
          <w:tblHeader/>
        </w:trPr>
        <w:tc>
          <w:tcPr>
            <w:tcW w:w="1838" w:type="dxa"/>
          </w:tcPr>
          <w:p w14:paraId="5213BE4A" w14:textId="77777777" w:rsidR="009A510F" w:rsidRPr="00633320" w:rsidRDefault="009A510F" w:rsidP="00F123A0">
            <w:pPr>
              <w:rPr>
                <w:sz w:val="20"/>
              </w:rPr>
            </w:pPr>
            <w:bookmarkStart w:id="1356" w:name="_Toc37771598"/>
            <w:bookmarkStart w:id="1357" w:name="_Toc261531379"/>
            <w:bookmarkStart w:id="1358" w:name="_Toc494539256"/>
            <w:bookmarkStart w:id="1359" w:name="_Toc494539258"/>
            <w:bookmarkStart w:id="1360" w:name="_Toc494539259"/>
            <w:bookmarkStart w:id="1361" w:name="_Toc499039131"/>
            <w:bookmarkStart w:id="1362" w:name="_Toc499041180"/>
            <w:bookmarkStart w:id="1363" w:name="_Toc499141708"/>
            <w:bookmarkStart w:id="1364" w:name="_Toc499141999"/>
            <w:bookmarkStart w:id="1365" w:name="_Toc499144817"/>
            <w:bookmarkStart w:id="1366" w:name="_Toc499039132"/>
            <w:bookmarkStart w:id="1367" w:name="_Toc499041181"/>
            <w:bookmarkStart w:id="1368" w:name="_Toc499141709"/>
            <w:bookmarkStart w:id="1369" w:name="_Toc499142000"/>
            <w:bookmarkStart w:id="1370" w:name="_Toc499144818"/>
            <w:bookmarkStart w:id="1371" w:name="_Toc40209089"/>
            <w:bookmarkStart w:id="1372" w:name="_Toc40209147"/>
            <w:bookmarkStart w:id="1373" w:name="_Toc40209205"/>
            <w:bookmarkStart w:id="1374" w:name="_Toc40209090"/>
            <w:bookmarkStart w:id="1375" w:name="_Toc40209148"/>
            <w:bookmarkStart w:id="1376" w:name="_Toc40209206"/>
            <w:bookmarkStart w:id="1377" w:name="_Toc40209091"/>
            <w:bookmarkStart w:id="1378" w:name="_Toc40209149"/>
            <w:bookmarkStart w:id="1379" w:name="_Toc40209207"/>
            <w:bookmarkStart w:id="1380" w:name="_Toc40209092"/>
            <w:bookmarkStart w:id="1381" w:name="_Toc40209150"/>
            <w:bookmarkStart w:id="1382" w:name="_Toc40209208"/>
            <w:bookmarkStart w:id="1383" w:name="_Toc40209093"/>
            <w:bookmarkStart w:id="1384" w:name="_Toc40209151"/>
            <w:bookmarkStart w:id="1385" w:name="_Toc40209209"/>
            <w:bookmarkStart w:id="1386" w:name="_Toc40209094"/>
            <w:bookmarkStart w:id="1387" w:name="_Toc40209152"/>
            <w:bookmarkStart w:id="1388" w:name="_Toc40209210"/>
            <w:bookmarkStart w:id="1389" w:name="_Toc40209154"/>
            <w:bookmarkStart w:id="1390" w:name="_Toc124158421"/>
            <w:bookmarkStart w:id="1391" w:name="_Toc135020189"/>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r w:rsidRPr="00633320">
              <w:rPr>
                <w:sz w:val="20"/>
              </w:rPr>
              <w:t>Version number</w:t>
            </w:r>
          </w:p>
        </w:tc>
        <w:tc>
          <w:tcPr>
            <w:tcW w:w="1559" w:type="dxa"/>
          </w:tcPr>
          <w:p w14:paraId="5A77EDA7" w14:textId="77777777" w:rsidR="009A510F" w:rsidRPr="00633320" w:rsidRDefault="009A510F" w:rsidP="00F123A0">
            <w:pPr>
              <w:rPr>
                <w:sz w:val="20"/>
              </w:rPr>
            </w:pPr>
            <w:r w:rsidRPr="00633320">
              <w:rPr>
                <w:sz w:val="20"/>
              </w:rPr>
              <w:t>Date</w:t>
            </w:r>
          </w:p>
        </w:tc>
        <w:tc>
          <w:tcPr>
            <w:tcW w:w="6743"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AD6F39">
        <w:tc>
          <w:tcPr>
            <w:tcW w:w="1838" w:type="dxa"/>
          </w:tcPr>
          <w:p w14:paraId="4AAEACAE" w14:textId="77777777" w:rsidR="009A510F" w:rsidRPr="00633320" w:rsidRDefault="009A510F" w:rsidP="00F123A0">
            <w:pPr>
              <w:rPr>
                <w:sz w:val="20"/>
              </w:rPr>
            </w:pPr>
            <w:r w:rsidRPr="00633320">
              <w:rPr>
                <w:sz w:val="20"/>
              </w:rPr>
              <w:t>1.0</w:t>
            </w:r>
          </w:p>
        </w:tc>
        <w:tc>
          <w:tcPr>
            <w:tcW w:w="1559" w:type="dxa"/>
          </w:tcPr>
          <w:p w14:paraId="2A235F16" w14:textId="77777777" w:rsidR="009A510F" w:rsidRPr="00633320" w:rsidRDefault="009A510F" w:rsidP="00F123A0">
            <w:pPr>
              <w:rPr>
                <w:sz w:val="20"/>
              </w:rPr>
            </w:pPr>
            <w:r w:rsidRPr="00633320">
              <w:rPr>
                <w:sz w:val="20"/>
              </w:rPr>
              <w:t>13-Mar-2020</w:t>
            </w:r>
          </w:p>
        </w:tc>
        <w:tc>
          <w:tcPr>
            <w:tcW w:w="6743"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AD6F39">
        <w:tc>
          <w:tcPr>
            <w:tcW w:w="1838" w:type="dxa"/>
          </w:tcPr>
          <w:p w14:paraId="36170F29" w14:textId="77777777" w:rsidR="009A510F" w:rsidRPr="00633320" w:rsidRDefault="009A510F" w:rsidP="00F123A0">
            <w:pPr>
              <w:rPr>
                <w:sz w:val="20"/>
              </w:rPr>
            </w:pPr>
            <w:r w:rsidRPr="00633320">
              <w:rPr>
                <w:sz w:val="20"/>
              </w:rPr>
              <w:t>2.0</w:t>
            </w:r>
          </w:p>
        </w:tc>
        <w:tc>
          <w:tcPr>
            <w:tcW w:w="1559"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743"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AD6F39">
        <w:tc>
          <w:tcPr>
            <w:tcW w:w="1838" w:type="dxa"/>
          </w:tcPr>
          <w:p w14:paraId="6804CF67" w14:textId="77777777" w:rsidR="009A510F" w:rsidRPr="00633320" w:rsidRDefault="00717229" w:rsidP="00F123A0">
            <w:pPr>
              <w:rPr>
                <w:sz w:val="20"/>
              </w:rPr>
            </w:pPr>
            <w:r w:rsidRPr="00633320">
              <w:rPr>
                <w:sz w:val="20"/>
              </w:rPr>
              <w:t>3.0</w:t>
            </w:r>
          </w:p>
        </w:tc>
        <w:tc>
          <w:tcPr>
            <w:tcW w:w="1559"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743"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AD6F39">
        <w:tc>
          <w:tcPr>
            <w:tcW w:w="1838" w:type="dxa"/>
          </w:tcPr>
          <w:p w14:paraId="63F487DD" w14:textId="77777777" w:rsidR="00327820" w:rsidRPr="00633320" w:rsidRDefault="00327820" w:rsidP="00F123A0">
            <w:pPr>
              <w:rPr>
                <w:sz w:val="20"/>
              </w:rPr>
            </w:pPr>
            <w:r w:rsidRPr="00633320">
              <w:rPr>
                <w:sz w:val="20"/>
              </w:rPr>
              <w:t>4.0</w:t>
            </w:r>
          </w:p>
        </w:tc>
        <w:tc>
          <w:tcPr>
            <w:tcW w:w="1559"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743"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AD6F39">
        <w:tc>
          <w:tcPr>
            <w:tcW w:w="1838" w:type="dxa"/>
          </w:tcPr>
          <w:p w14:paraId="78E7AFB8" w14:textId="77777777" w:rsidR="00DB6908" w:rsidRPr="00633320" w:rsidRDefault="00DB6908" w:rsidP="00F123A0">
            <w:pPr>
              <w:rPr>
                <w:sz w:val="20"/>
              </w:rPr>
            </w:pPr>
            <w:r w:rsidRPr="00633320">
              <w:rPr>
                <w:sz w:val="20"/>
              </w:rPr>
              <w:t>5.0</w:t>
            </w:r>
          </w:p>
        </w:tc>
        <w:tc>
          <w:tcPr>
            <w:tcW w:w="1559"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743"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AD6F39">
        <w:tc>
          <w:tcPr>
            <w:tcW w:w="1838" w:type="dxa"/>
          </w:tcPr>
          <w:p w14:paraId="47472EF3" w14:textId="77777777" w:rsidR="00AE40BB" w:rsidRPr="00633320" w:rsidRDefault="00AE40BB" w:rsidP="00F123A0">
            <w:pPr>
              <w:rPr>
                <w:sz w:val="20"/>
              </w:rPr>
            </w:pPr>
            <w:r w:rsidRPr="00633320">
              <w:rPr>
                <w:sz w:val="20"/>
              </w:rPr>
              <w:t>6.0</w:t>
            </w:r>
          </w:p>
        </w:tc>
        <w:tc>
          <w:tcPr>
            <w:tcW w:w="1559"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743"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AD6F39">
        <w:tc>
          <w:tcPr>
            <w:tcW w:w="1838" w:type="dxa"/>
          </w:tcPr>
          <w:p w14:paraId="16EAD726" w14:textId="77777777" w:rsidR="00B4591A" w:rsidRPr="00633320" w:rsidRDefault="00B4591A" w:rsidP="00F123A0">
            <w:pPr>
              <w:rPr>
                <w:sz w:val="20"/>
              </w:rPr>
            </w:pPr>
            <w:r w:rsidRPr="00633320">
              <w:rPr>
                <w:sz w:val="20"/>
              </w:rPr>
              <w:t>7.0</w:t>
            </w:r>
          </w:p>
        </w:tc>
        <w:tc>
          <w:tcPr>
            <w:tcW w:w="1559"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743"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AD6F39">
        <w:tc>
          <w:tcPr>
            <w:tcW w:w="1838" w:type="dxa"/>
          </w:tcPr>
          <w:p w14:paraId="3DFA0740" w14:textId="77777777" w:rsidR="00513ECE" w:rsidRPr="00633320" w:rsidRDefault="00513ECE" w:rsidP="00F123A0">
            <w:pPr>
              <w:rPr>
                <w:sz w:val="20"/>
              </w:rPr>
            </w:pPr>
            <w:r w:rsidRPr="00633320">
              <w:rPr>
                <w:sz w:val="20"/>
              </w:rPr>
              <w:t>8.0</w:t>
            </w:r>
          </w:p>
        </w:tc>
        <w:tc>
          <w:tcPr>
            <w:tcW w:w="1559" w:type="dxa"/>
          </w:tcPr>
          <w:p w14:paraId="3BF4E696" w14:textId="77777777" w:rsidR="00513ECE" w:rsidRPr="00633320" w:rsidRDefault="00513ECE" w:rsidP="001512CA">
            <w:pPr>
              <w:rPr>
                <w:sz w:val="20"/>
              </w:rPr>
            </w:pPr>
            <w:r w:rsidRPr="00633320">
              <w:rPr>
                <w:sz w:val="20"/>
              </w:rPr>
              <w:t>03-Jul-2020</w:t>
            </w:r>
          </w:p>
        </w:tc>
        <w:tc>
          <w:tcPr>
            <w:tcW w:w="6743"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AD6F39">
        <w:tc>
          <w:tcPr>
            <w:tcW w:w="1838"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559"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743"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AD6F39">
        <w:tc>
          <w:tcPr>
            <w:tcW w:w="1838" w:type="dxa"/>
          </w:tcPr>
          <w:p w14:paraId="795FB127" w14:textId="77777777" w:rsidR="00FF5A1B" w:rsidRPr="00633320" w:rsidRDefault="00FF5A1B" w:rsidP="00F123A0">
            <w:pPr>
              <w:rPr>
                <w:sz w:val="20"/>
              </w:rPr>
            </w:pPr>
            <w:r w:rsidRPr="00633320">
              <w:rPr>
                <w:sz w:val="20"/>
              </w:rPr>
              <w:t>9.1</w:t>
            </w:r>
          </w:p>
        </w:tc>
        <w:tc>
          <w:tcPr>
            <w:tcW w:w="1559" w:type="dxa"/>
          </w:tcPr>
          <w:p w14:paraId="671C0D8B" w14:textId="77777777" w:rsidR="00FF5A1B" w:rsidRPr="00633320" w:rsidRDefault="00FF5A1B" w:rsidP="00FF5A1B">
            <w:pPr>
              <w:rPr>
                <w:sz w:val="20"/>
              </w:rPr>
            </w:pPr>
            <w:r w:rsidRPr="00633320">
              <w:rPr>
                <w:sz w:val="20"/>
              </w:rPr>
              <w:t>18-Sep-2020</w:t>
            </w:r>
          </w:p>
        </w:tc>
        <w:tc>
          <w:tcPr>
            <w:tcW w:w="6743"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AD6F39">
        <w:tc>
          <w:tcPr>
            <w:tcW w:w="1838" w:type="dxa"/>
          </w:tcPr>
          <w:p w14:paraId="71EC960A" w14:textId="467DFB17" w:rsidR="00F27FA7" w:rsidRPr="00633320" w:rsidRDefault="00F27FA7" w:rsidP="00F123A0">
            <w:pPr>
              <w:rPr>
                <w:sz w:val="20"/>
              </w:rPr>
            </w:pPr>
            <w:r w:rsidRPr="00633320">
              <w:rPr>
                <w:sz w:val="20"/>
              </w:rPr>
              <w:t>9.2 [not submitted in UK]</w:t>
            </w:r>
          </w:p>
        </w:tc>
        <w:tc>
          <w:tcPr>
            <w:tcW w:w="1559" w:type="dxa"/>
          </w:tcPr>
          <w:p w14:paraId="1C44F9A4" w14:textId="35F3467F" w:rsidR="00F27FA7" w:rsidRPr="00633320" w:rsidRDefault="00F27FA7" w:rsidP="00FF5A1B">
            <w:pPr>
              <w:rPr>
                <w:sz w:val="20"/>
              </w:rPr>
            </w:pPr>
            <w:r w:rsidRPr="00633320">
              <w:rPr>
                <w:sz w:val="20"/>
              </w:rPr>
              <w:t>15-Oct-2020</w:t>
            </w:r>
          </w:p>
        </w:tc>
        <w:tc>
          <w:tcPr>
            <w:tcW w:w="6743"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AD6F39">
        <w:tc>
          <w:tcPr>
            <w:tcW w:w="1838" w:type="dxa"/>
          </w:tcPr>
          <w:p w14:paraId="3DFD9B74" w14:textId="21E4BE15" w:rsidR="00F57A22" w:rsidRPr="00633320" w:rsidRDefault="00F57A22" w:rsidP="00F123A0">
            <w:pPr>
              <w:rPr>
                <w:sz w:val="20"/>
              </w:rPr>
            </w:pPr>
            <w:r w:rsidRPr="00633320">
              <w:rPr>
                <w:sz w:val="20"/>
              </w:rPr>
              <w:t>10.0</w:t>
            </w:r>
          </w:p>
        </w:tc>
        <w:tc>
          <w:tcPr>
            <w:tcW w:w="1559"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743"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AD6F39">
        <w:tc>
          <w:tcPr>
            <w:tcW w:w="1838" w:type="dxa"/>
          </w:tcPr>
          <w:p w14:paraId="29D1200E" w14:textId="67A2C452" w:rsidR="000D70CC" w:rsidRPr="00633320" w:rsidRDefault="000D70CC" w:rsidP="00F123A0">
            <w:pPr>
              <w:rPr>
                <w:sz w:val="20"/>
              </w:rPr>
            </w:pPr>
            <w:r w:rsidRPr="00633320">
              <w:rPr>
                <w:sz w:val="20"/>
              </w:rPr>
              <w:t>10.1</w:t>
            </w:r>
          </w:p>
        </w:tc>
        <w:tc>
          <w:tcPr>
            <w:tcW w:w="1559" w:type="dxa"/>
          </w:tcPr>
          <w:p w14:paraId="56C79193" w14:textId="20C75CEC" w:rsidR="000D70CC" w:rsidRPr="00633320" w:rsidRDefault="000D70CC" w:rsidP="00FF5A1B">
            <w:pPr>
              <w:rPr>
                <w:sz w:val="20"/>
              </w:rPr>
            </w:pPr>
            <w:r w:rsidRPr="00633320">
              <w:rPr>
                <w:sz w:val="20"/>
              </w:rPr>
              <w:t>01-Nov-2020</w:t>
            </w:r>
          </w:p>
        </w:tc>
        <w:tc>
          <w:tcPr>
            <w:tcW w:w="6743"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AD6F39">
        <w:tc>
          <w:tcPr>
            <w:tcW w:w="1838" w:type="dxa"/>
          </w:tcPr>
          <w:p w14:paraId="3D0CF507" w14:textId="669787E2" w:rsidR="00F10F34" w:rsidRPr="00633320" w:rsidRDefault="00F10F34" w:rsidP="00F123A0">
            <w:pPr>
              <w:rPr>
                <w:sz w:val="20"/>
              </w:rPr>
            </w:pPr>
            <w:r w:rsidRPr="00633320">
              <w:rPr>
                <w:sz w:val="20"/>
              </w:rPr>
              <w:t>11.0</w:t>
            </w:r>
          </w:p>
        </w:tc>
        <w:tc>
          <w:tcPr>
            <w:tcW w:w="1559"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743"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AD6F39">
        <w:tc>
          <w:tcPr>
            <w:tcW w:w="1838" w:type="dxa"/>
          </w:tcPr>
          <w:p w14:paraId="286EA7DE" w14:textId="6F9AB564" w:rsidR="00777331" w:rsidRPr="00633320" w:rsidRDefault="00777331" w:rsidP="00F123A0">
            <w:pPr>
              <w:rPr>
                <w:sz w:val="20"/>
              </w:rPr>
            </w:pPr>
            <w:r w:rsidRPr="00633320">
              <w:rPr>
                <w:sz w:val="20"/>
              </w:rPr>
              <w:t>11.1</w:t>
            </w:r>
          </w:p>
        </w:tc>
        <w:tc>
          <w:tcPr>
            <w:tcW w:w="1559" w:type="dxa"/>
          </w:tcPr>
          <w:p w14:paraId="382AC0DF" w14:textId="363CD042" w:rsidR="00777331" w:rsidRPr="00633320" w:rsidRDefault="00777331" w:rsidP="00FF5A1B">
            <w:pPr>
              <w:rPr>
                <w:sz w:val="20"/>
              </w:rPr>
            </w:pPr>
            <w:r w:rsidRPr="00633320">
              <w:rPr>
                <w:sz w:val="20"/>
              </w:rPr>
              <w:t>21-Nov-2020</w:t>
            </w:r>
          </w:p>
        </w:tc>
        <w:tc>
          <w:tcPr>
            <w:tcW w:w="6743"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AD6F39">
        <w:tc>
          <w:tcPr>
            <w:tcW w:w="1838" w:type="dxa"/>
          </w:tcPr>
          <w:p w14:paraId="26C09026" w14:textId="1A9A3116" w:rsidR="004F11C7" w:rsidRPr="00633320" w:rsidRDefault="004F11C7" w:rsidP="00F123A0">
            <w:pPr>
              <w:rPr>
                <w:sz w:val="20"/>
              </w:rPr>
            </w:pPr>
            <w:r w:rsidRPr="00633320">
              <w:rPr>
                <w:sz w:val="20"/>
              </w:rPr>
              <w:t>11.2 [not submitted in UK]</w:t>
            </w:r>
          </w:p>
        </w:tc>
        <w:tc>
          <w:tcPr>
            <w:tcW w:w="1559" w:type="dxa"/>
          </w:tcPr>
          <w:p w14:paraId="4466D8B9" w14:textId="4D5E805B" w:rsidR="004F11C7" w:rsidRPr="00633320" w:rsidRDefault="004F11C7" w:rsidP="00FF5A1B">
            <w:pPr>
              <w:rPr>
                <w:sz w:val="20"/>
              </w:rPr>
            </w:pPr>
            <w:r w:rsidRPr="00633320">
              <w:rPr>
                <w:sz w:val="20"/>
              </w:rPr>
              <w:t>01-Dec-2020</w:t>
            </w:r>
          </w:p>
        </w:tc>
        <w:tc>
          <w:tcPr>
            <w:tcW w:w="6743"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AD6F39">
        <w:tc>
          <w:tcPr>
            <w:tcW w:w="1838" w:type="dxa"/>
          </w:tcPr>
          <w:p w14:paraId="522E80DA" w14:textId="06A0A905" w:rsidR="00533CB8" w:rsidRPr="00633320" w:rsidRDefault="00BB684F" w:rsidP="00F123A0">
            <w:pPr>
              <w:rPr>
                <w:sz w:val="20"/>
              </w:rPr>
            </w:pPr>
            <w:r w:rsidRPr="00633320">
              <w:rPr>
                <w:sz w:val="20"/>
              </w:rPr>
              <w:t>12.0</w:t>
            </w:r>
          </w:p>
        </w:tc>
        <w:tc>
          <w:tcPr>
            <w:tcW w:w="1559"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743"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AD6F39">
        <w:tc>
          <w:tcPr>
            <w:tcW w:w="1838" w:type="dxa"/>
          </w:tcPr>
          <w:p w14:paraId="6DE2FB1B" w14:textId="1D42D2BD" w:rsidR="004F214D" w:rsidRPr="00633320" w:rsidRDefault="004F214D" w:rsidP="00F123A0">
            <w:pPr>
              <w:rPr>
                <w:sz w:val="20"/>
              </w:rPr>
            </w:pPr>
            <w:r w:rsidRPr="00633320">
              <w:rPr>
                <w:sz w:val="20"/>
              </w:rPr>
              <w:t>12.1</w:t>
            </w:r>
          </w:p>
        </w:tc>
        <w:tc>
          <w:tcPr>
            <w:tcW w:w="1559" w:type="dxa"/>
          </w:tcPr>
          <w:p w14:paraId="37C83431" w14:textId="7465007B" w:rsidR="004F214D" w:rsidRPr="00633320" w:rsidRDefault="004F214D" w:rsidP="00BB684F">
            <w:pPr>
              <w:rPr>
                <w:sz w:val="20"/>
              </w:rPr>
            </w:pPr>
            <w:r w:rsidRPr="00633320">
              <w:rPr>
                <w:sz w:val="20"/>
              </w:rPr>
              <w:t>16-Dec-2020</w:t>
            </w:r>
          </w:p>
        </w:tc>
        <w:tc>
          <w:tcPr>
            <w:tcW w:w="6743"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AD6F39">
        <w:tc>
          <w:tcPr>
            <w:tcW w:w="1838" w:type="dxa"/>
          </w:tcPr>
          <w:p w14:paraId="413AE8C9" w14:textId="78726C1F" w:rsidR="009E4554" w:rsidRPr="00633320" w:rsidRDefault="009E4554" w:rsidP="00F123A0">
            <w:pPr>
              <w:rPr>
                <w:sz w:val="20"/>
              </w:rPr>
            </w:pPr>
            <w:r w:rsidRPr="00633320">
              <w:rPr>
                <w:sz w:val="20"/>
              </w:rPr>
              <w:t>13.0</w:t>
            </w:r>
          </w:p>
        </w:tc>
        <w:tc>
          <w:tcPr>
            <w:tcW w:w="1559"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743"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AD6F39">
        <w:tc>
          <w:tcPr>
            <w:tcW w:w="1838" w:type="dxa"/>
          </w:tcPr>
          <w:p w14:paraId="7CE481F7" w14:textId="7B21BC1A" w:rsidR="001D1931" w:rsidRPr="00633320" w:rsidRDefault="001D1931" w:rsidP="00F123A0">
            <w:pPr>
              <w:rPr>
                <w:sz w:val="20"/>
                <w:szCs w:val="20"/>
              </w:rPr>
            </w:pPr>
            <w:r w:rsidRPr="00633320">
              <w:rPr>
                <w:sz w:val="20"/>
                <w:szCs w:val="20"/>
              </w:rPr>
              <w:t>14.0</w:t>
            </w:r>
          </w:p>
        </w:tc>
        <w:tc>
          <w:tcPr>
            <w:tcW w:w="1559"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743"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AD6F39">
        <w:trPr>
          <w:cantSplit/>
        </w:trPr>
        <w:tc>
          <w:tcPr>
            <w:tcW w:w="1838" w:type="dxa"/>
          </w:tcPr>
          <w:p w14:paraId="54F47795" w14:textId="32D13176" w:rsidR="00474DD8" w:rsidRPr="00633320" w:rsidRDefault="00474DD8" w:rsidP="00F123A0">
            <w:pPr>
              <w:rPr>
                <w:sz w:val="20"/>
                <w:szCs w:val="20"/>
              </w:rPr>
            </w:pPr>
            <w:r w:rsidRPr="00633320">
              <w:rPr>
                <w:sz w:val="20"/>
                <w:szCs w:val="20"/>
              </w:rPr>
              <w:t>15.0</w:t>
            </w:r>
          </w:p>
        </w:tc>
        <w:tc>
          <w:tcPr>
            <w:tcW w:w="1559" w:type="dxa"/>
          </w:tcPr>
          <w:p w14:paraId="419C6539" w14:textId="34F1E561" w:rsidR="00474DD8" w:rsidRPr="00633320" w:rsidRDefault="00CF01EB" w:rsidP="00BF174B">
            <w:pPr>
              <w:rPr>
                <w:sz w:val="20"/>
                <w:szCs w:val="20"/>
              </w:rPr>
            </w:pPr>
            <w:r>
              <w:rPr>
                <w:sz w:val="20"/>
                <w:szCs w:val="20"/>
              </w:rPr>
              <w:t>12-Apr-2021</w:t>
            </w:r>
          </w:p>
        </w:tc>
        <w:tc>
          <w:tcPr>
            <w:tcW w:w="6743"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AD6F39">
        <w:trPr>
          <w:cantSplit/>
        </w:trPr>
        <w:tc>
          <w:tcPr>
            <w:tcW w:w="1838" w:type="dxa"/>
          </w:tcPr>
          <w:p w14:paraId="51045686" w14:textId="6461F9E3" w:rsidR="00FA08CD" w:rsidRPr="00633320" w:rsidRDefault="00FA08CD" w:rsidP="00FA08CD">
            <w:pPr>
              <w:rPr>
                <w:sz w:val="20"/>
                <w:szCs w:val="20"/>
              </w:rPr>
            </w:pPr>
            <w:r>
              <w:rPr>
                <w:sz w:val="20"/>
                <w:szCs w:val="20"/>
              </w:rPr>
              <w:t>15.1 [not submitted in UK]</w:t>
            </w:r>
          </w:p>
        </w:tc>
        <w:tc>
          <w:tcPr>
            <w:tcW w:w="1559" w:type="dxa"/>
          </w:tcPr>
          <w:p w14:paraId="2E783A28" w14:textId="1DBC666A" w:rsidR="00FA08CD" w:rsidRDefault="00FA08CD" w:rsidP="00FA08CD">
            <w:pPr>
              <w:rPr>
                <w:sz w:val="20"/>
                <w:szCs w:val="20"/>
              </w:rPr>
            </w:pPr>
            <w:r>
              <w:rPr>
                <w:sz w:val="20"/>
                <w:szCs w:val="20"/>
              </w:rPr>
              <w:t>18-May-2021</w:t>
            </w:r>
          </w:p>
        </w:tc>
        <w:tc>
          <w:tcPr>
            <w:tcW w:w="6743"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AD6F39">
        <w:trPr>
          <w:cantSplit/>
        </w:trPr>
        <w:tc>
          <w:tcPr>
            <w:tcW w:w="1838" w:type="dxa"/>
          </w:tcPr>
          <w:p w14:paraId="0BAC95B8" w14:textId="7FE09EE0" w:rsidR="00CF4E68" w:rsidRDefault="00CF4E68" w:rsidP="00F123A0">
            <w:pPr>
              <w:rPr>
                <w:sz w:val="20"/>
                <w:szCs w:val="20"/>
              </w:rPr>
            </w:pPr>
            <w:r>
              <w:rPr>
                <w:sz w:val="20"/>
                <w:szCs w:val="20"/>
              </w:rPr>
              <w:lastRenderedPageBreak/>
              <w:t>16.0</w:t>
            </w:r>
          </w:p>
        </w:tc>
        <w:tc>
          <w:tcPr>
            <w:tcW w:w="1559"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743"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AD6F39">
        <w:tc>
          <w:tcPr>
            <w:tcW w:w="1838" w:type="dxa"/>
          </w:tcPr>
          <w:p w14:paraId="42786D0C" w14:textId="3F0444D1" w:rsidR="00071417" w:rsidRDefault="00071417" w:rsidP="00F123A0">
            <w:pPr>
              <w:rPr>
                <w:sz w:val="20"/>
                <w:szCs w:val="20"/>
              </w:rPr>
            </w:pPr>
            <w:r>
              <w:rPr>
                <w:sz w:val="20"/>
                <w:szCs w:val="20"/>
              </w:rPr>
              <w:t>V16.1</w:t>
            </w:r>
          </w:p>
        </w:tc>
        <w:tc>
          <w:tcPr>
            <w:tcW w:w="1559" w:type="dxa"/>
          </w:tcPr>
          <w:p w14:paraId="20FC3563" w14:textId="3CC0B73F" w:rsidR="00071417" w:rsidRDefault="00071417" w:rsidP="007A567D">
            <w:pPr>
              <w:rPr>
                <w:sz w:val="20"/>
                <w:szCs w:val="20"/>
              </w:rPr>
            </w:pPr>
            <w:r>
              <w:rPr>
                <w:sz w:val="20"/>
                <w:szCs w:val="20"/>
              </w:rPr>
              <w:t>08-Jul-2021</w:t>
            </w:r>
          </w:p>
        </w:tc>
        <w:tc>
          <w:tcPr>
            <w:tcW w:w="6743"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AD6F39">
        <w:tc>
          <w:tcPr>
            <w:tcW w:w="1838" w:type="dxa"/>
          </w:tcPr>
          <w:p w14:paraId="7909AEFC" w14:textId="630562DE" w:rsidR="00071417" w:rsidRDefault="00071417" w:rsidP="00F123A0">
            <w:pPr>
              <w:rPr>
                <w:sz w:val="20"/>
                <w:szCs w:val="20"/>
              </w:rPr>
            </w:pPr>
            <w:r>
              <w:rPr>
                <w:sz w:val="20"/>
                <w:szCs w:val="20"/>
              </w:rPr>
              <w:t>V17.0</w:t>
            </w:r>
          </w:p>
        </w:tc>
        <w:tc>
          <w:tcPr>
            <w:tcW w:w="1559"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743"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AD6F39">
        <w:tc>
          <w:tcPr>
            <w:tcW w:w="1838" w:type="dxa"/>
          </w:tcPr>
          <w:p w14:paraId="42894D48" w14:textId="140F4E66" w:rsidR="00180DB3" w:rsidRDefault="00180DB3" w:rsidP="00F123A0">
            <w:pPr>
              <w:rPr>
                <w:sz w:val="20"/>
                <w:szCs w:val="20"/>
              </w:rPr>
            </w:pPr>
            <w:r>
              <w:rPr>
                <w:sz w:val="20"/>
                <w:szCs w:val="20"/>
              </w:rPr>
              <w:t>V17.1</w:t>
            </w:r>
          </w:p>
        </w:tc>
        <w:tc>
          <w:tcPr>
            <w:tcW w:w="1559" w:type="dxa"/>
          </w:tcPr>
          <w:p w14:paraId="2866A683" w14:textId="6303D549" w:rsidR="00180DB3" w:rsidRDefault="00180DB3" w:rsidP="007A567D">
            <w:pPr>
              <w:rPr>
                <w:sz w:val="20"/>
                <w:szCs w:val="20"/>
              </w:rPr>
            </w:pPr>
            <w:r>
              <w:rPr>
                <w:sz w:val="20"/>
                <w:szCs w:val="20"/>
              </w:rPr>
              <w:t>10-Aug-2021</w:t>
            </w:r>
          </w:p>
        </w:tc>
        <w:tc>
          <w:tcPr>
            <w:tcW w:w="6743"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AD6F39">
        <w:tc>
          <w:tcPr>
            <w:tcW w:w="1838" w:type="dxa"/>
          </w:tcPr>
          <w:p w14:paraId="6683764C" w14:textId="3B284C34" w:rsidR="00124F13" w:rsidRDefault="00124F13" w:rsidP="00124F13">
            <w:pPr>
              <w:rPr>
                <w:sz w:val="20"/>
                <w:szCs w:val="20"/>
              </w:rPr>
            </w:pPr>
            <w:r>
              <w:rPr>
                <w:sz w:val="20"/>
                <w:szCs w:val="20"/>
              </w:rPr>
              <w:t>V18.0</w:t>
            </w:r>
          </w:p>
        </w:tc>
        <w:tc>
          <w:tcPr>
            <w:tcW w:w="1559"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743"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AD6F39">
        <w:tc>
          <w:tcPr>
            <w:tcW w:w="1838" w:type="dxa"/>
          </w:tcPr>
          <w:p w14:paraId="7580CD95" w14:textId="12101BD5" w:rsidR="00F65BFB" w:rsidRDefault="00F65BFB" w:rsidP="00124F13">
            <w:pPr>
              <w:rPr>
                <w:sz w:val="20"/>
                <w:szCs w:val="20"/>
              </w:rPr>
            </w:pPr>
            <w:r>
              <w:rPr>
                <w:sz w:val="20"/>
                <w:szCs w:val="20"/>
              </w:rPr>
              <w:t>V18.1</w:t>
            </w:r>
          </w:p>
        </w:tc>
        <w:tc>
          <w:tcPr>
            <w:tcW w:w="1559" w:type="dxa"/>
          </w:tcPr>
          <w:p w14:paraId="695BD532" w14:textId="75EB1295" w:rsidR="00F65BFB" w:rsidRDefault="00F65BFB" w:rsidP="00124F13">
            <w:pPr>
              <w:rPr>
                <w:sz w:val="20"/>
                <w:szCs w:val="20"/>
              </w:rPr>
            </w:pPr>
            <w:r>
              <w:rPr>
                <w:sz w:val="20"/>
                <w:szCs w:val="20"/>
              </w:rPr>
              <w:t>24-Oct-2021</w:t>
            </w:r>
          </w:p>
        </w:tc>
        <w:tc>
          <w:tcPr>
            <w:tcW w:w="6743"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AD6F39">
        <w:tc>
          <w:tcPr>
            <w:tcW w:w="1838" w:type="dxa"/>
          </w:tcPr>
          <w:p w14:paraId="21297A96" w14:textId="0CEE5710" w:rsidR="00552A9A" w:rsidRDefault="00552A9A" w:rsidP="00124F13">
            <w:pPr>
              <w:rPr>
                <w:sz w:val="20"/>
                <w:szCs w:val="20"/>
              </w:rPr>
            </w:pPr>
            <w:r>
              <w:rPr>
                <w:sz w:val="20"/>
                <w:szCs w:val="20"/>
              </w:rPr>
              <w:t>V19.0</w:t>
            </w:r>
          </w:p>
        </w:tc>
        <w:tc>
          <w:tcPr>
            <w:tcW w:w="1559"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743"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AD6F39">
        <w:tc>
          <w:tcPr>
            <w:tcW w:w="1838" w:type="dxa"/>
          </w:tcPr>
          <w:p w14:paraId="0861A060" w14:textId="712D7717" w:rsidR="003B5DC6" w:rsidRDefault="003B5DC6" w:rsidP="00124F13">
            <w:pPr>
              <w:rPr>
                <w:sz w:val="20"/>
                <w:szCs w:val="20"/>
              </w:rPr>
            </w:pPr>
            <w:r>
              <w:rPr>
                <w:sz w:val="20"/>
                <w:szCs w:val="20"/>
              </w:rPr>
              <w:t>V19.1</w:t>
            </w:r>
          </w:p>
        </w:tc>
        <w:tc>
          <w:tcPr>
            <w:tcW w:w="1559" w:type="dxa"/>
          </w:tcPr>
          <w:p w14:paraId="24522A11" w14:textId="2865DCB1" w:rsidR="003B5DC6" w:rsidRDefault="003B5DC6" w:rsidP="00124F13">
            <w:pPr>
              <w:rPr>
                <w:sz w:val="20"/>
                <w:szCs w:val="20"/>
              </w:rPr>
            </w:pPr>
            <w:r>
              <w:rPr>
                <w:sz w:val="20"/>
                <w:szCs w:val="20"/>
              </w:rPr>
              <w:t>16-Nov-21</w:t>
            </w:r>
          </w:p>
        </w:tc>
        <w:tc>
          <w:tcPr>
            <w:tcW w:w="6743"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AD6F39">
        <w:tc>
          <w:tcPr>
            <w:tcW w:w="1838" w:type="dxa"/>
          </w:tcPr>
          <w:p w14:paraId="581D443A" w14:textId="5A70D4C4" w:rsidR="004062DF" w:rsidRDefault="004062DF" w:rsidP="00124F13">
            <w:pPr>
              <w:rPr>
                <w:sz w:val="20"/>
                <w:szCs w:val="20"/>
              </w:rPr>
            </w:pPr>
            <w:r>
              <w:rPr>
                <w:sz w:val="20"/>
                <w:szCs w:val="20"/>
              </w:rPr>
              <w:t>V20.0</w:t>
            </w:r>
          </w:p>
        </w:tc>
        <w:tc>
          <w:tcPr>
            <w:tcW w:w="1559" w:type="dxa"/>
          </w:tcPr>
          <w:p w14:paraId="75CF4E1E" w14:textId="0CE6258A" w:rsidR="004062DF" w:rsidRDefault="004062DF" w:rsidP="00124F13">
            <w:pPr>
              <w:rPr>
                <w:sz w:val="20"/>
                <w:szCs w:val="20"/>
              </w:rPr>
            </w:pPr>
            <w:r>
              <w:rPr>
                <w:sz w:val="20"/>
                <w:szCs w:val="20"/>
              </w:rPr>
              <w:t>29-Nov-21</w:t>
            </w:r>
          </w:p>
        </w:tc>
        <w:tc>
          <w:tcPr>
            <w:tcW w:w="6743"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AD6F39">
        <w:tc>
          <w:tcPr>
            <w:tcW w:w="1838" w:type="dxa"/>
          </w:tcPr>
          <w:p w14:paraId="51FA8110" w14:textId="05EA0AAE" w:rsidR="00456322" w:rsidRDefault="00456322" w:rsidP="00124F13">
            <w:pPr>
              <w:rPr>
                <w:sz w:val="20"/>
                <w:szCs w:val="20"/>
              </w:rPr>
            </w:pPr>
            <w:r>
              <w:rPr>
                <w:sz w:val="20"/>
                <w:szCs w:val="20"/>
              </w:rPr>
              <w:t>V21.0</w:t>
            </w:r>
          </w:p>
        </w:tc>
        <w:tc>
          <w:tcPr>
            <w:tcW w:w="1559"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743"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AD6F39">
        <w:tc>
          <w:tcPr>
            <w:tcW w:w="1838" w:type="dxa"/>
          </w:tcPr>
          <w:p w14:paraId="065FECE3" w14:textId="3EEE76F9" w:rsidR="00303522" w:rsidRDefault="00303522" w:rsidP="00124F13">
            <w:pPr>
              <w:rPr>
                <w:sz w:val="20"/>
                <w:szCs w:val="20"/>
              </w:rPr>
            </w:pPr>
            <w:r>
              <w:rPr>
                <w:sz w:val="20"/>
                <w:szCs w:val="20"/>
              </w:rPr>
              <w:t>V21.1</w:t>
            </w:r>
          </w:p>
        </w:tc>
        <w:tc>
          <w:tcPr>
            <w:tcW w:w="1559" w:type="dxa"/>
          </w:tcPr>
          <w:p w14:paraId="290F706C" w14:textId="2B2D8455" w:rsidR="00303522" w:rsidRDefault="00303522" w:rsidP="006715E7">
            <w:pPr>
              <w:rPr>
                <w:sz w:val="20"/>
                <w:szCs w:val="20"/>
              </w:rPr>
            </w:pPr>
            <w:r>
              <w:rPr>
                <w:sz w:val="20"/>
                <w:szCs w:val="20"/>
              </w:rPr>
              <w:t>19-Dec-21</w:t>
            </w:r>
          </w:p>
        </w:tc>
        <w:tc>
          <w:tcPr>
            <w:tcW w:w="6743"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AD6F39">
        <w:tc>
          <w:tcPr>
            <w:tcW w:w="1838" w:type="dxa"/>
          </w:tcPr>
          <w:p w14:paraId="3A1BE49B" w14:textId="00F87BBE" w:rsidR="004C4524" w:rsidRDefault="004C4524" w:rsidP="00124F13">
            <w:pPr>
              <w:rPr>
                <w:sz w:val="20"/>
                <w:szCs w:val="20"/>
              </w:rPr>
            </w:pPr>
            <w:r>
              <w:rPr>
                <w:sz w:val="20"/>
                <w:szCs w:val="20"/>
              </w:rPr>
              <w:t>V22.0</w:t>
            </w:r>
          </w:p>
        </w:tc>
        <w:tc>
          <w:tcPr>
            <w:tcW w:w="1559"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743" w:type="dxa"/>
          </w:tcPr>
          <w:p w14:paraId="2282CC75" w14:textId="5A70F4EF" w:rsidR="004C4524" w:rsidRDefault="004C4524" w:rsidP="00124F13">
            <w:pPr>
              <w:rPr>
                <w:sz w:val="20"/>
                <w:szCs w:val="20"/>
              </w:rPr>
            </w:pPr>
            <w:r>
              <w:rPr>
                <w:sz w:val="20"/>
                <w:szCs w:val="20"/>
              </w:rPr>
              <w:t>Addition of Paxlovid</w:t>
            </w:r>
            <w:r w:rsidR="00552C1B">
              <w:rPr>
                <w:sz w:val="20"/>
                <w:szCs w:val="20"/>
              </w:rPr>
              <w:t>. (Not implemented.)</w:t>
            </w:r>
          </w:p>
        </w:tc>
      </w:tr>
      <w:tr w:rsidR="00A976ED" w:rsidRPr="00633320" w14:paraId="1593A6AA" w14:textId="77777777" w:rsidTr="00AD6F39">
        <w:tc>
          <w:tcPr>
            <w:tcW w:w="1838" w:type="dxa"/>
          </w:tcPr>
          <w:p w14:paraId="536EF38B" w14:textId="44788870" w:rsidR="00A976ED" w:rsidRDefault="00A976ED" w:rsidP="00124F13">
            <w:pPr>
              <w:rPr>
                <w:sz w:val="20"/>
                <w:szCs w:val="20"/>
              </w:rPr>
            </w:pPr>
            <w:r>
              <w:rPr>
                <w:sz w:val="20"/>
                <w:szCs w:val="20"/>
              </w:rPr>
              <w:t>V23.0</w:t>
            </w:r>
          </w:p>
        </w:tc>
        <w:tc>
          <w:tcPr>
            <w:tcW w:w="1559" w:type="dxa"/>
          </w:tcPr>
          <w:p w14:paraId="62820E82" w14:textId="71B8ABCC" w:rsidR="00A976ED" w:rsidRDefault="002C7FB9" w:rsidP="006715E7">
            <w:pPr>
              <w:rPr>
                <w:sz w:val="20"/>
                <w:szCs w:val="20"/>
              </w:rPr>
            </w:pPr>
            <w:r>
              <w:rPr>
                <w:sz w:val="20"/>
                <w:szCs w:val="20"/>
              </w:rPr>
              <w:t>08-Mar</w:t>
            </w:r>
            <w:r w:rsidR="00A976ED">
              <w:rPr>
                <w:sz w:val="20"/>
                <w:szCs w:val="20"/>
              </w:rPr>
              <w:t>-22</w:t>
            </w:r>
          </w:p>
        </w:tc>
        <w:tc>
          <w:tcPr>
            <w:tcW w:w="6743" w:type="dxa"/>
          </w:tcPr>
          <w:p w14:paraId="32738A76" w14:textId="4E2C03DE" w:rsidR="00C62487" w:rsidRDefault="00641BA0" w:rsidP="00124F13">
            <w:pPr>
              <w:rPr>
                <w:sz w:val="20"/>
                <w:szCs w:val="20"/>
              </w:rPr>
            </w:pPr>
            <w:r>
              <w:rPr>
                <w:sz w:val="20"/>
                <w:szCs w:val="20"/>
              </w:rPr>
              <w:t>Clarifications following MHRA review</w:t>
            </w:r>
            <w:r w:rsidR="00C62487">
              <w:rPr>
                <w:sz w:val="20"/>
                <w:szCs w:val="20"/>
              </w:rPr>
              <w:t xml:space="preserve">. UKOSS added to </w:t>
            </w:r>
            <w:r w:rsidR="00E46A65">
              <w:rPr>
                <w:sz w:val="20"/>
                <w:szCs w:val="20"/>
              </w:rPr>
              <w:t>section 3.1.3.</w:t>
            </w:r>
            <w:r>
              <w:rPr>
                <w:sz w:val="20"/>
                <w:szCs w:val="20"/>
              </w:rPr>
              <w:t xml:space="preserve"> Extension of molnupiravir to other countries.</w:t>
            </w:r>
            <w:r w:rsidR="00F05551">
              <w:rPr>
                <w:sz w:val="20"/>
                <w:szCs w:val="20"/>
              </w:rPr>
              <w:t xml:space="preserve"> Removal of tocilizumab/anakinra for PIMS-TS.</w:t>
            </w:r>
          </w:p>
        </w:tc>
      </w:tr>
      <w:tr w:rsidR="00AD6F39" w:rsidRPr="00633320" w14:paraId="217CCEFD" w14:textId="77777777" w:rsidTr="00AD6F39">
        <w:tc>
          <w:tcPr>
            <w:tcW w:w="1838" w:type="dxa"/>
          </w:tcPr>
          <w:p w14:paraId="3E6DC3BB" w14:textId="2C293523" w:rsidR="00AD6F39" w:rsidRDefault="00AD6F39" w:rsidP="00124F13">
            <w:pPr>
              <w:rPr>
                <w:sz w:val="20"/>
                <w:szCs w:val="20"/>
              </w:rPr>
            </w:pPr>
            <w:r>
              <w:rPr>
                <w:sz w:val="20"/>
                <w:szCs w:val="20"/>
              </w:rPr>
              <w:t>23.1</w:t>
            </w:r>
          </w:p>
        </w:tc>
        <w:tc>
          <w:tcPr>
            <w:tcW w:w="1559" w:type="dxa"/>
          </w:tcPr>
          <w:p w14:paraId="13FAACBC" w14:textId="20B9A104" w:rsidR="00AD6F39" w:rsidRDefault="00AD6F39" w:rsidP="006715E7">
            <w:pPr>
              <w:rPr>
                <w:sz w:val="20"/>
                <w:szCs w:val="20"/>
              </w:rPr>
            </w:pPr>
            <w:r>
              <w:rPr>
                <w:sz w:val="20"/>
                <w:szCs w:val="20"/>
              </w:rPr>
              <w:t>15-Mar-22</w:t>
            </w:r>
          </w:p>
        </w:tc>
        <w:tc>
          <w:tcPr>
            <w:tcW w:w="6743" w:type="dxa"/>
          </w:tcPr>
          <w:p w14:paraId="12C16CEF" w14:textId="6AB87D99" w:rsidR="00AD6F39" w:rsidRDefault="00AD6F39" w:rsidP="00124F13">
            <w:pPr>
              <w:rPr>
                <w:sz w:val="20"/>
                <w:szCs w:val="20"/>
              </w:rPr>
            </w:pPr>
            <w:r>
              <w:rPr>
                <w:sz w:val="20"/>
                <w:szCs w:val="20"/>
              </w:rPr>
              <w:t>Correction of footnotes</w:t>
            </w:r>
          </w:p>
        </w:tc>
      </w:tr>
      <w:tr w:rsidR="00347F11" w:rsidRPr="00633320" w14:paraId="552149A3" w14:textId="77777777" w:rsidTr="00AD6F39">
        <w:tc>
          <w:tcPr>
            <w:tcW w:w="1838" w:type="dxa"/>
          </w:tcPr>
          <w:p w14:paraId="3D9BE81A" w14:textId="4D4A8C31" w:rsidR="00347F11" w:rsidRDefault="00347F11" w:rsidP="00124F13">
            <w:pPr>
              <w:rPr>
                <w:sz w:val="20"/>
                <w:szCs w:val="20"/>
              </w:rPr>
            </w:pPr>
            <w:r>
              <w:rPr>
                <w:sz w:val="20"/>
                <w:szCs w:val="20"/>
              </w:rPr>
              <w:t>24.0</w:t>
            </w:r>
            <w:r w:rsidR="006C2442">
              <w:rPr>
                <w:sz w:val="20"/>
                <w:szCs w:val="20"/>
              </w:rPr>
              <w:t xml:space="preserve"> [not implemented]</w:t>
            </w:r>
          </w:p>
        </w:tc>
        <w:tc>
          <w:tcPr>
            <w:tcW w:w="1559" w:type="dxa"/>
          </w:tcPr>
          <w:p w14:paraId="2123FE12" w14:textId="622FD2EE" w:rsidR="00347F11" w:rsidRDefault="00347F11" w:rsidP="006715E7">
            <w:pPr>
              <w:rPr>
                <w:sz w:val="20"/>
                <w:szCs w:val="20"/>
              </w:rPr>
            </w:pPr>
            <w:r>
              <w:rPr>
                <w:sz w:val="20"/>
                <w:szCs w:val="20"/>
              </w:rPr>
              <w:t>13-May-22</w:t>
            </w:r>
          </w:p>
        </w:tc>
        <w:tc>
          <w:tcPr>
            <w:tcW w:w="6743" w:type="dxa"/>
          </w:tcPr>
          <w:p w14:paraId="7CD6BD18" w14:textId="620CD43C" w:rsidR="00347F11" w:rsidRDefault="00347F11" w:rsidP="00EE4A12">
            <w:pPr>
              <w:rPr>
                <w:sz w:val="20"/>
                <w:szCs w:val="20"/>
              </w:rPr>
            </w:pPr>
            <w:r>
              <w:rPr>
                <w:sz w:val="20"/>
                <w:szCs w:val="20"/>
              </w:rPr>
              <w:t>Change to high-dose dexamethasone eligibility criteria following urgent safety measure</w:t>
            </w:r>
            <w:r w:rsidR="00BB213F">
              <w:rPr>
                <w:sz w:val="20"/>
                <w:szCs w:val="20"/>
              </w:rPr>
              <w:t xml:space="preserve"> </w:t>
            </w:r>
            <w:r w:rsidR="00EE4A12">
              <w:rPr>
                <w:sz w:val="20"/>
                <w:szCs w:val="20"/>
              </w:rPr>
              <w:t>(instituted 13 May 2022)</w:t>
            </w:r>
          </w:p>
        </w:tc>
      </w:tr>
      <w:tr w:rsidR="002F2524" w:rsidRPr="00633320" w14:paraId="672DC700" w14:textId="77777777" w:rsidTr="00AD6F39">
        <w:tc>
          <w:tcPr>
            <w:tcW w:w="1838" w:type="dxa"/>
          </w:tcPr>
          <w:p w14:paraId="21B37A3C" w14:textId="218D6867" w:rsidR="002F2524" w:rsidRDefault="00731C12" w:rsidP="00124F13">
            <w:pPr>
              <w:rPr>
                <w:sz w:val="20"/>
                <w:szCs w:val="20"/>
              </w:rPr>
            </w:pPr>
            <w:r>
              <w:rPr>
                <w:sz w:val="20"/>
                <w:szCs w:val="20"/>
              </w:rPr>
              <w:t>25.0</w:t>
            </w:r>
          </w:p>
        </w:tc>
        <w:tc>
          <w:tcPr>
            <w:tcW w:w="1559" w:type="dxa"/>
          </w:tcPr>
          <w:p w14:paraId="7D651E9E" w14:textId="553237D1" w:rsidR="002F2524" w:rsidRDefault="002F2524" w:rsidP="006715E7">
            <w:pPr>
              <w:rPr>
                <w:sz w:val="20"/>
                <w:szCs w:val="20"/>
              </w:rPr>
            </w:pPr>
            <w:r>
              <w:rPr>
                <w:sz w:val="20"/>
                <w:szCs w:val="20"/>
              </w:rPr>
              <w:t>23-May-22</w:t>
            </w:r>
          </w:p>
        </w:tc>
        <w:tc>
          <w:tcPr>
            <w:tcW w:w="6743" w:type="dxa"/>
          </w:tcPr>
          <w:p w14:paraId="2B5496E6" w14:textId="016D0D81" w:rsidR="002F2524" w:rsidRDefault="002F2524" w:rsidP="00EE4A12">
            <w:pPr>
              <w:rPr>
                <w:sz w:val="20"/>
                <w:szCs w:val="20"/>
              </w:rPr>
            </w:pPr>
            <w:r>
              <w:rPr>
                <w:sz w:val="20"/>
                <w:szCs w:val="20"/>
              </w:rPr>
              <w:t>Addition guidance around corticosteroids to be used with nirmatrelvir/ritonavir following urgent safety measure.</w:t>
            </w:r>
          </w:p>
        </w:tc>
      </w:tr>
      <w:tr w:rsidR="00302AD2" w:rsidRPr="00633320" w14:paraId="02F7C45D" w14:textId="77777777" w:rsidTr="00AD6F39">
        <w:tc>
          <w:tcPr>
            <w:tcW w:w="1838" w:type="dxa"/>
          </w:tcPr>
          <w:p w14:paraId="7B87D130" w14:textId="2C43E7CA" w:rsidR="00302AD2" w:rsidRDefault="00302AD2" w:rsidP="00124F13">
            <w:pPr>
              <w:rPr>
                <w:sz w:val="20"/>
                <w:szCs w:val="20"/>
              </w:rPr>
            </w:pPr>
            <w:r>
              <w:rPr>
                <w:sz w:val="20"/>
                <w:szCs w:val="20"/>
              </w:rPr>
              <w:t>25.1 [not submitted in UK]</w:t>
            </w:r>
          </w:p>
        </w:tc>
        <w:tc>
          <w:tcPr>
            <w:tcW w:w="1559" w:type="dxa"/>
          </w:tcPr>
          <w:p w14:paraId="24711460" w14:textId="4733D9F9" w:rsidR="00302AD2" w:rsidRDefault="00302AD2" w:rsidP="006715E7">
            <w:pPr>
              <w:rPr>
                <w:sz w:val="20"/>
                <w:szCs w:val="20"/>
              </w:rPr>
            </w:pPr>
            <w:r>
              <w:rPr>
                <w:sz w:val="20"/>
                <w:szCs w:val="20"/>
              </w:rPr>
              <w:t>07-Jun-22</w:t>
            </w:r>
          </w:p>
        </w:tc>
        <w:tc>
          <w:tcPr>
            <w:tcW w:w="6743" w:type="dxa"/>
          </w:tcPr>
          <w:p w14:paraId="21277D1F" w14:textId="6F1AC59B" w:rsidR="00302AD2" w:rsidRDefault="00302AD2" w:rsidP="00EE4A12">
            <w:pPr>
              <w:rPr>
                <w:sz w:val="20"/>
                <w:szCs w:val="20"/>
              </w:rPr>
            </w:pPr>
            <w:r>
              <w:rPr>
                <w:sz w:val="20"/>
                <w:szCs w:val="20"/>
              </w:rPr>
              <w:t>Addition of The Gambia</w:t>
            </w:r>
          </w:p>
        </w:tc>
      </w:tr>
      <w:tr w:rsidR="00B355A0" w:rsidRPr="00633320" w14:paraId="6D897009" w14:textId="77777777" w:rsidTr="00AD6F39">
        <w:trPr>
          <w:ins w:id="1392" w:author="Author"/>
        </w:trPr>
        <w:tc>
          <w:tcPr>
            <w:tcW w:w="1838" w:type="dxa"/>
          </w:tcPr>
          <w:p w14:paraId="7B0E03A4" w14:textId="06C1E7F0" w:rsidR="00B355A0" w:rsidRDefault="00B355A0" w:rsidP="00124F13">
            <w:pPr>
              <w:rPr>
                <w:ins w:id="1393" w:author="Author"/>
                <w:sz w:val="20"/>
                <w:szCs w:val="20"/>
              </w:rPr>
            </w:pPr>
            <w:ins w:id="1394" w:author="Author">
              <w:r>
                <w:rPr>
                  <w:sz w:val="20"/>
                  <w:szCs w:val="20"/>
                </w:rPr>
                <w:t>26.0</w:t>
              </w:r>
            </w:ins>
          </w:p>
        </w:tc>
        <w:tc>
          <w:tcPr>
            <w:tcW w:w="1559" w:type="dxa"/>
          </w:tcPr>
          <w:p w14:paraId="63AE98DF" w14:textId="6DD60D14" w:rsidR="00B355A0" w:rsidRDefault="003D4973" w:rsidP="006715E7">
            <w:pPr>
              <w:rPr>
                <w:ins w:id="1395" w:author="Author"/>
                <w:sz w:val="20"/>
                <w:szCs w:val="20"/>
              </w:rPr>
            </w:pPr>
            <w:ins w:id="1396" w:author="Author">
              <w:r>
                <w:rPr>
                  <w:sz w:val="20"/>
                  <w:szCs w:val="20"/>
                </w:rPr>
                <w:t>22</w:t>
              </w:r>
              <w:r w:rsidR="004423CD">
                <w:rPr>
                  <w:sz w:val="20"/>
                  <w:szCs w:val="20"/>
                </w:rPr>
                <w:t>-Jun</w:t>
              </w:r>
              <w:r w:rsidR="00712EA9">
                <w:rPr>
                  <w:sz w:val="20"/>
                  <w:szCs w:val="20"/>
                </w:rPr>
                <w:t>-23</w:t>
              </w:r>
            </w:ins>
          </w:p>
        </w:tc>
        <w:tc>
          <w:tcPr>
            <w:tcW w:w="6743" w:type="dxa"/>
          </w:tcPr>
          <w:p w14:paraId="03C5811A" w14:textId="7190F633" w:rsidR="00990035" w:rsidRDefault="00712EA9" w:rsidP="00B355A0">
            <w:pPr>
              <w:rPr>
                <w:ins w:id="1397" w:author="Author"/>
                <w:sz w:val="20"/>
                <w:szCs w:val="20"/>
              </w:rPr>
            </w:pPr>
            <w:ins w:id="1398" w:author="Author">
              <w:r>
                <w:rPr>
                  <w:sz w:val="20"/>
                  <w:szCs w:val="20"/>
                </w:rPr>
                <w:t>Removal of empagliflozin, Paxlovid,</w:t>
              </w:r>
              <w:r w:rsidR="005124B8">
                <w:rPr>
                  <w:sz w:val="20"/>
                  <w:szCs w:val="20"/>
                </w:rPr>
                <w:t xml:space="preserve"> and</w:t>
              </w:r>
              <w:r>
                <w:rPr>
                  <w:sz w:val="20"/>
                  <w:szCs w:val="20"/>
                </w:rPr>
                <w:t xml:space="preserve"> molnupiravir.</w:t>
              </w:r>
            </w:ins>
          </w:p>
          <w:p w14:paraId="614203B4" w14:textId="3535819B" w:rsidR="00990035" w:rsidRDefault="00990035" w:rsidP="00B355A0">
            <w:pPr>
              <w:rPr>
                <w:ins w:id="1399" w:author="Author"/>
                <w:sz w:val="20"/>
                <w:szCs w:val="20"/>
              </w:rPr>
            </w:pPr>
            <w:ins w:id="1400" w:author="Author">
              <w:r>
                <w:rPr>
                  <w:sz w:val="20"/>
                  <w:szCs w:val="20"/>
                </w:rPr>
                <w:t>Extension of influenza comparisons to non-UK countries.</w:t>
              </w:r>
            </w:ins>
          </w:p>
          <w:p w14:paraId="07D50CD9" w14:textId="5F25A67F" w:rsidR="004423CD" w:rsidRDefault="00491ACB" w:rsidP="009B59D0">
            <w:pPr>
              <w:rPr>
                <w:ins w:id="1401" w:author="Author"/>
                <w:sz w:val="20"/>
                <w:szCs w:val="20"/>
              </w:rPr>
            </w:pPr>
            <w:ins w:id="1402" w:author="Leon Peto" w:date="2023-08-02T16:13:00Z">
              <w:r>
                <w:rPr>
                  <w:sz w:val="20"/>
                  <w:szCs w:val="20"/>
                </w:rPr>
                <w:t>R</w:t>
              </w:r>
            </w:ins>
            <w:ins w:id="1403" w:author="Author">
              <w:r w:rsidR="009B59D0">
                <w:rPr>
                  <w:sz w:val="20"/>
                  <w:szCs w:val="20"/>
                </w:rPr>
                <w:t>emoval of The Gambia</w:t>
              </w:r>
            </w:ins>
            <w:ins w:id="1404" w:author="Leon Peto" w:date="2023-07-19T16:48:00Z">
              <w:r w:rsidR="00ED0FA8">
                <w:rPr>
                  <w:sz w:val="20"/>
                  <w:szCs w:val="20"/>
                </w:rPr>
                <w:t>, Sri Lanka and Pakistan</w:t>
              </w:r>
            </w:ins>
          </w:p>
          <w:p w14:paraId="4D046BE7" w14:textId="77777777" w:rsidR="00947840" w:rsidRDefault="00947840" w:rsidP="009B59D0">
            <w:pPr>
              <w:rPr>
                <w:ins w:id="1405" w:author="Leon Peto" w:date="2023-07-31T16:27:00Z"/>
                <w:sz w:val="20"/>
                <w:szCs w:val="20"/>
              </w:rPr>
            </w:pPr>
            <w:ins w:id="1406" w:author="Author">
              <w:r>
                <w:rPr>
                  <w:sz w:val="20"/>
                  <w:szCs w:val="20"/>
                </w:rPr>
                <w:t>Updated text to reflect post-pandemic setting</w:t>
              </w:r>
            </w:ins>
            <w:ins w:id="1407" w:author="Leon Peto" w:date="2023-07-19T19:08:00Z">
              <w:r w:rsidR="0070006F">
                <w:rPr>
                  <w:sz w:val="20"/>
                  <w:szCs w:val="20"/>
                </w:rPr>
                <w:t xml:space="preserve"> &amp; addition of Appendix 6</w:t>
              </w:r>
            </w:ins>
          </w:p>
          <w:p w14:paraId="0194E6FE" w14:textId="77777777" w:rsidR="006E04AB" w:rsidRDefault="006E04AB" w:rsidP="009B59D0">
            <w:pPr>
              <w:rPr>
                <w:ins w:id="1408" w:author="Leon Peto" w:date="2023-07-31T16:34:00Z"/>
                <w:sz w:val="20"/>
                <w:szCs w:val="20"/>
              </w:rPr>
            </w:pPr>
            <w:ins w:id="1409" w:author="Leon Peto" w:date="2023-07-31T16:34:00Z">
              <w:r>
                <w:rPr>
                  <w:sz w:val="20"/>
                  <w:szCs w:val="20"/>
                </w:rPr>
                <w:t>Collection of additional baseline data</w:t>
              </w:r>
            </w:ins>
          </w:p>
          <w:p w14:paraId="1DCD594C" w14:textId="037D656A" w:rsidR="00C63886" w:rsidRDefault="006E04AB" w:rsidP="006E04AB">
            <w:pPr>
              <w:rPr>
                <w:ins w:id="1410" w:author="Leon Peto" w:date="2023-07-31T16:35:00Z"/>
                <w:sz w:val="20"/>
                <w:szCs w:val="20"/>
              </w:rPr>
            </w:pPr>
            <w:ins w:id="1411" w:author="Leon Peto" w:date="2023-07-31T16:35:00Z">
              <w:r>
                <w:rPr>
                  <w:sz w:val="20"/>
                  <w:szCs w:val="20"/>
                </w:rPr>
                <w:t>U</w:t>
              </w:r>
            </w:ins>
            <w:ins w:id="1412" w:author="Leon Peto" w:date="2023-07-31T16:34:00Z">
              <w:r>
                <w:rPr>
                  <w:sz w:val="20"/>
                  <w:szCs w:val="20"/>
                </w:rPr>
                <w:t xml:space="preserve">pdated monitoring </w:t>
              </w:r>
            </w:ins>
            <w:ins w:id="1413" w:author="Leon Peto" w:date="2023-07-31T16:35:00Z">
              <w:r>
                <w:rPr>
                  <w:sz w:val="20"/>
                  <w:szCs w:val="20"/>
                </w:rPr>
                <w:t>plan</w:t>
              </w:r>
            </w:ins>
            <w:ins w:id="1414" w:author="Leon Peto" w:date="2023-07-31T16:37:00Z">
              <w:r>
                <w:rPr>
                  <w:sz w:val="20"/>
                  <w:szCs w:val="20"/>
                </w:rPr>
                <w:t xml:space="preserve"> to allow on-site monitoring</w:t>
              </w:r>
            </w:ins>
          </w:p>
          <w:p w14:paraId="3C2B8B3D" w14:textId="55AD76FD" w:rsidR="006E04AB" w:rsidRDefault="006E04AB" w:rsidP="006E04AB">
            <w:pPr>
              <w:rPr>
                <w:ins w:id="1415" w:author="Author"/>
                <w:sz w:val="20"/>
                <w:szCs w:val="20"/>
              </w:rPr>
            </w:pPr>
            <w:ins w:id="1416" w:author="Leon Peto" w:date="2023-07-31T16:36:00Z">
              <w:r>
                <w:rPr>
                  <w:sz w:val="20"/>
                  <w:szCs w:val="20"/>
                </w:rPr>
                <w:t>Sampling plan updated to allow cytokine measurement</w:t>
              </w:r>
            </w:ins>
          </w:p>
        </w:tc>
      </w:tr>
    </w:tbl>
    <w:p w14:paraId="59380FB9" w14:textId="77777777" w:rsidR="00A81581" w:rsidRDefault="00A81581" w:rsidP="00A81581">
      <w:pPr>
        <w:rPr>
          <w:b/>
        </w:rPr>
      </w:pPr>
      <w:bookmarkStart w:id="1417" w:name="_Toc36962155"/>
      <w:bookmarkStart w:id="1418" w:name="_Toc36962219"/>
      <w:bookmarkStart w:id="1419" w:name="_Toc37064434"/>
      <w:bookmarkStart w:id="1420" w:name="_Toc37107083"/>
      <w:bookmarkStart w:id="1421" w:name="_Toc37107321"/>
      <w:bookmarkStart w:id="1422" w:name="_Toc246777108"/>
      <w:bookmarkStart w:id="1423" w:name="_Toc37107322"/>
      <w:bookmarkStart w:id="1424" w:name="_Toc38099277"/>
      <w:bookmarkStart w:id="1425" w:name="_Toc44674874"/>
      <w:bookmarkEnd w:id="1417"/>
      <w:bookmarkEnd w:id="1418"/>
      <w:bookmarkEnd w:id="1419"/>
      <w:bookmarkEnd w:id="1420"/>
      <w:bookmarkEnd w:id="1421"/>
    </w:p>
    <w:p w14:paraId="2B3E85CD" w14:textId="77777777" w:rsidR="00347F11" w:rsidRDefault="00347F11">
      <w:pPr>
        <w:autoSpaceDE/>
        <w:autoSpaceDN/>
        <w:adjustRightInd/>
        <w:contextualSpacing w:val="0"/>
        <w:jc w:val="left"/>
        <w:rPr>
          <w:b/>
        </w:rPr>
      </w:pPr>
      <w:r>
        <w:rPr>
          <w:b/>
        </w:rPr>
        <w:br w:type="page"/>
      </w:r>
    </w:p>
    <w:p w14:paraId="55CB1C01" w14:textId="6AE69712" w:rsidR="00A81581" w:rsidRDefault="00A81581" w:rsidP="00A81581">
      <w:pPr>
        <w:rPr>
          <w:b/>
        </w:rPr>
      </w:pPr>
      <w:r>
        <w:rPr>
          <w:b/>
        </w:rPr>
        <w:lastRenderedPageBreak/>
        <w:t>Completed comparisons</w:t>
      </w:r>
    </w:p>
    <w:p w14:paraId="6BFE46E0" w14:textId="77777777" w:rsidR="00A81581" w:rsidRPr="00F158E1" w:rsidRDefault="00A81581" w:rsidP="00A81581">
      <w:r>
        <w:t>The last version of the protocol to include the IMP is shown in the table above.</w:t>
      </w:r>
    </w:p>
    <w:tbl>
      <w:tblPr>
        <w:tblStyle w:val="TableGrid"/>
        <w:tblW w:w="10060" w:type="dxa"/>
        <w:tblLook w:val="04A0" w:firstRow="1" w:lastRow="0" w:firstColumn="1" w:lastColumn="0" w:noHBand="0" w:noVBand="1"/>
      </w:tblPr>
      <w:tblGrid>
        <w:gridCol w:w="3964"/>
        <w:gridCol w:w="6096"/>
      </w:tblGrid>
      <w:tr w:rsidR="00A81581" w:rsidRPr="00DC738F" w14:paraId="2357A44C" w14:textId="77777777" w:rsidTr="00347F11">
        <w:tc>
          <w:tcPr>
            <w:tcW w:w="3964" w:type="dxa"/>
          </w:tcPr>
          <w:p w14:paraId="1FBEE6EE" w14:textId="77777777" w:rsidR="00A81581" w:rsidRPr="00DC738F" w:rsidRDefault="00A81581" w:rsidP="00A81581">
            <w:pPr>
              <w:rPr>
                <w:b/>
                <w:sz w:val="20"/>
                <w:szCs w:val="20"/>
              </w:rPr>
            </w:pPr>
            <w:r w:rsidRPr="00DC738F">
              <w:rPr>
                <w:b/>
                <w:sz w:val="20"/>
                <w:szCs w:val="20"/>
              </w:rPr>
              <w:t>IMP</w:t>
            </w:r>
          </w:p>
        </w:tc>
        <w:tc>
          <w:tcPr>
            <w:tcW w:w="6096"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347F11">
        <w:tc>
          <w:tcPr>
            <w:tcW w:w="3964" w:type="dxa"/>
          </w:tcPr>
          <w:p w14:paraId="7446BC51" w14:textId="16B6D389" w:rsidR="00A81581" w:rsidRPr="00DC738F" w:rsidRDefault="00A81581" w:rsidP="00A81581">
            <w:pPr>
              <w:rPr>
                <w:sz w:val="20"/>
                <w:szCs w:val="20"/>
              </w:rPr>
            </w:pPr>
            <w:del w:id="1426" w:author="Author">
              <w:r w:rsidRPr="00DC738F" w:rsidDel="00715F95">
                <w:rPr>
                  <w:sz w:val="20"/>
                  <w:szCs w:val="20"/>
                </w:rPr>
                <w:delText>Hydroxycholoroquine</w:delText>
              </w:r>
            </w:del>
            <w:ins w:id="1427" w:author="Author">
              <w:r w:rsidR="00715F95" w:rsidRPr="00DC738F">
                <w:rPr>
                  <w:sz w:val="20"/>
                  <w:szCs w:val="20"/>
                </w:rPr>
                <w:t>Hydroxychloroquine</w:t>
              </w:r>
            </w:ins>
          </w:p>
        </w:tc>
        <w:tc>
          <w:tcPr>
            <w:tcW w:w="6096" w:type="dxa"/>
          </w:tcPr>
          <w:p w14:paraId="58B35EEB" w14:textId="77777777" w:rsidR="00A81581" w:rsidRPr="00DC738F" w:rsidRDefault="00A81581" w:rsidP="00A81581">
            <w:pPr>
              <w:rPr>
                <w:sz w:val="20"/>
                <w:szCs w:val="20"/>
              </w:rPr>
            </w:pPr>
            <w:r w:rsidRPr="00DC738F">
              <w:rPr>
                <w:sz w:val="20"/>
                <w:szCs w:val="20"/>
              </w:rPr>
              <w:t>New Engl J Med 2020; 383: 2030-40</w:t>
            </w:r>
          </w:p>
        </w:tc>
      </w:tr>
      <w:tr w:rsidR="00A81581" w:rsidRPr="00DC738F" w14:paraId="53465C98" w14:textId="77777777" w:rsidTr="00347F11">
        <w:tc>
          <w:tcPr>
            <w:tcW w:w="3964" w:type="dxa"/>
          </w:tcPr>
          <w:p w14:paraId="52E9D1AA" w14:textId="77777777" w:rsidR="00A81581" w:rsidRPr="00DC738F" w:rsidRDefault="00A81581" w:rsidP="00A81581">
            <w:pPr>
              <w:rPr>
                <w:sz w:val="20"/>
                <w:szCs w:val="20"/>
              </w:rPr>
            </w:pPr>
            <w:r w:rsidRPr="00DC738F">
              <w:rPr>
                <w:sz w:val="20"/>
                <w:szCs w:val="20"/>
              </w:rPr>
              <w:t>Dexamethasone (COVID-19)</w:t>
            </w:r>
          </w:p>
        </w:tc>
        <w:tc>
          <w:tcPr>
            <w:tcW w:w="6096" w:type="dxa"/>
          </w:tcPr>
          <w:p w14:paraId="6F1D54AD" w14:textId="77777777" w:rsidR="00A81581" w:rsidRPr="00DC738F" w:rsidRDefault="00A81581" w:rsidP="00A81581">
            <w:pPr>
              <w:rPr>
                <w:sz w:val="20"/>
                <w:szCs w:val="20"/>
              </w:rPr>
            </w:pPr>
            <w:r w:rsidRPr="00DC738F">
              <w:rPr>
                <w:sz w:val="20"/>
                <w:szCs w:val="20"/>
              </w:rPr>
              <w:t>New Engl J Med 2021; 384: 693-704</w:t>
            </w:r>
          </w:p>
        </w:tc>
      </w:tr>
      <w:tr w:rsidR="00A81581" w:rsidRPr="00DC738F" w14:paraId="20C1E548" w14:textId="77777777" w:rsidTr="00347F11">
        <w:tc>
          <w:tcPr>
            <w:tcW w:w="3964" w:type="dxa"/>
          </w:tcPr>
          <w:p w14:paraId="4D5B14DA" w14:textId="77777777" w:rsidR="00A81581" w:rsidRPr="00DC738F" w:rsidRDefault="00A81581" w:rsidP="00A81581">
            <w:pPr>
              <w:rPr>
                <w:sz w:val="20"/>
                <w:szCs w:val="20"/>
              </w:rPr>
            </w:pPr>
            <w:r w:rsidRPr="00DC738F">
              <w:rPr>
                <w:sz w:val="20"/>
                <w:szCs w:val="20"/>
              </w:rPr>
              <w:t>Lopinavir-ritonavir</w:t>
            </w:r>
          </w:p>
        </w:tc>
        <w:tc>
          <w:tcPr>
            <w:tcW w:w="6096"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347F11">
        <w:tc>
          <w:tcPr>
            <w:tcW w:w="3964" w:type="dxa"/>
          </w:tcPr>
          <w:p w14:paraId="4985C9FB" w14:textId="77777777" w:rsidR="00A81581" w:rsidRPr="00DC738F" w:rsidRDefault="00A81581" w:rsidP="00A81581">
            <w:pPr>
              <w:rPr>
                <w:sz w:val="20"/>
                <w:szCs w:val="20"/>
              </w:rPr>
            </w:pPr>
            <w:r w:rsidRPr="00DC738F">
              <w:rPr>
                <w:sz w:val="20"/>
                <w:szCs w:val="20"/>
              </w:rPr>
              <w:t>Azithromycin</w:t>
            </w:r>
          </w:p>
        </w:tc>
        <w:tc>
          <w:tcPr>
            <w:tcW w:w="6096"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347F11">
        <w:tc>
          <w:tcPr>
            <w:tcW w:w="3964" w:type="dxa"/>
          </w:tcPr>
          <w:p w14:paraId="718C8EC5" w14:textId="77777777" w:rsidR="00A81581" w:rsidRPr="00DC738F" w:rsidRDefault="00A81581" w:rsidP="00A81581">
            <w:pPr>
              <w:rPr>
                <w:sz w:val="20"/>
                <w:szCs w:val="20"/>
              </w:rPr>
            </w:pPr>
            <w:r w:rsidRPr="00DC738F">
              <w:rPr>
                <w:sz w:val="20"/>
                <w:szCs w:val="20"/>
              </w:rPr>
              <w:t>Convalescent plasma</w:t>
            </w:r>
          </w:p>
        </w:tc>
        <w:tc>
          <w:tcPr>
            <w:tcW w:w="6096"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347F11">
        <w:tc>
          <w:tcPr>
            <w:tcW w:w="3964" w:type="dxa"/>
          </w:tcPr>
          <w:p w14:paraId="34CDF834" w14:textId="77777777" w:rsidR="00A81581" w:rsidRPr="00DC738F" w:rsidRDefault="00A81581" w:rsidP="00A81581">
            <w:pPr>
              <w:rPr>
                <w:sz w:val="20"/>
                <w:szCs w:val="20"/>
              </w:rPr>
            </w:pPr>
            <w:r w:rsidRPr="00DC738F">
              <w:rPr>
                <w:sz w:val="20"/>
                <w:szCs w:val="20"/>
              </w:rPr>
              <w:t>Tocilizumab</w:t>
            </w:r>
          </w:p>
        </w:tc>
        <w:tc>
          <w:tcPr>
            <w:tcW w:w="6096"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347F11">
        <w:tc>
          <w:tcPr>
            <w:tcW w:w="3964" w:type="dxa"/>
          </w:tcPr>
          <w:p w14:paraId="6FF46D93" w14:textId="77777777" w:rsidR="00A81581" w:rsidRPr="00DC738F" w:rsidRDefault="00A81581" w:rsidP="00A81581">
            <w:pPr>
              <w:rPr>
                <w:sz w:val="20"/>
                <w:szCs w:val="20"/>
              </w:rPr>
            </w:pPr>
            <w:r w:rsidRPr="00DC738F">
              <w:rPr>
                <w:sz w:val="20"/>
                <w:szCs w:val="20"/>
              </w:rPr>
              <w:t>Aspirin</w:t>
            </w:r>
          </w:p>
        </w:tc>
        <w:tc>
          <w:tcPr>
            <w:tcW w:w="6096" w:type="dxa"/>
          </w:tcPr>
          <w:p w14:paraId="0F1C9B96" w14:textId="17BDC7F2" w:rsidR="00A81581" w:rsidRPr="00DC738F" w:rsidRDefault="00552C1B" w:rsidP="00A81581">
            <w:pPr>
              <w:rPr>
                <w:sz w:val="20"/>
                <w:szCs w:val="20"/>
              </w:rPr>
            </w:pPr>
            <w:r w:rsidRPr="00DC738F">
              <w:rPr>
                <w:sz w:val="20"/>
                <w:szCs w:val="20"/>
              </w:rPr>
              <w:t>Lancet 2022; 397: 143-151</w:t>
            </w:r>
          </w:p>
        </w:tc>
      </w:tr>
      <w:tr w:rsidR="00A81581" w:rsidRPr="00DC738F" w14:paraId="28196C85" w14:textId="77777777" w:rsidTr="00347F11">
        <w:tc>
          <w:tcPr>
            <w:tcW w:w="3964" w:type="dxa"/>
          </w:tcPr>
          <w:p w14:paraId="54185EE6" w14:textId="77777777" w:rsidR="00A81581" w:rsidRPr="00DC738F" w:rsidRDefault="00A81581" w:rsidP="00A81581">
            <w:pPr>
              <w:rPr>
                <w:sz w:val="20"/>
                <w:szCs w:val="20"/>
              </w:rPr>
            </w:pPr>
            <w:r w:rsidRPr="00DC738F">
              <w:rPr>
                <w:sz w:val="20"/>
                <w:szCs w:val="20"/>
              </w:rPr>
              <w:t>Colchicine</w:t>
            </w:r>
          </w:p>
        </w:tc>
        <w:tc>
          <w:tcPr>
            <w:tcW w:w="6096" w:type="dxa"/>
          </w:tcPr>
          <w:p w14:paraId="45FD790B" w14:textId="66AC4EAD" w:rsidR="00A81581" w:rsidRPr="00DC738F" w:rsidRDefault="00552C1B" w:rsidP="00552C1B">
            <w:pPr>
              <w:rPr>
                <w:sz w:val="20"/>
                <w:szCs w:val="20"/>
              </w:rPr>
            </w:pPr>
            <w:r w:rsidRPr="00DC738F">
              <w:rPr>
                <w:sz w:val="20"/>
                <w:szCs w:val="20"/>
              </w:rPr>
              <w:t>Lancet Resp Med 2021; 9: 1419-26</w:t>
            </w:r>
          </w:p>
        </w:tc>
      </w:tr>
      <w:tr w:rsidR="00A81581" w:rsidRPr="00DC738F" w14:paraId="683EED6C" w14:textId="77777777" w:rsidTr="00347F11">
        <w:tc>
          <w:tcPr>
            <w:tcW w:w="3964" w:type="dxa"/>
          </w:tcPr>
          <w:p w14:paraId="7264F5C4" w14:textId="77777777" w:rsidR="00A81581" w:rsidRPr="00DC738F" w:rsidRDefault="00A81581" w:rsidP="00A81581">
            <w:pPr>
              <w:rPr>
                <w:sz w:val="20"/>
                <w:szCs w:val="20"/>
              </w:rPr>
            </w:pPr>
            <w:r w:rsidRPr="00DC738F">
              <w:rPr>
                <w:sz w:val="20"/>
                <w:szCs w:val="20"/>
              </w:rPr>
              <w:t>REGN-COV2</w:t>
            </w:r>
          </w:p>
        </w:tc>
        <w:tc>
          <w:tcPr>
            <w:tcW w:w="6096" w:type="dxa"/>
          </w:tcPr>
          <w:p w14:paraId="26355D09" w14:textId="7B5332CA" w:rsidR="00A81581" w:rsidRPr="00DC738F" w:rsidRDefault="00F05551" w:rsidP="00A81581">
            <w:pPr>
              <w:rPr>
                <w:sz w:val="20"/>
                <w:szCs w:val="20"/>
              </w:rPr>
            </w:pPr>
            <w:r w:rsidRPr="00DC738F">
              <w:rPr>
                <w:sz w:val="20"/>
                <w:szCs w:val="20"/>
              </w:rPr>
              <w:t>Lancet 2022; 399: 665-76</w:t>
            </w:r>
          </w:p>
        </w:tc>
      </w:tr>
      <w:tr w:rsidR="00A81581" w:rsidRPr="00DC738F" w14:paraId="2904A068" w14:textId="77777777" w:rsidTr="00347F11">
        <w:tc>
          <w:tcPr>
            <w:tcW w:w="3964"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096"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347F11">
        <w:tc>
          <w:tcPr>
            <w:tcW w:w="3964"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096"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347F11">
        <w:tc>
          <w:tcPr>
            <w:tcW w:w="3964" w:type="dxa"/>
          </w:tcPr>
          <w:p w14:paraId="33D3C8F5" w14:textId="7FA7A5D8" w:rsidR="00F05551" w:rsidRPr="00DC738F" w:rsidRDefault="00F05551" w:rsidP="00A81581">
            <w:pPr>
              <w:rPr>
                <w:sz w:val="20"/>
                <w:szCs w:val="20"/>
              </w:rPr>
            </w:pPr>
            <w:r w:rsidRPr="00DC738F">
              <w:rPr>
                <w:sz w:val="20"/>
                <w:szCs w:val="20"/>
              </w:rPr>
              <w:t>Tocilizumab (PIMS-TS)</w:t>
            </w:r>
          </w:p>
        </w:tc>
        <w:tc>
          <w:tcPr>
            <w:tcW w:w="6096" w:type="dxa"/>
          </w:tcPr>
          <w:p w14:paraId="5ED12969" w14:textId="611EEC4A" w:rsidR="00F05551" w:rsidRPr="00DC738F" w:rsidRDefault="00123D9F" w:rsidP="00A81581">
            <w:pPr>
              <w:rPr>
                <w:sz w:val="20"/>
                <w:szCs w:val="20"/>
              </w:rPr>
            </w:pPr>
            <w:ins w:id="1428" w:author="Author">
              <w:r w:rsidRPr="00DC738F">
                <w:rPr>
                  <w:sz w:val="20"/>
                  <w:szCs w:val="20"/>
                </w:rPr>
                <w:t>Analysis ongoing</w:t>
              </w:r>
            </w:ins>
            <w:del w:id="1429" w:author="Author">
              <w:r w:rsidR="00F05551" w:rsidRPr="00DC738F" w:rsidDel="00123D9F">
                <w:rPr>
                  <w:sz w:val="20"/>
                  <w:szCs w:val="20"/>
                </w:rPr>
                <w:delText>Follow-up ongoing</w:delText>
              </w:r>
            </w:del>
          </w:p>
        </w:tc>
      </w:tr>
      <w:tr w:rsidR="00F05551" w:rsidRPr="00DC738F" w14:paraId="1E0A2424" w14:textId="77777777" w:rsidTr="00347F11">
        <w:tc>
          <w:tcPr>
            <w:tcW w:w="3964" w:type="dxa"/>
          </w:tcPr>
          <w:p w14:paraId="213E249A" w14:textId="6E2DF2B0" w:rsidR="00F05551" w:rsidRPr="00DC738F" w:rsidRDefault="00F05551" w:rsidP="00A81581">
            <w:pPr>
              <w:rPr>
                <w:sz w:val="20"/>
                <w:szCs w:val="20"/>
              </w:rPr>
            </w:pPr>
            <w:r w:rsidRPr="00DC738F">
              <w:rPr>
                <w:sz w:val="20"/>
                <w:szCs w:val="20"/>
              </w:rPr>
              <w:t>Anakinra (PIMS-TS)</w:t>
            </w:r>
            <w:r w:rsidR="004423CD">
              <w:rPr>
                <w:sz w:val="20"/>
                <w:szCs w:val="20"/>
              </w:rPr>
              <w:t>-</w:t>
            </w:r>
          </w:p>
        </w:tc>
        <w:tc>
          <w:tcPr>
            <w:tcW w:w="6096" w:type="dxa"/>
          </w:tcPr>
          <w:p w14:paraId="680EE23D" w14:textId="0607FC16" w:rsidR="00F05551" w:rsidRPr="00DC738F" w:rsidRDefault="00123D9F" w:rsidP="00A81581">
            <w:pPr>
              <w:rPr>
                <w:sz w:val="20"/>
                <w:szCs w:val="20"/>
              </w:rPr>
            </w:pPr>
            <w:ins w:id="1430" w:author="Author">
              <w:r w:rsidRPr="00DC738F">
                <w:rPr>
                  <w:sz w:val="20"/>
                  <w:szCs w:val="20"/>
                </w:rPr>
                <w:t>Analysis ongoing</w:t>
              </w:r>
            </w:ins>
            <w:del w:id="1431" w:author="Author">
              <w:r w:rsidR="00F05551" w:rsidRPr="00DC738F" w:rsidDel="00123D9F">
                <w:rPr>
                  <w:sz w:val="20"/>
                  <w:szCs w:val="20"/>
                </w:rPr>
                <w:delText>Follow-up ongoing</w:delText>
              </w:r>
            </w:del>
          </w:p>
        </w:tc>
      </w:tr>
      <w:tr w:rsidR="003B5DC6" w:rsidRPr="00DC738F" w14:paraId="075F3904" w14:textId="77777777" w:rsidTr="00347F11">
        <w:tc>
          <w:tcPr>
            <w:tcW w:w="3964" w:type="dxa"/>
          </w:tcPr>
          <w:p w14:paraId="61C8C58E" w14:textId="6F86999B" w:rsidR="003B5DC6" w:rsidRPr="00DC738F" w:rsidRDefault="003B5DC6" w:rsidP="00A81581">
            <w:pPr>
              <w:rPr>
                <w:sz w:val="20"/>
                <w:szCs w:val="20"/>
              </w:rPr>
            </w:pPr>
            <w:r w:rsidRPr="00DC738F">
              <w:rPr>
                <w:sz w:val="20"/>
                <w:szCs w:val="20"/>
              </w:rPr>
              <w:t>Dimethyl fumarate</w:t>
            </w:r>
          </w:p>
        </w:tc>
        <w:tc>
          <w:tcPr>
            <w:tcW w:w="6096" w:type="dxa"/>
          </w:tcPr>
          <w:p w14:paraId="6E4FD304" w14:textId="2A296447" w:rsidR="003B5DC6" w:rsidRPr="00DC738F" w:rsidRDefault="00123D9F" w:rsidP="00A81581">
            <w:pPr>
              <w:rPr>
                <w:sz w:val="20"/>
                <w:szCs w:val="20"/>
              </w:rPr>
            </w:pPr>
            <w:ins w:id="1432" w:author="Author">
              <w:r w:rsidRPr="00DC738F">
                <w:rPr>
                  <w:sz w:val="20"/>
                  <w:szCs w:val="20"/>
                </w:rPr>
                <w:t xml:space="preserve">Medrxiv: </w:t>
              </w:r>
              <w:r w:rsidRPr="00123D9F">
                <w:rPr>
                  <w:sz w:val="20"/>
                  <w:szCs w:val="20"/>
                </w:rPr>
                <w:t>10.1101/2022.09.23.22280285v1</w:t>
              </w:r>
            </w:ins>
            <w:del w:id="1433" w:author="Author">
              <w:r w:rsidR="003B5DC6" w:rsidRPr="00DC738F" w:rsidDel="00123D9F">
                <w:rPr>
                  <w:sz w:val="20"/>
                  <w:szCs w:val="20"/>
                </w:rPr>
                <w:delText>Analysis ongoing</w:delText>
              </w:r>
            </w:del>
          </w:p>
        </w:tc>
      </w:tr>
      <w:tr w:rsidR="004062DF" w:rsidRPr="00DC738F" w14:paraId="40816520" w14:textId="77777777" w:rsidTr="00347F11">
        <w:tc>
          <w:tcPr>
            <w:tcW w:w="3964" w:type="dxa"/>
          </w:tcPr>
          <w:p w14:paraId="54E294B5" w14:textId="73EEA595" w:rsidR="004062DF" w:rsidRPr="00DC738F" w:rsidRDefault="004062DF" w:rsidP="00A81581">
            <w:pPr>
              <w:rPr>
                <w:sz w:val="20"/>
                <w:szCs w:val="20"/>
              </w:rPr>
            </w:pPr>
            <w:r w:rsidRPr="00DC738F">
              <w:rPr>
                <w:sz w:val="20"/>
                <w:szCs w:val="20"/>
              </w:rPr>
              <w:t>Baricitinib</w:t>
            </w:r>
          </w:p>
        </w:tc>
        <w:tc>
          <w:tcPr>
            <w:tcW w:w="6096" w:type="dxa"/>
          </w:tcPr>
          <w:p w14:paraId="136FBBB9" w14:textId="6EA84C71" w:rsidR="004062DF" w:rsidRPr="00DC738F" w:rsidRDefault="00123D9F" w:rsidP="00F05551">
            <w:pPr>
              <w:rPr>
                <w:sz w:val="20"/>
                <w:szCs w:val="20"/>
              </w:rPr>
            </w:pPr>
            <w:ins w:id="1434" w:author="Author">
              <w:r>
                <w:rPr>
                  <w:sz w:val="20"/>
                  <w:szCs w:val="20"/>
                </w:rPr>
                <w:t>Lancet 2022; 400</w:t>
              </w:r>
              <w:r w:rsidRPr="00DC738F">
                <w:rPr>
                  <w:sz w:val="20"/>
                  <w:szCs w:val="20"/>
                </w:rPr>
                <w:t xml:space="preserve">: </w:t>
              </w:r>
              <w:r>
                <w:rPr>
                  <w:sz w:val="20"/>
                  <w:szCs w:val="20"/>
                </w:rPr>
                <w:t xml:space="preserve">359-68 </w:t>
              </w:r>
            </w:ins>
            <w:del w:id="1435" w:author="Author">
              <w:r w:rsidR="00F05551" w:rsidRPr="00DC738F" w:rsidDel="00123D9F">
                <w:rPr>
                  <w:sz w:val="20"/>
                  <w:szCs w:val="20"/>
                </w:rPr>
                <w:delText>Medrxiv: 10.1101/2022.03.02.22271623v1</w:delText>
              </w:r>
            </w:del>
          </w:p>
        </w:tc>
      </w:tr>
      <w:tr w:rsidR="00123D9F" w:rsidRPr="00DC738F" w14:paraId="476483E2" w14:textId="77777777" w:rsidTr="00347F11">
        <w:trPr>
          <w:ins w:id="1436" w:author="Author"/>
        </w:trPr>
        <w:tc>
          <w:tcPr>
            <w:tcW w:w="3964" w:type="dxa"/>
          </w:tcPr>
          <w:p w14:paraId="0FAE3F6F" w14:textId="4BCD17BB" w:rsidR="00123D9F" w:rsidRPr="00DC738F" w:rsidRDefault="00123D9F" w:rsidP="00A81581">
            <w:pPr>
              <w:rPr>
                <w:ins w:id="1437" w:author="Author"/>
                <w:sz w:val="20"/>
                <w:szCs w:val="20"/>
              </w:rPr>
            </w:pPr>
            <w:ins w:id="1438" w:author="Author">
              <w:r>
                <w:rPr>
                  <w:sz w:val="20"/>
                  <w:szCs w:val="20"/>
                </w:rPr>
                <w:t>Empagliflozin</w:t>
              </w:r>
            </w:ins>
          </w:p>
        </w:tc>
        <w:tc>
          <w:tcPr>
            <w:tcW w:w="6096" w:type="dxa"/>
          </w:tcPr>
          <w:p w14:paraId="2AC44A56" w14:textId="624E01BF" w:rsidR="00123D9F" w:rsidRDefault="005124B8" w:rsidP="00F05551">
            <w:pPr>
              <w:rPr>
                <w:ins w:id="1439" w:author="Author"/>
                <w:sz w:val="20"/>
                <w:szCs w:val="20"/>
              </w:rPr>
            </w:pPr>
            <w:ins w:id="1440" w:author="Author">
              <w:r w:rsidRPr="00DC738F">
                <w:rPr>
                  <w:sz w:val="20"/>
                  <w:szCs w:val="20"/>
                </w:rPr>
                <w:t xml:space="preserve">Medrxiv: </w:t>
              </w:r>
              <w:r w:rsidRPr="005124B8">
                <w:rPr>
                  <w:sz w:val="20"/>
                  <w:szCs w:val="20"/>
                </w:rPr>
                <w:t>10.1101/2023.04.13.23288469v1</w:t>
              </w:r>
            </w:ins>
          </w:p>
        </w:tc>
      </w:tr>
      <w:tr w:rsidR="00123D9F" w:rsidRPr="00DC738F" w14:paraId="1C3688B9" w14:textId="77777777" w:rsidTr="00347F11">
        <w:trPr>
          <w:ins w:id="1441" w:author="Author"/>
        </w:trPr>
        <w:tc>
          <w:tcPr>
            <w:tcW w:w="3964" w:type="dxa"/>
          </w:tcPr>
          <w:p w14:paraId="05BF23B5" w14:textId="4D57423B" w:rsidR="00123D9F" w:rsidRDefault="00715F95" w:rsidP="00A81581">
            <w:pPr>
              <w:rPr>
                <w:ins w:id="1442" w:author="Author"/>
                <w:sz w:val="20"/>
                <w:szCs w:val="20"/>
              </w:rPr>
            </w:pPr>
            <w:ins w:id="1443" w:author="Author">
              <w:r>
                <w:rPr>
                  <w:sz w:val="20"/>
                  <w:szCs w:val="20"/>
                </w:rPr>
                <w:t>Higher</w:t>
              </w:r>
              <w:r w:rsidR="005124B8">
                <w:rPr>
                  <w:sz w:val="20"/>
                  <w:szCs w:val="20"/>
                </w:rPr>
                <w:t xml:space="preserve"> </w:t>
              </w:r>
              <w:r w:rsidR="00123D9F">
                <w:rPr>
                  <w:sz w:val="20"/>
                  <w:szCs w:val="20"/>
                </w:rPr>
                <w:t>dose corticosteroids in hypoxic patients not requiring ventilatory support</w:t>
              </w:r>
              <w:r w:rsidR="008804B1">
                <w:rPr>
                  <w:sz w:val="20"/>
                  <w:szCs w:val="20"/>
                </w:rPr>
                <w:t xml:space="preserve"> (this comparison remains open in patients requiring ventilatory support)</w:t>
              </w:r>
            </w:ins>
          </w:p>
        </w:tc>
        <w:tc>
          <w:tcPr>
            <w:tcW w:w="6096" w:type="dxa"/>
          </w:tcPr>
          <w:p w14:paraId="10C97913" w14:textId="6720D873" w:rsidR="00123D9F" w:rsidRDefault="005124B8" w:rsidP="00F05551">
            <w:pPr>
              <w:rPr>
                <w:ins w:id="1444" w:author="Author"/>
                <w:sz w:val="20"/>
                <w:szCs w:val="20"/>
              </w:rPr>
            </w:pPr>
            <w:ins w:id="1445" w:author="Author">
              <w:r>
                <w:rPr>
                  <w:sz w:val="20"/>
                  <w:szCs w:val="20"/>
                </w:rPr>
                <w:t>Lancet 2023 e</w:t>
              </w:r>
              <w:r w:rsidRPr="005124B8">
                <w:rPr>
                  <w:sz w:val="20"/>
                  <w:szCs w:val="20"/>
                </w:rPr>
                <w:t>pub ahead of print. PMID: 37060915</w:t>
              </w:r>
            </w:ins>
          </w:p>
        </w:tc>
      </w:tr>
      <w:tr w:rsidR="00123D9F" w:rsidRPr="00DC738F" w14:paraId="71AC84DF" w14:textId="77777777" w:rsidTr="00347F11">
        <w:trPr>
          <w:ins w:id="1446" w:author="Author"/>
        </w:trPr>
        <w:tc>
          <w:tcPr>
            <w:tcW w:w="3964" w:type="dxa"/>
          </w:tcPr>
          <w:p w14:paraId="1C427B89" w14:textId="53FBCCB9" w:rsidR="00123D9F" w:rsidRDefault="005124B8" w:rsidP="00A81581">
            <w:pPr>
              <w:rPr>
                <w:ins w:id="1447" w:author="Author"/>
                <w:sz w:val="20"/>
                <w:szCs w:val="20"/>
              </w:rPr>
            </w:pPr>
            <w:ins w:id="1448" w:author="Author">
              <w:r>
                <w:rPr>
                  <w:sz w:val="20"/>
                  <w:szCs w:val="20"/>
                </w:rPr>
                <w:t>Paxlovid</w:t>
              </w:r>
            </w:ins>
          </w:p>
        </w:tc>
        <w:tc>
          <w:tcPr>
            <w:tcW w:w="6096" w:type="dxa"/>
          </w:tcPr>
          <w:p w14:paraId="3D89FC9A" w14:textId="74005446" w:rsidR="00123D9F" w:rsidRDefault="005124B8" w:rsidP="00F05551">
            <w:pPr>
              <w:rPr>
                <w:ins w:id="1449" w:author="Author"/>
                <w:sz w:val="20"/>
                <w:szCs w:val="20"/>
              </w:rPr>
            </w:pPr>
            <w:ins w:id="1450" w:author="Author">
              <w:r w:rsidRPr="00DC738F">
                <w:rPr>
                  <w:sz w:val="20"/>
                  <w:szCs w:val="20"/>
                </w:rPr>
                <w:t>Analysis ongoing</w:t>
              </w:r>
            </w:ins>
          </w:p>
        </w:tc>
      </w:tr>
      <w:tr w:rsidR="00123D9F" w:rsidRPr="00DC738F" w14:paraId="494F37AA" w14:textId="77777777" w:rsidTr="00347F11">
        <w:trPr>
          <w:ins w:id="1451" w:author="Author"/>
        </w:trPr>
        <w:tc>
          <w:tcPr>
            <w:tcW w:w="3964" w:type="dxa"/>
          </w:tcPr>
          <w:p w14:paraId="67C5009D" w14:textId="7D990166" w:rsidR="00123D9F" w:rsidRDefault="005124B8" w:rsidP="00A81581">
            <w:pPr>
              <w:rPr>
                <w:ins w:id="1452" w:author="Author"/>
                <w:sz w:val="20"/>
                <w:szCs w:val="20"/>
              </w:rPr>
            </w:pPr>
            <w:ins w:id="1453" w:author="Author">
              <w:r>
                <w:rPr>
                  <w:sz w:val="20"/>
                  <w:szCs w:val="20"/>
                </w:rPr>
                <w:t>Molnupiravir</w:t>
              </w:r>
            </w:ins>
          </w:p>
        </w:tc>
        <w:tc>
          <w:tcPr>
            <w:tcW w:w="6096" w:type="dxa"/>
          </w:tcPr>
          <w:p w14:paraId="0BB56779" w14:textId="5BFF2701" w:rsidR="00123D9F" w:rsidRDefault="005124B8" w:rsidP="00F05551">
            <w:pPr>
              <w:rPr>
                <w:ins w:id="1454" w:author="Author"/>
                <w:sz w:val="20"/>
                <w:szCs w:val="20"/>
              </w:rPr>
            </w:pPr>
            <w:ins w:id="1455" w:author="Author">
              <w:r w:rsidRPr="00DC738F">
                <w:rPr>
                  <w:sz w:val="20"/>
                  <w:szCs w:val="20"/>
                </w:rPr>
                <w:t>Analysis ongoing</w:t>
              </w:r>
            </w:ins>
          </w:p>
        </w:tc>
      </w:tr>
    </w:tbl>
    <w:p w14:paraId="257E7321" w14:textId="77777777" w:rsidR="00347F11" w:rsidRDefault="00347F11">
      <w:pPr>
        <w:autoSpaceDE/>
        <w:autoSpaceDN/>
        <w:adjustRightInd/>
        <w:contextualSpacing w:val="0"/>
        <w:jc w:val="left"/>
        <w:rPr>
          <w:b/>
          <w:bCs w:val="0"/>
          <w:caps/>
          <w:kern w:val="32"/>
          <w:sz w:val="28"/>
          <w:szCs w:val="28"/>
          <w:lang w:eastAsia="en-US"/>
        </w:rPr>
      </w:pPr>
      <w:bookmarkStart w:id="1456" w:name="_Toc97376112"/>
      <w:bookmarkEnd w:id="1456"/>
      <w:r>
        <w:br w:type="page"/>
      </w:r>
    </w:p>
    <w:p w14:paraId="1B080D3A" w14:textId="2C57204A" w:rsidR="004B65DD" w:rsidRPr="00633320" w:rsidRDefault="004B65DD" w:rsidP="00F123A0">
      <w:pPr>
        <w:pStyle w:val="StyleHeading1Linespacingsingle"/>
        <w:numPr>
          <w:ilvl w:val="0"/>
          <w:numId w:val="2"/>
        </w:numPr>
      </w:pPr>
      <w:bookmarkStart w:id="1457" w:name="_Toc137835535"/>
      <w:bookmarkStart w:id="1458" w:name="_Toc138421254"/>
      <w:bookmarkStart w:id="1459" w:name="_Toc141717607"/>
      <w:r w:rsidRPr="00633320">
        <w:lastRenderedPageBreak/>
        <w:t>Appendices</w:t>
      </w:r>
      <w:bookmarkEnd w:id="1422"/>
      <w:bookmarkEnd w:id="1423"/>
      <w:bookmarkEnd w:id="1424"/>
      <w:bookmarkEnd w:id="1425"/>
      <w:bookmarkEnd w:id="1457"/>
      <w:bookmarkEnd w:id="1458"/>
      <w:bookmarkEnd w:id="1459"/>
    </w:p>
    <w:p w14:paraId="1EF0300E" w14:textId="77777777" w:rsidR="00265B14" w:rsidRPr="00633320" w:rsidRDefault="00265B14" w:rsidP="00DB1708">
      <w:pPr>
        <w:pStyle w:val="Heading2"/>
      </w:pPr>
      <w:bookmarkStart w:id="1460" w:name="_Appendix_1:_Assessment"/>
      <w:bookmarkStart w:id="1461" w:name="_Ref34817785"/>
      <w:bookmarkStart w:id="1462" w:name="_Ref34817916"/>
      <w:bookmarkStart w:id="1463" w:name="_Toc37107323"/>
      <w:bookmarkStart w:id="1464" w:name="_Toc38099278"/>
      <w:bookmarkStart w:id="1465" w:name="_Toc44674875"/>
      <w:bookmarkStart w:id="1466" w:name="_Toc137835536"/>
      <w:bookmarkStart w:id="1467" w:name="_Toc138421255"/>
      <w:bookmarkStart w:id="1468" w:name="_Toc141717608"/>
      <w:bookmarkEnd w:id="1460"/>
      <w:r w:rsidRPr="00633320">
        <w:t>Appendix 1: Information about the treatment arms</w:t>
      </w:r>
      <w:bookmarkEnd w:id="1461"/>
      <w:bookmarkEnd w:id="1462"/>
      <w:bookmarkEnd w:id="1463"/>
      <w:bookmarkEnd w:id="1464"/>
      <w:bookmarkEnd w:id="1465"/>
      <w:bookmarkEnd w:id="1466"/>
      <w:bookmarkEnd w:id="1467"/>
      <w:bookmarkEnd w:id="1468"/>
    </w:p>
    <w:p w14:paraId="7F705596" w14:textId="1AF510A6" w:rsidR="00265B14" w:rsidRPr="00633320" w:rsidRDefault="00265B14" w:rsidP="00F123A0"/>
    <w:p w14:paraId="139046CB" w14:textId="77777777" w:rsidR="00265B14" w:rsidRPr="00633320" w:rsidRDefault="00265B14" w:rsidP="00EE4A12">
      <w:pPr>
        <w:spacing w:after="120"/>
        <w:contextualSpacing w:val="0"/>
      </w:pPr>
      <w:r w:rsidRPr="00633320">
        <w:t>All patients will receive usual care in the participating hospital.</w:t>
      </w:r>
    </w:p>
    <w:p w14:paraId="47F37911" w14:textId="50BEA5AF" w:rsidR="00AF5EED" w:rsidRPr="00633320" w:rsidRDefault="00513ECE" w:rsidP="00EE4A12">
      <w:pPr>
        <w:spacing w:after="120"/>
        <w:contextualSpacing w:val="0"/>
      </w:pPr>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ins w:id="1469" w:author="Leon Peto" w:date="2023-07-19T20:09:00Z">
        <w:r w:rsidR="00656328">
          <w:t xml:space="preserve"> </w:t>
        </w:r>
        <w:commentRangeStart w:id="1470"/>
        <w:r w:rsidR="00656328">
          <w:t>who require ventilatory support</w:t>
        </w:r>
        <w:commentRangeEnd w:id="1470"/>
        <w:r w:rsidR="00656328">
          <w:rPr>
            <w:rStyle w:val="CommentReference"/>
          </w:rPr>
          <w:commentReference w:id="1470"/>
        </w:r>
      </w:ins>
      <w:r w:rsidR="007B09A7">
        <w:t>; and</w:t>
      </w:r>
      <w:r w:rsidR="007B09A7" w:rsidRPr="007B09A7">
        <w:t xml:space="preserve"> </w:t>
      </w:r>
      <w:r w:rsidR="007B09A7">
        <w:t xml:space="preserve">lower dose dexamethasone </w:t>
      </w:r>
      <w:r w:rsidR="007B09A7" w:rsidRPr="00633320">
        <w:t xml:space="preserve">in </w:t>
      </w:r>
      <w:r w:rsidR="007B09A7">
        <w:t xml:space="preserve">adults </w:t>
      </w:r>
      <w:commentRangeStart w:id="1471"/>
      <w:ins w:id="1472" w:author="Leon Peto" w:date="2023-07-19T18:36:00Z">
        <w:r w:rsidR="00760FBD">
          <w:t xml:space="preserve">and children </w:t>
        </w:r>
      </w:ins>
      <w:commentRangeEnd w:id="1471"/>
      <w:ins w:id="1473" w:author="Leon Peto" w:date="2023-07-19T20:10:00Z">
        <w:r w:rsidR="00656328">
          <w:rPr>
            <w:rStyle w:val="CommentReference"/>
          </w:rPr>
          <w:commentReference w:id="1471"/>
        </w:r>
      </w:ins>
      <w:r w:rsidR="007B09A7" w:rsidRPr="00633320">
        <w:t xml:space="preserve">with </w:t>
      </w:r>
      <w:r w:rsidR="007B09A7">
        <w:t>influenza and hypoxia</w:t>
      </w:r>
      <w:del w:id="1474" w:author="Author">
        <w:r w:rsidR="007B09A7" w:rsidDel="004423CD">
          <w:delText xml:space="preserve"> (UK only)</w:delText>
        </w:r>
      </w:del>
      <w:r w:rsidR="00241978">
        <w:t>.</w:t>
      </w:r>
    </w:p>
    <w:p w14:paraId="5003DE2C" w14:textId="451C150E" w:rsidR="007B09A7" w:rsidRDefault="00265B14" w:rsidP="00EE4A12">
      <w:pPr>
        <w:spacing w:after="120"/>
        <w:contextualSpacing w:val="0"/>
      </w:pPr>
      <w:r w:rsidRPr="00633320">
        <w:t xml:space="preserve">Favourable modulation of the immune response is considered one of the possible mechanisms by which corticosteroids might be beneficial in the treatment of severe acute respiratory </w:t>
      </w:r>
      <w:del w:id="1475" w:author="Author">
        <w:r w:rsidR="007F6901" w:rsidRPr="00633320" w:rsidDel="00712EA9">
          <w:delText xml:space="preserve">coronavirus </w:delText>
        </w:r>
      </w:del>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DC738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LTE0PC9zdHlsZT48L0Rpc3BsYXlUZXh0PjxyZWNvcmQ+PHJlYy1udW1iZXI+MTE8L3JlYy1udW1i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</w:fldData>
          </w:fldChar>
        </w:r>
        <w:r w:rsidR="00EC3E6A">
          <w:instrText xml:space="preserve"> ADDIN EN.CITE </w:instrText>
        </w:r>
        <w:r w:rsidR="00EC3E6A">
          <w:fldChar w:fldCharType="begin">
            <w:fldData xml:space="preserve">PEVuZE5vdGU+PENpdGU+PEF1dGhvcj5MYXU8L0F1dGhvcj48WWVhcj4yMDEzPC9ZZWFyPjxSZWNO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11-14</w:t>
        </w:r>
        <w:r w:rsidR="00DC738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DC738F" w:rsidRPr="00633320">
          <w:fldChar w:fldCharType="begin">
            <w:fldData xml:space="preserve">PEVuZE5vdGU+PENpdGU+PEF1dGhvcj5YdTwvQXV0aG9yPjxZZWFyPjIwMjA8L1llYXI+PFJlY051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</w:fldData>
          </w:fldChar>
        </w:r>
        <w:r w:rsidR="00EC3E6A">
          <w:instrText xml:space="preserve"> ADDIN EN.CITE </w:instrText>
        </w:r>
        <w:r w:rsidR="00EC3E6A">
          <w:fldChar w:fldCharType="begin">
            <w:fldData xml:space="preserve">PEVuZE5vdGU+PENpdGU+PEF1dGhvcj5YdTwvQXV0aG9yPjxZZWFyPjIwMjA8L1llYXI+PFJlY051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15</w:t>
        </w:r>
        <w:r w:rsidR="00DC738F" w:rsidRPr="00633320">
          <w:fldChar w:fldCharType="end"/>
        </w:r>
      </w:hyperlink>
      <w:r w:rsidRPr="00633320">
        <w:t xml:space="preserve"> </w:t>
      </w:r>
    </w:p>
    <w:p w14:paraId="65C11637" w14:textId="37BDF716" w:rsidR="007B09A7" w:rsidRPr="007B09A7" w:rsidRDefault="007B09A7" w:rsidP="00EE4A12">
      <w:pPr>
        <w:spacing w:after="120"/>
        <w:contextualSpacing w:val="0"/>
        <w:rPr>
          <w:i/>
        </w:rPr>
      </w:pPr>
      <w:r>
        <w:rPr>
          <w:i/>
        </w:rPr>
        <w:t>Corticosteroids in influenza</w:t>
      </w:r>
    </w:p>
    <w:p w14:paraId="1557D9BD" w14:textId="4FA4D138" w:rsidR="007B09A7" w:rsidRDefault="00DB34D8" w:rsidP="00EE4A12">
      <w:pPr>
        <w:spacing w:after="120"/>
        <w:contextualSpacing w:val="0"/>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PjxyZWMtbnVtYmVyPjE2PC9yZWMtbnVtYmVyPjxmb3JlaWduLWtleXM+PGtleSBhcHA9IkVOIiBk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</w:fldData>
        </w:fldChar>
      </w:r>
      <w:r w:rsidR="00EC3E6A">
        <w:instrText xml:space="preserve"> ADDIN EN.CITE </w:instrText>
      </w:r>
      <w:r w:rsidR="00EC3E6A">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PjxyZWMtbnVtYmVyPjE2PC9yZWMtbnVtYmVyPjxmb3JlaWduLWtleXM+PGtleSBhcHA9IkVOIiBk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</w:fldData>
        </w:fldChar>
      </w:r>
      <w:r w:rsidR="00EC3E6A">
        <w:instrText xml:space="preserve"> ADDIN EN.CITE.DATA </w:instrText>
      </w:r>
      <w:r w:rsidR="00EC3E6A">
        <w:fldChar w:fldCharType="end"/>
      </w:r>
      <w:r w:rsidRPr="00633320">
        <w:fldChar w:fldCharType="separate"/>
      </w:r>
      <w:hyperlink w:anchor="_ENREF_16" w:tooltip="RECOVERY Collaborative Group, 2021 #3081" w:history="1">
        <w:r w:rsidR="00DC738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DC738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DC738F">
          <w:fldChar w:fldCharType="begin"/>
        </w:r>
        <w:r w:rsidR="00EC3E6A">
          <w:instrText xml:space="preserve"> ADDIN EN.CITE &lt;EndNote&gt;&lt;Cite&gt;&lt;Author&gt;Lansbury&lt;/Author&gt;&lt;Year&gt;2020&lt;/Year&gt;&lt;RecNum&gt;3118&lt;/RecNum&gt;&lt;DisplayText&gt;&lt;style face="superscript"&gt;18&lt;/style&gt;&lt;/DisplayText&gt;&lt;record&gt;&lt;rec-number&gt;18&lt;/rec-number&gt;&lt;foreign-keys&gt;&lt;key app="EN" db-id="adxfasavca5wfze2e2oxsx022wdsxers0z2a" timestamp="1684337992"&gt;18&lt;/key&gt;&lt;/foreign-keys&gt;&lt;ref-type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DC738F">
          <w:fldChar w:fldCharType="separate"/>
        </w:r>
        <w:r w:rsidR="00DC738F" w:rsidRPr="005A7474">
          <w:rPr>
            <w:noProof/>
            <w:vertAlign w:val="superscript"/>
          </w:rPr>
          <w:t>18</w:t>
        </w:r>
        <w:r w:rsidR="00DC738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DC738F">
          <w:fldChar w:fldCharType="begin">
            <w:fldData xml:space="preserve">PEVuZE5vdGU+PENpdGU+PEF1dGhvcj5IdWk8L0F1dGhvcj48WWVhcj4yMDE4PC9ZZWFyPjxSZWNO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</w:fldData>
          </w:fldChar>
        </w:r>
        <w:r w:rsidR="00EC3E6A">
          <w:instrText xml:space="preserve"> ADDIN EN.CITE </w:instrText>
        </w:r>
        <w:r w:rsidR="00EC3E6A">
          <w:fldChar w:fldCharType="begin">
            <w:fldData xml:space="preserve">PEVuZE5vdGU+PENpdGU+PEF1dGhvcj5IdWk8L0F1dGhvcj48WWVhcj4yMDE4PC9ZZWFyPjxSZWNO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</w:fldData>
          </w:fldChar>
        </w:r>
        <w:r w:rsidR="00EC3E6A">
          <w:instrText xml:space="preserve"> ADDIN EN.CITE.DATA </w:instrText>
        </w:r>
        <w:r w:rsidR="00EC3E6A">
          <w:fldChar w:fldCharType="end"/>
        </w:r>
        <w:r w:rsidR="00DC738F">
          <w:fldChar w:fldCharType="separate"/>
        </w:r>
        <w:r w:rsidR="00DC738F" w:rsidRPr="005A7474">
          <w:rPr>
            <w:noProof/>
            <w:vertAlign w:val="superscript"/>
          </w:rPr>
          <w:t>19</w:t>
        </w:r>
        <w:r w:rsidR="00DC738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532CAD81" w14:textId="2477E5A8" w:rsidR="00265B14" w:rsidRPr="007B09A7" w:rsidRDefault="007B09A7" w:rsidP="00EE4A12">
      <w:pPr>
        <w:spacing w:after="120"/>
        <w:contextualSpacing w:val="0"/>
        <w:rPr>
          <w:i/>
        </w:rPr>
      </w:pPr>
      <w:r>
        <w:rPr>
          <w:i/>
        </w:rPr>
        <w:t>Corticosteroids in COVID-19</w:t>
      </w:r>
    </w:p>
    <w:p w14:paraId="4876B197" w14:textId="6ABD8FE5" w:rsidR="00F56CF4" w:rsidRPr="00BB213F" w:rsidDel="004B18B6" w:rsidRDefault="00913157" w:rsidP="00EE4A12">
      <w:pPr>
        <w:spacing w:after="120"/>
        <w:contextualSpacing w:val="0"/>
        <w:rPr>
          <w:del w:id="1476" w:author="Author"/>
        </w:rPr>
      </w:pPr>
      <w:r w:rsidRPr="00633320">
        <w:t xml:space="preserve">RECOVERY showed that dexamethasone </w:t>
      </w:r>
      <w:r w:rsidR="007B09A7">
        <w:t xml:space="preserve">at </w:t>
      </w:r>
      <w:r w:rsidR="007B09A7" w:rsidRPr="00633320">
        <w:t xml:space="preserve">a dose of 6mg </w:t>
      </w:r>
      <w:r w:rsidRPr="00633320">
        <w:t xml:space="preserve">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w:t>
      </w:r>
      <w:r w:rsidRPr="00BB213F">
        <w:t>daily for a further five days) and reported clinical benefit, these doses have not been compared with the lower dose used in RECOVERY. There is, therefore, uncertainty regarding the optimal dose of corticosteroids in moderate to severe COVID-19.</w:t>
      </w:r>
      <w:r w:rsidR="00DB34D8" w:rsidRPr="00BB213F">
        <w:t xml:space="preserve">Uncertainty remains about whether higher doses of corticosteroids may provide additional benefit in adults with hypoxia hospitalised with COVID-19. </w:t>
      </w:r>
      <w:r w:rsidR="00EE4A12" w:rsidRPr="00EE4A12">
        <w:t xml:space="preserve"> </w:t>
      </w:r>
      <w:r w:rsidR="00EE4A12" w:rsidRPr="00BB213F">
        <w:t>On 11 May 2022 the Data Monitoring Committee recommended stopping recruitment of patients who require no oxygen or simple oxygen only at the time of randomisation due to safety conce</w:t>
      </w:r>
      <w:r w:rsidR="00EE4A12">
        <w:t>rns. The DMC encouraged continu</w:t>
      </w:r>
      <w:r w:rsidR="00EE4A12" w:rsidRPr="00BB213F">
        <w:t>ing recruitment of patients who, at randomisation, require either non-invasive ventilation, invasive mechanical ventilation or ECMO. The eligibility criteria for this comparison were amended in line with this advice as an urgent safety measure (implemented on 13 May 2022).</w:t>
      </w:r>
    </w:p>
    <w:p w14:paraId="624F0C91" w14:textId="77777777" w:rsidR="00F56CF4" w:rsidRPr="00BB213F" w:rsidRDefault="00F56CF4" w:rsidP="00EE4A12">
      <w:pPr>
        <w:spacing w:after="120"/>
        <w:contextualSpacing w:val="0"/>
      </w:pPr>
    </w:p>
    <w:p w14:paraId="2AF68129" w14:textId="7AC8020D" w:rsidR="00F56CF4" w:rsidRPr="00633320" w:rsidRDefault="00F56CF4" w:rsidP="00EE4A12">
      <w:pPr>
        <w:spacing w:after="120"/>
        <w:contextualSpacing w:val="0"/>
      </w:pPr>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t>
      </w:r>
      <w:r w:rsidRPr="00633320">
        <w:lastRenderedPageBreak/>
        <w:t>where rapid control of inflammatory processes are required, short-term, high to very high doses of corticosteroids are used e.g.</w:t>
      </w:r>
    </w:p>
    <w:p w14:paraId="4DC5BAEA" w14:textId="0C206EFF" w:rsidR="00F56CF4" w:rsidRPr="00633320" w:rsidRDefault="00F56CF4" w:rsidP="002D61DD">
      <w:pPr>
        <w:numPr>
          <w:ilvl w:val="0"/>
          <w:numId w:val="43"/>
        </w:numPr>
        <w:ind w:left="714" w:hanging="357"/>
        <w:contextualSpacing w:val="0"/>
      </w:pPr>
      <w:r w:rsidRPr="00633320">
        <w:t xml:space="preserve">Sepsis dexamethasone </w:t>
      </w:r>
      <w:r w:rsidR="007B09A7" w:rsidRPr="00633320">
        <w:t xml:space="preserve">7.5 - 15mg </w:t>
      </w:r>
      <w:r w:rsidRPr="00633320">
        <w:t>equivalent daily</w:t>
      </w:r>
      <w:hyperlink w:anchor="_ENREF_20" w:tooltip="Rochwerg, 2018 #2354" w:history="1">
        <w:r w:rsidR="00DC738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dCI+MjA8L3N0eWxlPjwvRGlzcGxheVRleHQ+PHJlY29yZD48cmVjLW51bWJlcj4yMDwvcmVjLW51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</w:fldData>
          </w:fldChar>
        </w:r>
        <w:r w:rsidR="00EC3E6A">
          <w:instrText xml:space="preserve"> ADDIN EN.CITE </w:instrText>
        </w:r>
        <w:r w:rsidR="00EC3E6A">
          <w:fldChar w:fldCharType="begin">
            <w:fldData xml:space="preserve">PEVuZE5vdGU+PENpdGU+PEF1dGhvcj5Sb2Nod2VyZzwvQXV0aG9yPjxZZWFyPjIwMTg8L1llYXI+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20</w:t>
        </w:r>
        <w:r w:rsidR="00DC738F" w:rsidRPr="00633320">
          <w:fldChar w:fldCharType="end"/>
        </w:r>
      </w:hyperlink>
    </w:p>
    <w:p w14:paraId="35A0859D" w14:textId="3DF51E63" w:rsidR="00F56CF4" w:rsidRPr="00633320" w:rsidRDefault="00F56CF4" w:rsidP="002D61DD">
      <w:pPr>
        <w:numPr>
          <w:ilvl w:val="0"/>
          <w:numId w:val="43"/>
        </w:numPr>
        <w:ind w:left="714" w:hanging="357"/>
        <w:contextualSpacing w:val="0"/>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DC738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PjIxPC9zdHlsZT48L0Rpc3BsYXlUZXh0PjxyZWNvcmQ+PHJlYy1udW1iZXI+MjE8L3JlYy1udW1i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</w:fldData>
          </w:fldChar>
        </w:r>
        <w:r w:rsidR="00EC3E6A">
          <w:instrText xml:space="preserve"> ADDIN EN.CITE </w:instrText>
        </w:r>
        <w:r w:rsidR="00EC3E6A">
          <w:fldChar w:fldCharType="begin">
            <w:fldData xml:space="preserve">PEVuZE5vdGU+PENpdGU+PEF1dGhvcj5WaWxsYXI8L0F1dGhvcj48WWVhcj4yMDIwPC9ZZWFyPjxS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21</w:t>
        </w:r>
        <w:r w:rsidR="00DC738F" w:rsidRPr="00633320">
          <w:fldChar w:fldCharType="end"/>
        </w:r>
      </w:hyperlink>
    </w:p>
    <w:p w14:paraId="6A32B35F" w14:textId="70677D2C" w:rsidR="00F56CF4" w:rsidRPr="00633320" w:rsidRDefault="00F56CF4" w:rsidP="002D61DD">
      <w:pPr>
        <w:numPr>
          <w:ilvl w:val="0"/>
          <w:numId w:val="43"/>
        </w:numPr>
        <w:ind w:left="714" w:hanging="357"/>
        <w:contextualSpacing w:val="0"/>
      </w:pPr>
      <w:r w:rsidRPr="00633320">
        <w:t xml:space="preserve">Bacterial meningitis: dexamethasone </w:t>
      </w:r>
      <w:r w:rsidR="007B09A7" w:rsidRPr="00633320">
        <w:t xml:space="preserve">40mg </w:t>
      </w:r>
      <w:r w:rsidRPr="00633320">
        <w:t>daily for four days</w:t>
      </w:r>
      <w:hyperlink w:anchor="_ENREF_22" w:tooltip="Glimaker, 2016 #464" w:history="1">
        <w:r w:rsidR="00DC738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Ij4yMjwvc3R5bGU+PC9EaXNwbGF5VGV4dD48cmVjb3JkPjxyZWMtbnVtYmVyPjIyPC9yZWMtbnVt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</w:fldData>
          </w:fldChar>
        </w:r>
        <w:r w:rsidR="00EC3E6A">
          <w:instrText xml:space="preserve"> ADDIN EN.CITE </w:instrText>
        </w:r>
        <w:r w:rsidR="00EC3E6A">
          <w:fldChar w:fldCharType="begin">
            <w:fldData xml:space="preserve">PEVuZE5vdGU+PENpdGU+PEF1dGhvcj5HbGltYWtlcjwvQXV0aG9yPjxZZWFyPjIwMTY8L1llYXI+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22</w:t>
        </w:r>
        <w:r w:rsidR="00DC738F" w:rsidRPr="00633320">
          <w:fldChar w:fldCharType="end"/>
        </w:r>
      </w:hyperlink>
    </w:p>
    <w:p w14:paraId="36182D76" w14:textId="01E8D150" w:rsidR="00F56CF4" w:rsidRPr="00633320" w:rsidRDefault="00F56CF4" w:rsidP="002D61DD">
      <w:pPr>
        <w:numPr>
          <w:ilvl w:val="0"/>
          <w:numId w:val="43"/>
        </w:numPr>
        <w:ind w:left="714" w:hanging="357"/>
        <w:contextualSpacing w:val="0"/>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DC738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dCI+MjM8L3N0eWxlPjwvRGlzcGxheVRleHQ+PHJlY29yZD48cmVjLW51bWJlcj4yMzwvcmVjLW51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</w:fldData>
          </w:fldChar>
        </w:r>
        <w:r w:rsidR="00EC3E6A">
          <w:instrText xml:space="preserve"> ADDIN EN.CITE </w:instrText>
        </w:r>
        <w:r w:rsidR="00EC3E6A">
          <w:fldChar w:fldCharType="begin">
            <w:fldData xml:space="preserve">PEVuZE5vdGU+PENpdGU+PEF1dGhvcj5UaHdhaXRlczwvQXV0aG9yPjxZZWFyPjIwMDQ8L1llYXI+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23</w:t>
        </w:r>
        <w:r w:rsidR="00DC738F" w:rsidRPr="00633320">
          <w:fldChar w:fldCharType="end"/>
        </w:r>
      </w:hyperlink>
    </w:p>
    <w:p w14:paraId="5894DB90" w14:textId="32350CD0" w:rsidR="00F56CF4" w:rsidRPr="00633320" w:rsidRDefault="00F56CF4" w:rsidP="002D61DD">
      <w:pPr>
        <w:numPr>
          <w:ilvl w:val="0"/>
          <w:numId w:val="43"/>
        </w:numPr>
        <w:ind w:left="714" w:hanging="357"/>
        <w:contextualSpacing w:val="0"/>
      </w:pPr>
      <w:r w:rsidRPr="00633320">
        <w:t xml:space="preserve">Rheumatoid arthritis flare: dexamethasone </w:t>
      </w:r>
      <w:r w:rsidR="007B09A7" w:rsidRPr="00633320">
        <w:t xml:space="preserve">120mg </w:t>
      </w:r>
      <w:r w:rsidRPr="00633320">
        <w:t>pulse therapy.</w:t>
      </w:r>
      <w:hyperlink w:anchor="_ENREF_24" w:tooltip="Sadra, 2014 #463" w:history="1">
        <w:r w:rsidR="00DC738F" w:rsidRPr="00633320">
          <w:fldChar w:fldCharType="begin">
            <w:fldData xml:space="preserve">PEVuZE5vdGU+PENpdGU+PEF1dGhvcj5TYWRyYTwvQXV0aG9yPjxZZWFyPjIwMTQ8L1llYXI+PFJl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</w:fldData>
          </w:fldChar>
        </w:r>
        <w:r w:rsidR="00EC3E6A">
          <w:instrText xml:space="preserve"> ADDIN EN.CITE </w:instrText>
        </w:r>
        <w:r w:rsidR="00EC3E6A">
          <w:fldChar w:fldCharType="begin">
            <w:fldData xml:space="preserve">PEVuZE5vdGU+PENpdGU+PEF1dGhvcj5TYWRyYTwvQXV0aG9yPjxZZWFyPjIwMTQ8L1llYXI+PFJl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24</w:t>
        </w:r>
        <w:r w:rsidR="00DC738F" w:rsidRPr="00633320">
          <w:fldChar w:fldCharType="end"/>
        </w:r>
      </w:hyperlink>
      <w:r w:rsidRPr="00633320">
        <w:t xml:space="preserve"> </w:t>
      </w:r>
    </w:p>
    <w:p w14:paraId="61B7F907" w14:textId="347C67E0" w:rsidR="00F56CF4" w:rsidRPr="00633320" w:rsidRDefault="00F56CF4" w:rsidP="002D61DD">
      <w:pPr>
        <w:numPr>
          <w:ilvl w:val="0"/>
          <w:numId w:val="43"/>
        </w:numPr>
        <w:ind w:left="714" w:hanging="357"/>
        <w:contextualSpacing w:val="0"/>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DC738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aXB0Ij4yNTwvc3R5bGU+PC9EaXNwbGF5VGV4dD48cmVjb3JkPjxyZWMtbnVtYmVyPjI1PC9yZWMt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</w:fldData>
          </w:fldChar>
        </w:r>
        <w:r w:rsidR="00EC3E6A">
          <w:instrText xml:space="preserve"> ADDIN EN.CITE </w:instrText>
        </w:r>
        <w:r w:rsidR="00EC3E6A">
          <w:fldChar w:fldCharType="begin">
            <w:fldData xml:space="preserve">PEVuZE5vdGU+PENpdGU+PEF1dGhvcj52YW4gV29lbnNlbDwvQXV0aG9yPjxZZWFyPjIwMDM8L1ll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</w:fldData>
          </w:fldChar>
        </w:r>
        <w:r w:rsidR="00EC3E6A">
          <w:instrText xml:space="preserve"> ADDIN EN.CITE.DATA </w:instrText>
        </w:r>
        <w:r w:rsidR="00EC3E6A">
          <w:fldChar w:fldCharType="end"/>
        </w:r>
        <w:r w:rsidR="00DC738F" w:rsidRPr="00633320">
          <w:fldChar w:fldCharType="separate"/>
        </w:r>
        <w:r w:rsidR="00DC738F" w:rsidRPr="005A7474">
          <w:rPr>
            <w:noProof/>
            <w:vertAlign w:val="superscript"/>
          </w:rPr>
          <w:t>25</w:t>
        </w:r>
        <w:r w:rsidR="00DC738F" w:rsidRPr="00633320">
          <w:fldChar w:fldCharType="end"/>
        </w:r>
      </w:hyperlink>
    </w:p>
    <w:p w14:paraId="69D979F3" w14:textId="096048A3" w:rsidR="00F56CF4" w:rsidRPr="00633320" w:rsidRDefault="00F56CF4" w:rsidP="00EE4A12">
      <w:pPr>
        <w:spacing w:after="120"/>
        <w:contextualSpacing w:val="0"/>
      </w:pPr>
    </w:p>
    <w:p w14:paraId="4F615732" w14:textId="6F319685" w:rsidR="00052E11" w:rsidDel="007A57DB" w:rsidRDefault="00211443" w:rsidP="00EE4A12">
      <w:pPr>
        <w:autoSpaceDE/>
        <w:autoSpaceDN/>
        <w:adjustRightInd/>
        <w:spacing w:after="120"/>
        <w:contextualSpacing w:val="0"/>
        <w:rPr>
          <w:del w:id="1477" w:author="Author"/>
        </w:rPr>
      </w:pPr>
      <w:del w:id="1478" w:author="Author">
        <w:r w:rsidDel="007A57DB">
          <w:fldChar w:fldCharType="begin"/>
        </w:r>
        <w:r w:rsidDel="007A57DB">
          <w:delInstrText xml:space="preserve"> HYPERLINK \l "_ENREF_45" \o "Baum, 2020 #264" </w:delInstrText>
        </w:r>
        <w:r w:rsidDel="007A57DB">
          <w:fldChar w:fldCharType="end"/>
        </w:r>
        <w:r w:rsidR="00CF4E68" w:rsidDel="007A57DB">
          <w:rPr>
            <w:b/>
            <w:bCs w:val="0"/>
          </w:rPr>
          <w:delText xml:space="preserve">Empagliflozin: </w:delText>
        </w:r>
        <w:r w:rsidR="00FC3735" w:rsidDel="007A57DB">
          <w:rPr>
            <w:bCs w:val="0"/>
          </w:rPr>
          <w:delText>Sodium glucose co-transporter 2 inhibitors (</w:delText>
        </w:r>
        <w:r w:rsidR="002F6C5D" w:rsidRPr="002F6C5D" w:rsidDel="007A57DB">
          <w:delText>SGLT-2i</w:delText>
        </w:r>
        <w:r w:rsidR="00FC3735" w:rsidDel="007A57DB">
          <w:delText>)</w:delText>
        </w:r>
        <w:r w:rsidR="002F6C5D" w:rsidRPr="002F6C5D" w:rsidDel="007A57DB">
          <w:delText xml:space="preserve"> decrease glucose and insulin levels, and shift energy metabolism to an increased reliance on lipid oxidation, with a reduced reliance on glucose, and inhibition of glycolysis.</w:delText>
        </w:r>
        <w:r w:rsidDel="007A57DB">
          <w:fldChar w:fldCharType="begin"/>
        </w:r>
        <w:r w:rsidDel="007A57DB">
          <w:delInstrText xml:space="preserve"> HYPERLINK \l "_ENREF_26" \o "Daniele, 2016 #3091" </w:delInstrText>
        </w:r>
        <w:r w:rsidDel="007A57DB">
          <w:fldChar w:fldCharType="separate"/>
        </w:r>
        <w:r w:rsidR="00DC738F" w:rsidRPr="002F6C5D" w:rsidDel="007A57DB">
          <w:fldChar w:fldCharType="begin">
            <w:fldData xml:space="preserve">PEVuZE5vdGU+PENpdGU+PEF1dGhvcj5EYW5pZWxlPC9BdXRob3I+PFllYXI+MjAxNjwvWWVhcj48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</w:fldData>
          </w:fldChar>
        </w:r>
      </w:del>
      <w:r w:rsidR="00EC3E6A">
        <w:instrText xml:space="preserve"> ADDIN EN.CITE </w:instrText>
      </w:r>
      <w:r w:rsidR="00EC3E6A">
        <w:fldChar w:fldCharType="begin">
          <w:fldData xml:space="preserve">PEVuZE5vdGU+PENpdGU+PEF1dGhvcj5EYW5pZWxlPC9BdXRob3I+PFllYXI+MjAxNjwvWWVhcj48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</w:fldData>
        </w:fldChar>
      </w:r>
      <w:r w:rsidR="00EC3E6A">
        <w:instrText xml:space="preserve"> ADDIN EN.CITE.DATA </w:instrText>
      </w:r>
      <w:r w:rsidR="00EC3E6A">
        <w:fldChar w:fldCharType="end"/>
      </w:r>
      <w:del w:id="1479" w:author="Author">
        <w:r w:rsidR="00DC738F" w:rsidRPr="002F6C5D" w:rsidDel="007A57DB">
          <w:fldChar w:fldCharType="separate"/>
        </w:r>
        <w:r w:rsidR="00DC738F" w:rsidRPr="005A3F60" w:rsidDel="007A57DB">
          <w:rPr>
            <w:noProof/>
            <w:vertAlign w:val="superscript"/>
          </w:rPr>
          <w:delText>26</w:delText>
        </w:r>
        <w:r w:rsidR="00DC738F" w:rsidRPr="002F6C5D" w:rsidDel="007A57DB">
          <w:rPr>
            <w:bCs w:val="0"/>
          </w:rPr>
          <w:fldChar w:fldCharType="end"/>
        </w:r>
        <w:r w:rsidDel="007A57DB">
          <w:rPr>
            <w:bCs w:val="0"/>
          </w:rPr>
          <w:fldChar w:fldCharType="end"/>
        </w:r>
        <w:r w:rsidR="002F6C5D" w:rsidRPr="002F6C5D" w:rsidDel="007A57DB">
          <w:delText xml:space="preserve"> This mechanism may be particularly important in COVID-19, as SARS-CoV-2 may depend on the glycolytic pathway for its replication, stimulating lipogenesis, which appears to be one of the key drivers of cellular damage.</w:delText>
        </w:r>
        <w:r w:rsidR="002F6C5D" w:rsidRPr="002F6C5D" w:rsidDel="007A57DB">
          <w:fldChar w:fldCharType="begin">
            <w:fldData xml:space="preserve">PEVuZE5vdGU+PENpdGU+PEF1dGhvcj5Db2RvPC9BdXRob3I+PFllYXI+MjAyMDwvWWVhcj48UmVj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</w:fldData>
          </w:fldChar>
        </w:r>
      </w:del>
      <w:r w:rsidR="00EC3E6A">
        <w:instrText xml:space="preserve"> ADDIN EN.CITE </w:instrText>
      </w:r>
      <w:r w:rsidR="00EC3E6A">
        <w:fldChar w:fldCharType="begin">
          <w:fldData xml:space="preserve">PEVuZE5vdGU+PENpdGU+PEF1dGhvcj5Db2RvPC9BdXRob3I+PFllYXI+MjAyMDwvWWVhcj48UmVj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</w:fldData>
        </w:fldChar>
      </w:r>
      <w:r w:rsidR="00EC3E6A">
        <w:instrText xml:space="preserve"> ADDIN EN.CITE.DATA </w:instrText>
      </w:r>
      <w:r w:rsidR="00EC3E6A">
        <w:fldChar w:fldCharType="end"/>
      </w:r>
      <w:del w:id="1480" w:author="Author">
        <w:r w:rsidR="002F6C5D" w:rsidRPr="002F6C5D" w:rsidDel="007A57DB">
          <w:fldChar w:fldCharType="separate"/>
        </w:r>
        <w:r w:rsidDel="007A57DB">
          <w:rPr>
            <w:noProof/>
          </w:rPr>
          <w:fldChar w:fldCharType="begin"/>
        </w:r>
        <w:r w:rsidDel="007A57DB">
          <w:rPr>
            <w:noProof/>
          </w:rPr>
          <w:delInstrText xml:space="preserve"> HYPERLINK \l "_ENREF_27" \o "Codo, 2020 #3092" </w:delInstrText>
        </w:r>
        <w:r w:rsidDel="007A57DB">
          <w:rPr>
            <w:noProof/>
          </w:rPr>
          <w:fldChar w:fldCharType="separate"/>
        </w:r>
        <w:r w:rsidR="00DC738F" w:rsidRPr="005A3F60" w:rsidDel="007A57DB">
          <w:rPr>
            <w:noProof/>
            <w:vertAlign w:val="superscript"/>
          </w:rPr>
          <w:delText>27</w:delText>
        </w:r>
        <w:r w:rsidDel="007A57DB">
          <w:rPr>
            <w:noProof/>
            <w:vertAlign w:val="superscript"/>
          </w:rPr>
          <w:fldChar w:fldCharType="end"/>
        </w:r>
        <w:r w:rsidR="005A3F60" w:rsidRPr="005A3F60" w:rsidDel="007A57DB">
          <w:rPr>
            <w:noProof/>
            <w:vertAlign w:val="superscript"/>
          </w:rPr>
          <w:delText>,</w:delText>
        </w:r>
        <w:r w:rsidDel="007A57DB">
          <w:rPr>
            <w:noProof/>
          </w:rPr>
          <w:fldChar w:fldCharType="begin"/>
        </w:r>
        <w:r w:rsidDel="007A57DB">
          <w:rPr>
            <w:noProof/>
          </w:rPr>
          <w:delInstrText xml:space="preserve"> HYPERLINK \l "_ENREF_28" \o "Icard, 2021 #3093" </w:delInstrText>
        </w:r>
        <w:r w:rsidDel="007A57DB">
          <w:rPr>
            <w:noProof/>
          </w:rPr>
          <w:fldChar w:fldCharType="separate"/>
        </w:r>
        <w:r w:rsidR="00DC738F" w:rsidRPr="005A3F60" w:rsidDel="007A57DB">
          <w:rPr>
            <w:noProof/>
            <w:vertAlign w:val="superscript"/>
          </w:rPr>
          <w:delText>28</w:delText>
        </w:r>
        <w:r w:rsidDel="007A57DB">
          <w:rPr>
            <w:noProof/>
            <w:vertAlign w:val="superscript"/>
          </w:rPr>
          <w:fldChar w:fldCharType="end"/>
        </w:r>
        <w:r w:rsidR="002F6C5D" w:rsidRPr="002F6C5D" w:rsidDel="007A57DB">
          <w:rPr>
            <w:bCs w:val="0"/>
          </w:rPr>
          <w:fldChar w:fldCharType="end"/>
        </w:r>
        <w:r w:rsidR="002F6C5D" w:rsidRPr="002F6C5D" w:rsidDel="007A57DB">
          <w:delText xml:space="preserve"> SGLT-2i rapidly improve endothelial function, possibly because of reduced oxidative stress.</w:delText>
        </w:r>
        <w:r w:rsidDel="007A57DB">
          <w:fldChar w:fldCharType="begin"/>
        </w:r>
        <w:r w:rsidDel="007A57DB">
          <w:delInstrText xml:space="preserve"> HYPERLINK \l "_ENREF_29" \o "Solini, 2017 #3094" </w:delInstrText>
        </w:r>
        <w:r w:rsidDel="007A57DB">
          <w:fldChar w:fldCharType="separate"/>
        </w:r>
        <w:r w:rsidR="00DC738F" w:rsidRPr="002F6C5D" w:rsidDel="007A57DB">
          <w:fldChar w:fldCharType="begin">
            <w:fldData xml:space="preserve">PEVuZE5vdGU+PENpdGU+PEF1dGhvcj5Tb2xpbmk8L0F1dGhvcj48WWVhcj4yMDE3PC9ZZWFyPjxS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==
</w:fldData>
          </w:fldChar>
        </w:r>
      </w:del>
      <w:r w:rsidR="00EC3E6A">
        <w:instrText xml:space="preserve"> ADDIN EN.CITE </w:instrText>
      </w:r>
      <w:r w:rsidR="00EC3E6A">
        <w:fldChar w:fldCharType="begin">
          <w:fldData xml:space="preserve">PEVuZE5vdGU+PENpdGU+PEF1dGhvcj5Tb2xpbmk8L0F1dGhvcj48WWVhcj4yMDE3PC9ZZWFyPjxS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==
</w:fldData>
        </w:fldChar>
      </w:r>
      <w:r w:rsidR="00EC3E6A">
        <w:instrText xml:space="preserve"> ADDIN EN.CITE.DATA </w:instrText>
      </w:r>
      <w:r w:rsidR="00EC3E6A">
        <w:fldChar w:fldCharType="end"/>
      </w:r>
      <w:del w:id="1481" w:author="Author">
        <w:r w:rsidR="00DC738F" w:rsidRPr="002F6C5D" w:rsidDel="007A57DB">
          <w:fldChar w:fldCharType="separate"/>
        </w:r>
        <w:r w:rsidR="00DC738F" w:rsidRPr="005A3F60" w:rsidDel="007A57DB">
          <w:rPr>
            <w:noProof/>
            <w:vertAlign w:val="superscript"/>
          </w:rPr>
          <w:delText>29</w:delText>
        </w:r>
        <w:r w:rsidR="00DC738F" w:rsidRPr="002F6C5D" w:rsidDel="007A57DB">
          <w:rPr>
            <w:bCs w:val="0"/>
          </w:rPr>
          <w:fldChar w:fldCharType="end"/>
        </w:r>
        <w:r w:rsidDel="007A57DB">
          <w:rPr>
            <w:bCs w:val="0"/>
          </w:rPr>
          <w:fldChar w:fldCharType="end"/>
        </w:r>
        <w:r w:rsidR="002F6C5D" w:rsidRPr="002F6C5D" w:rsidDel="007A57DB">
          <w:delText xml:space="preserve"> SGLT-2i have significant anti-inflammatory effects, reducing levels of C-reactive protein and interleukin-6.</w:delText>
        </w:r>
        <w:r w:rsidDel="007A57DB">
          <w:fldChar w:fldCharType="begin"/>
        </w:r>
        <w:r w:rsidDel="007A57DB">
          <w:delInstrText xml:space="preserve"> HYPERLINK \l "_ENREF_30" \o "Bonnet, 2018 #3095" </w:delInstrText>
        </w:r>
        <w:r w:rsidDel="007A57DB">
          <w:fldChar w:fldCharType="separate"/>
        </w:r>
        <w:r w:rsidR="00DC738F" w:rsidRPr="002F6C5D" w:rsidDel="007A57DB">
          <w:fldChar w:fldCharType="begin">
            <w:fldData xml:space="preserve">PEVuZE5vdGU+PENpdGU+PEF1dGhvcj5Cb25uZXQ8L0F1dGhvcj48WWVhcj4yMDE4PC9ZZWFyPjxS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</w:fldData>
          </w:fldChar>
        </w:r>
      </w:del>
      <w:r w:rsidR="00EC3E6A">
        <w:instrText xml:space="preserve"> ADDIN EN.CITE </w:instrText>
      </w:r>
      <w:r w:rsidR="00EC3E6A">
        <w:fldChar w:fldCharType="begin">
          <w:fldData xml:space="preserve">PEVuZE5vdGU+PENpdGU+PEF1dGhvcj5Cb25uZXQ8L0F1dGhvcj48WWVhcj4yMDE4PC9ZZWFyPjxS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</w:fldData>
        </w:fldChar>
      </w:r>
      <w:r w:rsidR="00EC3E6A">
        <w:instrText xml:space="preserve"> ADDIN EN.CITE.DATA </w:instrText>
      </w:r>
      <w:r w:rsidR="00EC3E6A">
        <w:fldChar w:fldCharType="end"/>
      </w:r>
      <w:del w:id="1482" w:author="Author">
        <w:r w:rsidR="00DC738F" w:rsidRPr="002F6C5D" w:rsidDel="007A57DB">
          <w:fldChar w:fldCharType="separate"/>
        </w:r>
        <w:r w:rsidR="00DC738F" w:rsidRPr="005A3F60" w:rsidDel="007A57DB">
          <w:rPr>
            <w:noProof/>
            <w:vertAlign w:val="superscript"/>
          </w:rPr>
          <w:delText>30</w:delText>
        </w:r>
        <w:r w:rsidR="00DC738F" w:rsidRPr="002F6C5D" w:rsidDel="007A57DB">
          <w:rPr>
            <w:bCs w:val="0"/>
          </w:rPr>
          <w:fldChar w:fldCharType="end"/>
        </w:r>
        <w:r w:rsidDel="007A57DB">
          <w:rPr>
            <w:bCs w:val="0"/>
          </w:rPr>
          <w:fldChar w:fldCharType="end"/>
        </w:r>
        <w:r w:rsidR="002F6C5D" w:rsidRPr="002F6C5D" w:rsidDel="007A57DB">
          <w:delText xml:space="preserve"> Experimental studies have also shown reduced activation of the NLRP3 inflammasome.</w:delText>
        </w:r>
        <w:r w:rsidDel="007A57DB">
          <w:fldChar w:fldCharType="begin"/>
        </w:r>
        <w:r w:rsidDel="007A57DB">
          <w:delInstrText xml:space="preserve"> HYPERLINK \l "_ENREF_31" \o "Kim, 2020 #3096" </w:delInstrText>
        </w:r>
        <w:r w:rsidDel="007A57DB">
          <w:fldChar w:fldCharType="separate"/>
        </w:r>
        <w:r w:rsidR="00DC738F" w:rsidRPr="002F6C5D" w:rsidDel="007A57DB">
          <w:fldChar w:fldCharType="begin">
            <w:fldData xml:space="preserve">PEVuZE5vdGU+PENpdGU+PEF1dGhvcj5LaW08L0F1dGhvcj48WWVhcj4yMDIwPC9ZZWFyPjxSZWNO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</w:fldData>
          </w:fldChar>
        </w:r>
      </w:del>
      <w:r w:rsidR="00EC3E6A">
        <w:instrText xml:space="preserve"> ADDIN EN.CITE </w:instrText>
      </w:r>
      <w:r w:rsidR="00EC3E6A">
        <w:fldChar w:fldCharType="begin">
          <w:fldData xml:space="preserve">PEVuZE5vdGU+PENpdGU+PEF1dGhvcj5LaW08L0F1dGhvcj48WWVhcj4yMDIwPC9ZZWFyPjxSZWNO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</w:fldData>
        </w:fldChar>
      </w:r>
      <w:r w:rsidR="00EC3E6A">
        <w:instrText xml:space="preserve"> ADDIN EN.CITE.DATA </w:instrText>
      </w:r>
      <w:r w:rsidR="00EC3E6A">
        <w:fldChar w:fldCharType="end"/>
      </w:r>
      <w:del w:id="1483" w:author="Author">
        <w:r w:rsidR="00DC738F" w:rsidRPr="002F6C5D" w:rsidDel="007A57DB">
          <w:fldChar w:fldCharType="separate"/>
        </w:r>
        <w:r w:rsidR="00DC738F" w:rsidRPr="005A3F60" w:rsidDel="007A57DB">
          <w:rPr>
            <w:noProof/>
            <w:vertAlign w:val="superscript"/>
          </w:rPr>
          <w:delText>31</w:delText>
        </w:r>
        <w:r w:rsidR="00DC738F" w:rsidRPr="002F6C5D" w:rsidDel="007A57DB">
          <w:rPr>
            <w:bCs w:val="0"/>
          </w:rPr>
          <w:fldChar w:fldCharType="end"/>
        </w:r>
        <w:r w:rsidDel="007A57DB">
          <w:rPr>
            <w:bCs w:val="0"/>
          </w:rPr>
          <w:fldChar w:fldCharType="end"/>
        </w:r>
        <w:r w:rsidR="002F6C5D" w:rsidRPr="002F6C5D" w:rsidDel="007A57DB">
          <w:delText xml:space="preserve"> SGLT-2i increase erythropoiesis resulting in increased haematocrit,</w:delText>
        </w:r>
        <w:r w:rsidR="002F6C5D" w:rsidRPr="002F6C5D" w:rsidDel="007A57DB">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cj4zMjwvcmVjLW51bWJlcj48Zm9yZWlnbi1rZXlzPjxrZXkgYXBwPSJFTiIgZGItaWQ9ImFkeGZh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</w:fldData>
          </w:fldChar>
        </w:r>
      </w:del>
      <w:r w:rsidR="00EC3E6A">
        <w:instrText xml:space="preserve"> ADDIN EN.CITE </w:instrText>
      </w:r>
      <w:r w:rsidR="00EC3E6A">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cj4zMjwvcmVjLW51bWJlcj48Zm9yZWlnbi1rZXlzPjxrZXkgYXBwPSJFTiIgZGItaWQ9ImFkeGZh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</w:fldData>
        </w:fldChar>
      </w:r>
      <w:r w:rsidR="00EC3E6A">
        <w:instrText xml:space="preserve"> ADDIN EN.CITE.DATA </w:instrText>
      </w:r>
      <w:r w:rsidR="00EC3E6A">
        <w:fldChar w:fldCharType="end"/>
      </w:r>
      <w:del w:id="1484" w:author="Author">
        <w:r w:rsidR="002F6C5D" w:rsidRPr="002F6C5D" w:rsidDel="007A57DB">
          <w:fldChar w:fldCharType="separate"/>
        </w:r>
        <w:r w:rsidDel="007A57DB">
          <w:rPr>
            <w:noProof/>
          </w:rPr>
          <w:fldChar w:fldCharType="begin"/>
        </w:r>
        <w:r w:rsidDel="007A57DB">
          <w:rPr>
            <w:noProof/>
          </w:rPr>
          <w:delInstrText xml:space="preserve"> HYPERLINK \l "_ENREF_32" \o "Lambers Heerspink, 2013 #3098" </w:delInstrText>
        </w:r>
        <w:r w:rsidDel="007A57DB">
          <w:rPr>
            <w:noProof/>
          </w:rPr>
          <w:fldChar w:fldCharType="separate"/>
        </w:r>
        <w:r w:rsidR="00DC738F" w:rsidRPr="005A3F60" w:rsidDel="007A57DB">
          <w:rPr>
            <w:noProof/>
            <w:vertAlign w:val="superscript"/>
          </w:rPr>
          <w:delText>32</w:delText>
        </w:r>
        <w:r w:rsidDel="007A57DB">
          <w:rPr>
            <w:noProof/>
            <w:vertAlign w:val="superscript"/>
          </w:rPr>
          <w:fldChar w:fldCharType="end"/>
        </w:r>
        <w:r w:rsidR="005A3F60" w:rsidRPr="005A3F60" w:rsidDel="007A57DB">
          <w:rPr>
            <w:noProof/>
            <w:vertAlign w:val="superscript"/>
          </w:rPr>
          <w:delText>,</w:delText>
        </w:r>
        <w:r w:rsidDel="007A57DB">
          <w:rPr>
            <w:noProof/>
          </w:rPr>
          <w:fldChar w:fldCharType="begin"/>
        </w:r>
        <w:r w:rsidDel="007A57DB">
          <w:rPr>
            <w:noProof/>
          </w:rPr>
          <w:delInstrText xml:space="preserve"> HYPERLINK \l "_ENREF_33" \o "Ghanim, 2020 #3099" </w:delInstrText>
        </w:r>
        <w:r w:rsidDel="007A57DB">
          <w:rPr>
            <w:noProof/>
          </w:rPr>
          <w:fldChar w:fldCharType="separate"/>
        </w:r>
        <w:r w:rsidR="00DC738F" w:rsidRPr="005A3F60" w:rsidDel="007A57DB">
          <w:rPr>
            <w:noProof/>
            <w:vertAlign w:val="superscript"/>
          </w:rPr>
          <w:delText>33</w:delText>
        </w:r>
        <w:r w:rsidDel="007A57DB">
          <w:rPr>
            <w:noProof/>
            <w:vertAlign w:val="superscript"/>
          </w:rPr>
          <w:fldChar w:fldCharType="end"/>
        </w:r>
        <w:r w:rsidR="002F6C5D" w:rsidRPr="002F6C5D" w:rsidDel="007A57DB">
          <w:rPr>
            <w:bCs w:val="0"/>
          </w:rPr>
          <w:fldChar w:fldCharType="end"/>
        </w:r>
        <w:r w:rsidR="002F6C5D" w:rsidRPr="002F6C5D" w:rsidDel="007A57DB">
          <w:delText xml:space="preserve"> and together with improved endothelial function</w:delText>
        </w:r>
        <w:r w:rsidDel="007A57DB">
          <w:fldChar w:fldCharType="begin"/>
        </w:r>
        <w:r w:rsidDel="007A57DB">
          <w:delInstrText xml:space="preserve"> HYPERLINK \l "_ENREF_29" \o "Solini, 2017 #3094" </w:delInstrText>
        </w:r>
        <w:r w:rsidDel="007A57DB">
          <w:fldChar w:fldCharType="separate"/>
        </w:r>
        <w:r w:rsidR="00DC738F" w:rsidRPr="002F6C5D" w:rsidDel="007A57DB">
          <w:fldChar w:fldCharType="begin">
            <w:fldData xml:space="preserve">PEVuZE5vdGU+PENpdGU+PEF1dGhvcj5Tb2xpbmk8L0F1dGhvcj48WWVhcj4yMDE3PC9ZZWFyPjxS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==
</w:fldData>
          </w:fldChar>
        </w:r>
      </w:del>
      <w:r w:rsidR="00EC3E6A">
        <w:instrText xml:space="preserve"> ADDIN EN.CITE </w:instrText>
      </w:r>
      <w:r w:rsidR="00EC3E6A">
        <w:fldChar w:fldCharType="begin">
          <w:fldData xml:space="preserve">PEVuZE5vdGU+PENpdGU+PEF1dGhvcj5Tb2xpbmk8L0F1dGhvcj48WWVhcj4yMDE3PC9ZZWFyPjxS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==
</w:fldData>
        </w:fldChar>
      </w:r>
      <w:r w:rsidR="00EC3E6A">
        <w:instrText xml:space="preserve"> ADDIN EN.CITE.DATA </w:instrText>
      </w:r>
      <w:r w:rsidR="00EC3E6A">
        <w:fldChar w:fldCharType="end"/>
      </w:r>
      <w:del w:id="1485" w:author="Author">
        <w:r w:rsidR="00DC738F" w:rsidRPr="002F6C5D" w:rsidDel="007A57DB">
          <w:fldChar w:fldCharType="separate"/>
        </w:r>
        <w:r w:rsidR="00DC738F" w:rsidRPr="005A3F60" w:rsidDel="007A57DB">
          <w:rPr>
            <w:noProof/>
            <w:vertAlign w:val="superscript"/>
          </w:rPr>
          <w:delText>29</w:delText>
        </w:r>
        <w:r w:rsidR="00DC738F" w:rsidRPr="002F6C5D" w:rsidDel="007A57DB">
          <w:rPr>
            <w:bCs w:val="0"/>
          </w:rPr>
          <w:fldChar w:fldCharType="end"/>
        </w:r>
        <w:r w:rsidDel="007A57DB">
          <w:rPr>
            <w:bCs w:val="0"/>
          </w:rPr>
          <w:fldChar w:fldCharType="end"/>
        </w:r>
        <w:r w:rsidR="002F6C5D" w:rsidRPr="002F6C5D" w:rsidDel="007A57DB">
          <w:delText xml:space="preserve"> may improve oxygen delivery to tissues. Moreover, SGLT-2i result in reduced extracellular volume in patients with fluid overload,</w:delText>
        </w:r>
        <w:r w:rsidR="002F6C5D" w:rsidRPr="002F6C5D" w:rsidDel="007A57DB">
          <w:fldChar w:fldCharType="begin">
            <w:fldData xml:space="preserve">PEVuZE5vdGU+PENpdGU+PEF1dGhvcj5PaGFyYTwvQXV0aG9yPjxZZWFyPjIwMjA8L1llYXI+PFJl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=
</w:fldData>
          </w:fldChar>
        </w:r>
      </w:del>
      <w:r w:rsidR="00EC3E6A">
        <w:instrText xml:space="preserve"> ADDIN EN.CITE </w:instrText>
      </w:r>
      <w:r w:rsidR="00EC3E6A">
        <w:fldChar w:fldCharType="begin">
          <w:fldData xml:space="preserve">PEVuZE5vdGU+PENpdGU+PEF1dGhvcj5PaGFyYTwvQXV0aG9yPjxZZWFyPjIwMjA8L1llYXI+PFJl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=
</w:fldData>
        </w:fldChar>
      </w:r>
      <w:r w:rsidR="00EC3E6A">
        <w:instrText xml:space="preserve"> ADDIN EN.CITE.DATA </w:instrText>
      </w:r>
      <w:r w:rsidR="00EC3E6A">
        <w:fldChar w:fldCharType="end"/>
      </w:r>
      <w:del w:id="1486" w:author="Author">
        <w:r w:rsidR="002F6C5D" w:rsidRPr="002F6C5D" w:rsidDel="007A57DB">
          <w:fldChar w:fldCharType="separate"/>
        </w:r>
        <w:r w:rsidDel="007A57DB">
          <w:rPr>
            <w:noProof/>
          </w:rPr>
          <w:fldChar w:fldCharType="begin"/>
        </w:r>
        <w:r w:rsidDel="007A57DB">
          <w:rPr>
            <w:noProof/>
          </w:rPr>
          <w:delInstrText xml:space="preserve"> HYPERLINK \l "_ENREF_34" \o "Ohara, 2020 #3100" </w:delInstrText>
        </w:r>
        <w:r w:rsidDel="007A57DB">
          <w:rPr>
            <w:noProof/>
          </w:rPr>
          <w:fldChar w:fldCharType="separate"/>
        </w:r>
        <w:r w:rsidR="00DC738F" w:rsidRPr="005A3F60" w:rsidDel="007A57DB">
          <w:rPr>
            <w:noProof/>
            <w:vertAlign w:val="superscript"/>
          </w:rPr>
          <w:delText>34</w:delText>
        </w:r>
        <w:r w:rsidDel="007A57DB">
          <w:rPr>
            <w:noProof/>
            <w:vertAlign w:val="superscript"/>
          </w:rPr>
          <w:fldChar w:fldCharType="end"/>
        </w:r>
        <w:r w:rsidR="005A3F60" w:rsidRPr="005A3F60" w:rsidDel="007A57DB">
          <w:rPr>
            <w:noProof/>
            <w:vertAlign w:val="superscript"/>
          </w:rPr>
          <w:delText>,</w:delText>
        </w:r>
        <w:r w:rsidDel="007A57DB">
          <w:rPr>
            <w:noProof/>
          </w:rPr>
          <w:fldChar w:fldCharType="begin"/>
        </w:r>
        <w:r w:rsidDel="007A57DB">
          <w:rPr>
            <w:noProof/>
          </w:rPr>
          <w:delInstrText xml:space="preserve"> HYPERLINK \l "_ENREF_35" \o "Griffin, 2020 #3101" </w:delInstrText>
        </w:r>
        <w:r w:rsidDel="007A57DB">
          <w:rPr>
            <w:noProof/>
          </w:rPr>
          <w:fldChar w:fldCharType="separate"/>
        </w:r>
        <w:r w:rsidR="00DC738F" w:rsidRPr="005A3F60" w:rsidDel="007A57DB">
          <w:rPr>
            <w:noProof/>
            <w:vertAlign w:val="superscript"/>
          </w:rPr>
          <w:delText>35</w:delText>
        </w:r>
        <w:r w:rsidDel="007A57DB">
          <w:rPr>
            <w:noProof/>
            <w:vertAlign w:val="superscript"/>
          </w:rPr>
          <w:fldChar w:fldCharType="end"/>
        </w:r>
        <w:r w:rsidR="002F6C5D" w:rsidRPr="002F6C5D" w:rsidDel="007A57DB">
          <w:rPr>
            <w:bCs w:val="0"/>
          </w:rPr>
          <w:fldChar w:fldCharType="end"/>
        </w:r>
        <w:r w:rsidR="002F6C5D" w:rsidRPr="002F6C5D" w:rsidDel="007A57DB">
          <w:delText xml:space="preserve"> and appear to reduce pulmonary artery pressure in patients with heart failure rapidly,</w:delText>
        </w:r>
        <w:r w:rsidDel="007A57DB">
          <w:fldChar w:fldCharType="begin"/>
        </w:r>
        <w:r w:rsidDel="007A57DB">
          <w:delInstrText xml:space="preserve"> HYPERLINK \l "_ENREF_36" \o "Mullens, 2020 #3102" </w:delInstrText>
        </w:r>
        <w:r w:rsidDel="007A57DB">
          <w:fldChar w:fldCharType="separate"/>
        </w:r>
        <w:r w:rsidR="00DC738F" w:rsidRPr="002F6C5D" w:rsidDel="007A57DB">
          <w:fldChar w:fldCharType="begin"/>
        </w:r>
      </w:del>
      <w:r w:rsidR="00EC3E6A">
        <w:instrText xml:space="preserve"> ADDIN EN.CITE &lt;EndNote&gt;&lt;Cite&gt;&lt;Author&gt;Mullens&lt;/Author&gt;&lt;Year&gt;2020&lt;/Year&gt;&lt;RecNum&gt;3102&lt;/RecNum&gt;&lt;DisplayText&gt;&lt;style face="superscript"&gt;36&lt;/style&gt;&lt;/DisplayText&gt;&lt;record&gt;&lt;rec-number&gt;36&lt;/rec-number&gt;&lt;foreign-keys&gt;&lt;key app="EN" db-id="adxfasavca5wfze2e2oxsx022wdsxers0z2a" timestamp="1684337992"&gt;36&lt;/key&gt;&lt;/foreign-keys&gt;&lt;ref-type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del w:id="1487" w:author="Author">
        <w:r w:rsidR="00DC738F" w:rsidRPr="002F6C5D" w:rsidDel="007A57DB">
          <w:fldChar w:fldCharType="separate"/>
        </w:r>
        <w:r w:rsidR="00DC738F" w:rsidRPr="005A3F60" w:rsidDel="007A57DB">
          <w:rPr>
            <w:noProof/>
            <w:vertAlign w:val="superscript"/>
          </w:rPr>
          <w:delText>36</w:delText>
        </w:r>
        <w:r w:rsidR="00DC738F" w:rsidRPr="002F6C5D" w:rsidDel="007A57DB">
          <w:rPr>
            <w:bCs w:val="0"/>
          </w:rPr>
          <w:fldChar w:fldCharType="end"/>
        </w:r>
        <w:r w:rsidDel="007A57DB">
          <w:rPr>
            <w:bCs w:val="0"/>
          </w:rPr>
          <w:fldChar w:fldCharType="end"/>
        </w:r>
        <w:r w:rsidR="002F6C5D" w:rsidRPr="002F6C5D" w:rsidDel="007A57DB">
          <w:delTex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delText>
        </w:r>
        <w:r w:rsidR="00E62163" w:rsidRPr="00E62163" w:rsidDel="007A57DB">
          <w:rPr>
            <w:rFonts w:eastAsiaTheme="minorHAnsi"/>
            <w:color w:val="auto"/>
            <w:sz w:val="22"/>
            <w:szCs w:val="22"/>
            <w:lang w:eastAsia="en-US"/>
          </w:rPr>
          <w:delText xml:space="preserve"> </w:delText>
        </w:r>
        <w:r w:rsidR="00E62163" w:rsidRPr="00E62163" w:rsidDel="007A57DB">
          <w:delText>The DARE-19 trial compared dapagliflozin 10 mg with placebo for 30 days among 1250 patients admitted to hospital with COVID-19 who had mild hypoxia (SpO</w:delText>
        </w:r>
        <w:r w:rsidR="00E62163" w:rsidRPr="00E62163" w:rsidDel="007A57DB">
          <w:rPr>
            <w:vertAlign w:val="subscript"/>
          </w:rPr>
          <w:delText>2</w:delText>
        </w:r>
        <w:r w:rsidR="00E62163" w:rsidRPr="00E62163" w:rsidDel="007A57DB">
          <w:delText xml:space="preserve"> ≥94% on ≤5 L/min oxygen) and at least one risk factor (hypertension, type 2 diabetes mellitus, atherosclerotic cardiovascular disease, heart failure or chronic kidney disease).</w:delText>
        </w:r>
        <w:r w:rsidDel="007A57DB">
          <w:fldChar w:fldCharType="begin"/>
        </w:r>
        <w:r w:rsidDel="007A57DB">
          <w:delInstrText xml:space="preserve"> HYPERLINK \l "_ENREF_37" \o "Kosiborod, 2021 #3110" </w:delInstrText>
        </w:r>
        <w:r w:rsidDel="007A57DB">
          <w:fldChar w:fldCharType="separate"/>
        </w:r>
        <w:r w:rsidR="00DC738F" w:rsidRPr="00E62163" w:rsidDel="007A57DB">
          <w:fldChar w:fldCharType="begin">
            <w:fldData xml:space="preserve">PEVuZE5vdGU+PENpdGU+PEF1dGhvcj5Lb3NpYm9yb2Q8L0F1dGhvcj48WWVhcj4yMDIxPC9ZZWFy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</w:fldData>
          </w:fldChar>
        </w:r>
      </w:del>
      <w:r w:rsidR="00EC3E6A">
        <w:instrText xml:space="preserve"> ADDIN EN.CITE </w:instrText>
      </w:r>
      <w:r w:rsidR="00EC3E6A">
        <w:fldChar w:fldCharType="begin">
          <w:fldData xml:space="preserve">PEVuZE5vdGU+PENpdGU+PEF1dGhvcj5Lb3NpYm9yb2Q8L0F1dGhvcj48WWVhcj4yMDIxPC9ZZWFy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</w:fldData>
        </w:fldChar>
      </w:r>
      <w:r w:rsidR="00EC3E6A">
        <w:instrText xml:space="preserve"> ADDIN EN.CITE.DATA </w:instrText>
      </w:r>
      <w:r w:rsidR="00EC3E6A">
        <w:fldChar w:fldCharType="end"/>
      </w:r>
      <w:del w:id="1488" w:author="Author">
        <w:r w:rsidR="00DC738F" w:rsidRPr="00E62163" w:rsidDel="007A57DB">
          <w:fldChar w:fldCharType="separate"/>
        </w:r>
        <w:r w:rsidR="00DC738F" w:rsidRPr="005A3F60" w:rsidDel="007A57DB">
          <w:rPr>
            <w:noProof/>
            <w:vertAlign w:val="superscript"/>
          </w:rPr>
          <w:delText>37</w:delText>
        </w:r>
        <w:r w:rsidR="00DC738F" w:rsidRPr="00E62163" w:rsidDel="007A57DB">
          <w:fldChar w:fldCharType="end"/>
        </w:r>
        <w:r w:rsidDel="007A57DB">
          <w:fldChar w:fldCharType="end"/>
        </w:r>
        <w:r w:rsidR="00E62163" w:rsidRPr="00E62163" w:rsidDel="007A57DB">
          <w:delTex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delText>
        </w:r>
        <w:r w:rsidR="00E62163" w:rsidRPr="00E62163" w:rsidDel="007A57DB">
          <w:rPr>
            <w:i/>
          </w:rPr>
          <w:delText>vs</w:delText>
        </w:r>
        <w:r w:rsidR="00E62163" w:rsidRPr="00E62163" w:rsidDel="007A57DB">
          <w:delText xml:space="preserve"> 86 events).</w:delText>
        </w:r>
        <w:r w:rsidDel="007A57DB">
          <w:fldChar w:fldCharType="begin"/>
        </w:r>
        <w:r w:rsidDel="007A57DB">
          <w:delInstrText xml:space="preserve"> HYPERLINK \l "_ENREF_38" \o "Kumbhani, 2021 #3111" </w:delInstrText>
        </w:r>
        <w:r w:rsidDel="007A57DB">
          <w:fldChar w:fldCharType="separate"/>
        </w:r>
        <w:r w:rsidR="00DC738F" w:rsidDel="007A57DB">
          <w:fldChar w:fldCharType="begin"/>
        </w:r>
      </w:del>
      <w:r w:rsidR="00EC3E6A">
        <w:instrText xml:space="preserve"> ADDIN EN.CITE &lt;EndNote&gt;&lt;Cite&gt;&lt;Author&gt;Kumbhani&lt;/Author&gt;&lt;Year&gt;2021&lt;/Year&gt;&lt;RecNum&gt;3111&lt;/RecNum&gt;&lt;DisplayText&gt;&lt;style face="superscript"&gt;38&lt;/style&gt;&lt;/DisplayText&gt;&lt;record&gt;&lt;rec-number&gt;38&lt;/rec-number&gt;&lt;foreign-keys&gt;&lt;key app="EN" db-id="adxfasavca5wfze2e2oxsx022wdsxers0z2a" timestamp="1684337992"&gt;38&lt;/key&gt;&lt;/foreign-keys&gt;&lt;ref-type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del w:id="1489" w:author="Author">
        <w:r w:rsidR="00DC738F" w:rsidDel="007A57DB">
          <w:fldChar w:fldCharType="separate"/>
        </w:r>
        <w:r w:rsidR="00DC738F" w:rsidRPr="005A3F60" w:rsidDel="007A57DB">
          <w:rPr>
            <w:noProof/>
            <w:vertAlign w:val="superscript"/>
          </w:rPr>
          <w:delText>38</w:delText>
        </w:r>
        <w:r w:rsidR="00DC738F" w:rsidDel="007A57DB">
          <w:fldChar w:fldCharType="end"/>
        </w:r>
        <w:r w:rsidDel="007A57DB">
          <w:fldChar w:fldCharType="end"/>
        </w:r>
        <w:r w:rsidR="00E62163" w:rsidRPr="00E62163" w:rsidDel="007A57DB">
          <w:delText xml:space="preserve"> Although this trial lacked statistical sensitivity, it supports the rationale for a larger trial.</w:delText>
        </w:r>
      </w:del>
    </w:p>
    <w:p w14:paraId="00F003B9" w14:textId="51FA6FF2" w:rsidR="001653C3" w:rsidRPr="00763074" w:rsidDel="005E3223" w:rsidRDefault="00456322" w:rsidP="00EE4A12">
      <w:pPr>
        <w:spacing w:after="120"/>
        <w:contextualSpacing w:val="0"/>
        <w:rPr>
          <w:del w:id="1490" w:author="Author"/>
        </w:rPr>
      </w:pPr>
      <w:r w:rsidRPr="00763074">
        <w:rPr>
          <w:b/>
        </w:rPr>
        <w:t>Sotrovimab</w:t>
      </w:r>
      <w:del w:id="1491" w:author="Author">
        <w:r w:rsidRPr="00763074" w:rsidDel="007A57DB">
          <w:rPr>
            <w:b/>
          </w:rPr>
          <w:delText xml:space="preserve"> [UK only]</w:delText>
        </w:r>
      </w:del>
      <w:r w:rsidRPr="00763074">
        <w:rPr>
          <w:b/>
        </w:rPr>
        <w:t>:</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39" w:tooltip="Pinto, 2020 #3133" w:history="1">
        <w:r w:rsidR="00DC738F">
          <w:fldChar w:fldCharType="begin">
            <w:fldData xml:space="preserve">PEVuZE5vdGU+PENpdGU+PEF1dGhvcj5QaW50bzwvQXV0aG9yPjxZZWFyPjIwMjA8L1llYXI+PFJl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</w:fldData>
          </w:fldChar>
        </w:r>
        <w:r w:rsidR="00EC3E6A">
          <w:instrText xml:space="preserve"> ADDIN EN.CITE </w:instrText>
        </w:r>
        <w:r w:rsidR="00EC3E6A">
          <w:fldChar w:fldCharType="begin">
            <w:fldData xml:space="preserve">PEVuZE5vdGU+PENpdGU+PEF1dGhvcj5QaW50bzwvQXV0aG9yPjxZZWFyPjIwMjA8L1llYXI+PFJl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</w:fldData>
          </w:fldChar>
        </w:r>
        <w:r w:rsidR="00EC3E6A">
          <w:instrText xml:space="preserve"> ADDIN EN.CITE.DATA </w:instrText>
        </w:r>
        <w:r w:rsidR="00EC3E6A">
          <w:fldChar w:fldCharType="end"/>
        </w:r>
        <w:r w:rsidR="00DC738F">
          <w:fldChar w:fldCharType="separate"/>
        </w:r>
        <w:r w:rsidR="00DC738F" w:rsidRPr="005A3F60">
          <w:rPr>
            <w:noProof/>
            <w:vertAlign w:val="superscript"/>
          </w:rPr>
          <w:t>39</w:t>
        </w:r>
        <w:r w:rsidR="00DC738F">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EE4A12">
      <w:pPr>
        <w:spacing w:after="120"/>
        <w:contextualSpacing w:val="0"/>
      </w:pPr>
    </w:p>
    <w:p w14:paraId="12CB8F60" w14:textId="58EA91CC" w:rsidR="001653C3" w:rsidRPr="00763074" w:rsidRDefault="001653C3" w:rsidP="00EE4A12">
      <w:pPr>
        <w:spacing w:after="120"/>
        <w:contextualSpacing w:val="0"/>
      </w:pPr>
      <w:r w:rsidRPr="00763074">
        <w:t>It is licenced in the UK for the treatment of COVID-19 in patients who do not require oxygen and are at high risk of developing severe disease</w:t>
      </w:r>
      <w:r w:rsidR="008F2EC2">
        <w:t xml:space="preserve"> (at a 500 mg dose)</w:t>
      </w:r>
      <w:r w:rsidRPr="00763074">
        <w:t>. The COMET-ICE trial, conducted in 583 such patients, showed that when given within five days of symptom onset it reduced the risk of hospitalisation by 85%, from 7% in the control group to 1% in the sotrovimab group.</w:t>
      </w:r>
      <w:hyperlink w:anchor="_ENREF_40" w:tooltip="Gupta, 2021 #3134" w:history="1">
        <w:r w:rsidR="00DC738F">
          <w:fldChar w:fldCharType="begin">
            <w:fldData xml:space="preserve">PEVuZE5vdGU+PENpdGU+PEF1dGhvcj5HdXB0YTwvQXV0aG9yPjxZZWFyPjIwMjE8L1llYXI+PFJl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</w:fldData>
          </w:fldChar>
        </w:r>
        <w:r w:rsidR="00EC3E6A">
          <w:instrText xml:space="preserve"> ADDIN EN.CITE </w:instrText>
        </w:r>
        <w:r w:rsidR="00EC3E6A">
          <w:fldChar w:fldCharType="begin">
            <w:fldData xml:space="preserve">PEVuZE5vdGU+PENpdGU+PEF1dGhvcj5HdXB0YTwvQXV0aG9yPjxZZWFyPjIwMjE8L1llYXI+PFJl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</w:fldData>
          </w:fldChar>
        </w:r>
        <w:r w:rsidR="00EC3E6A">
          <w:instrText xml:space="preserve"> ADDIN EN.CITE.DATA </w:instrText>
        </w:r>
        <w:r w:rsidR="00EC3E6A">
          <w:fldChar w:fldCharType="end"/>
        </w:r>
        <w:r w:rsidR="00DC738F">
          <w:fldChar w:fldCharType="separate"/>
        </w:r>
        <w:r w:rsidR="00DC738F" w:rsidRPr="005A3F60">
          <w:rPr>
            <w:noProof/>
            <w:vertAlign w:val="superscript"/>
          </w:rPr>
          <w:t>40</w:t>
        </w:r>
        <w:r w:rsidR="00DC738F">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1" w:tooltip="National Institute for Health, 2021 #3136" w:history="1">
        <w:r w:rsidR="00DC738F">
          <w:fldChar w:fldCharType="begin"/>
        </w:r>
        <w:r w:rsidR="00EC3E6A">
          <w:instrText xml:space="preserve"> ADDIN EN.CITE &lt;EndNote&gt;&lt;Cite&gt;&lt;Author&gt;National Institute for Health&lt;/Author&gt;&lt;Year&gt;2021&lt;/Year&gt;&lt;RecNum&gt;3136&lt;/RecNum&gt;&lt;DisplayText&gt;&lt;style face="superscript"&gt;41&lt;/style&gt;&lt;/DisplayText&gt;&lt;record&gt;&lt;rec-number&gt;41&lt;/rec-number&gt;&lt;foreign-keys&gt;&lt;key app="EN" db-id="adxfasavca5wfze2e2oxsx022wdsxers0z2a" timestamp="1684337992"&gt;41&lt;/key&gt;&lt;/foreign-keys&gt;&lt;ref-type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DC738F">
          <w:fldChar w:fldCharType="separate"/>
        </w:r>
        <w:r w:rsidR="00DC738F" w:rsidRPr="005A3F60">
          <w:rPr>
            <w:noProof/>
            <w:vertAlign w:val="superscript"/>
          </w:rPr>
          <w:t>41</w:t>
        </w:r>
        <w:r w:rsidR="00DC738F">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26480E13" w14:textId="65F2E282" w:rsidR="001653C3" w:rsidRPr="00763074" w:rsidRDefault="001653C3" w:rsidP="00EE4A12">
      <w:pPr>
        <w:spacing w:after="120"/>
        <w:contextualSpacing w:val="0"/>
      </w:pPr>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2" w:tooltip="Wilhelm, 2021 #3137" w:history="1">
        <w:r w:rsidR="00DC738F">
          <w:fldChar w:fldCharType="begin"/>
        </w:r>
        <w:r w:rsidR="00EC3E6A">
          <w:instrText xml:space="preserve"> ADDIN EN.CITE &lt;EndNote&gt;&lt;Cite&gt;&lt;Author&gt;Wilhelm&lt;/Author&gt;&lt;Year&gt;2021&lt;/Year&gt;&lt;RecNum&gt;3137&lt;/RecNum&gt;&lt;DisplayText&gt;&lt;style face="superscript"&gt;42&lt;/style&gt;&lt;/DisplayText&gt;&lt;record&gt;&lt;rec-number&gt;42&lt;/rec-number&gt;&lt;foreign-keys&gt;&lt;key app="EN" db-id="adxfasavca5wfze2e2oxsx022wdsxers0z2a" timestamp="1684337992"&gt;42&lt;/key&gt;&lt;/foreign-keys&gt;&lt;ref-type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DC738F">
          <w:fldChar w:fldCharType="separate"/>
        </w:r>
        <w:r w:rsidR="00DC738F" w:rsidRPr="005A3F60">
          <w:rPr>
            <w:noProof/>
            <w:vertAlign w:val="superscript"/>
          </w:rPr>
          <w:t>42</w:t>
        </w:r>
        <w:r w:rsidR="00DC738F">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PFJlY051bT4zMTM4PC9SZWNOdW0+PERpc3BsYXlUZXh0PjxzdHlsZSBmYWNlPSJzdXBlcnNjcmlw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</w:fldData>
        </w:fldChar>
      </w:r>
      <w:r w:rsidR="00EC3E6A">
        <w:instrText xml:space="preserve"> ADDIN EN.CITE </w:instrText>
      </w:r>
      <w:r w:rsidR="00EC3E6A">
        <w:fldChar w:fldCharType="begin">
          <w:fldData xml:space="preserve">PEVuZE5vdGU+PENpdGU+PEF1dGhvcj5DYXRoY2FydDwvQXV0aG9yPjxZZWFyPjIwMjE8L1llYXI+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</w:fldData>
        </w:fldChar>
      </w:r>
      <w:r w:rsidR="00EC3E6A">
        <w:instrText xml:space="preserve"> ADDIN EN.CITE.DATA </w:instrText>
      </w:r>
      <w:r w:rsidR="00EC3E6A">
        <w:fldChar w:fldCharType="end"/>
      </w:r>
      <w:r w:rsidR="00763074">
        <w:fldChar w:fldCharType="separate"/>
      </w:r>
      <w:hyperlink w:anchor="_ENREF_43" w:tooltip="Cathcart, 2021 #3138" w:history="1">
        <w:r w:rsidR="00DC738F" w:rsidRPr="005A3F60">
          <w:rPr>
            <w:noProof/>
            <w:vertAlign w:val="superscript"/>
          </w:rPr>
          <w:t>43</w:t>
        </w:r>
      </w:hyperlink>
      <w:r w:rsidR="005A3F60" w:rsidRPr="005A3F60">
        <w:rPr>
          <w:noProof/>
          <w:vertAlign w:val="superscript"/>
        </w:rPr>
        <w:t>,</w:t>
      </w:r>
      <w:hyperlink w:anchor="_ENREF_44" w:tooltip="Cao, 2021 #3141" w:history="1">
        <w:r w:rsidR="00DC738F" w:rsidRPr="005A3F60">
          <w:rPr>
            <w:noProof/>
            <w:vertAlign w:val="superscript"/>
          </w:rPr>
          <w:t>44</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45" w:tooltip="GlaxoSmithKline, 2021 #3142" w:history="1">
        <w:r w:rsidR="00DC738F">
          <w:fldChar w:fldCharType="begin"/>
        </w:r>
        <w:r w:rsidR="00EC3E6A">
          <w:instrText xml:space="preserve"> ADDIN EN.CITE &lt;EndNote&gt;&lt;Cite&gt;&lt;Author&gt;GlaxoSmithKline&lt;/Author&gt;&lt;Year&gt;2021&lt;/Year&gt;&lt;RecNum&gt;3142&lt;/RecNum&gt;&lt;DisplayText&gt;&lt;style face="superscript"&gt;45&lt;/style&gt;&lt;/DisplayText&gt;&lt;record&gt;&lt;rec-number&gt;45&lt;/rec-number&gt;&lt;foreign-keys&gt;&lt;key app="EN" db-id="adxfasavca5wfze2e2oxsx022wdsxers0z2a" timestamp="1684337992"&gt;45&lt;/key&gt;&lt;/foreign-keys&gt;&lt;ref-type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DC738F">
          <w:fldChar w:fldCharType="separate"/>
        </w:r>
        <w:r w:rsidR="00DC738F" w:rsidRPr="005A3F60">
          <w:rPr>
            <w:noProof/>
            <w:vertAlign w:val="superscript"/>
          </w:rPr>
          <w:t>45</w:t>
        </w:r>
        <w:r w:rsidR="00DC738F">
          <w:fldChar w:fldCharType="end"/>
        </w:r>
      </w:hyperlink>
      <w:r w:rsidR="00181280">
        <w:t xml:space="preserve"> These pharmacodynamics and pharmacokinetic considerations </w:t>
      </w:r>
      <w:del w:id="1492" w:author="Author">
        <w:r w:rsidR="00181280" w:rsidDel="00715F95">
          <w:delText>underly</w:delText>
        </w:r>
      </w:del>
      <w:ins w:id="1493" w:author="Author">
        <w:r w:rsidR="00715F95">
          <w:t>underlie</w:t>
        </w:r>
      </w:ins>
      <w:r w:rsidR="00181280">
        <w:t xml:space="preserve">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044DB609" w14:textId="1A1168AB" w:rsidR="001653C3" w:rsidRPr="00763074" w:rsidDel="007A57DB" w:rsidRDefault="00456322" w:rsidP="00EE4A12">
      <w:pPr>
        <w:spacing w:after="120"/>
        <w:contextualSpacing w:val="0"/>
        <w:rPr>
          <w:del w:id="1494" w:author="Author"/>
          <w:shd w:val="clear" w:color="auto" w:fill="FFFFFF"/>
        </w:rPr>
      </w:pPr>
      <w:del w:id="1495" w:author="Author">
        <w:r w:rsidRPr="00763074" w:rsidDel="007A57DB">
          <w:rPr>
            <w:b/>
          </w:rPr>
          <w:delText>Molnupiravir [UK only]:</w:delText>
        </w:r>
        <w:r w:rsidR="001653C3" w:rsidRPr="00763074" w:rsidDel="007A57DB">
          <w:rPr>
            <w:b/>
          </w:rPr>
          <w:delText xml:space="preserve"> </w:delText>
        </w:r>
        <w:r w:rsidR="001653C3" w:rsidRPr="00763074" w:rsidDel="007A57DB">
          <w:delText xml:space="preserve">Molnupiravir is a prodrug of the ribonucloside analogue N-hydroxycytidine (NHC), being rapidly converted into this form in plasma after </w:delText>
        </w:r>
        <w:r w:rsidR="001B40CD" w:rsidRPr="00763074" w:rsidDel="007A57DB">
          <w:delText>absorption</w:delText>
        </w:r>
        <w:r w:rsidR="001653C3" w:rsidRPr="00763074" w:rsidDel="007A57DB">
          <w:delTex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delText>
        </w:r>
        <w:r w:rsidR="00E67160" w:rsidRPr="00763074" w:rsidDel="007A57DB">
          <w:delText xml:space="preserve">ism known as </w:delText>
        </w:r>
        <w:r w:rsidR="001653C3" w:rsidRPr="00763074" w:rsidDel="007A57DB">
          <w:delText xml:space="preserve">error catastrophe. This </w:delText>
        </w:r>
        <w:r w:rsidR="00E67160" w:rsidRPr="00763074" w:rsidDel="007A57DB">
          <w:delText xml:space="preserve">molecular </w:delText>
        </w:r>
        <w:r w:rsidR="001653C3" w:rsidRPr="00763074" w:rsidDel="007A57DB">
          <w:delText>target is conserved between Coronaviruses, and appears to have a high genetic barrier to resistance.</w:delText>
        </w:r>
        <w:r w:rsidR="00211443" w:rsidDel="007A57DB">
          <w:fldChar w:fldCharType="begin"/>
        </w:r>
        <w:r w:rsidR="00211443" w:rsidDel="007A57DB">
          <w:delInstrText xml:space="preserve"> HYPERLINK \l "_ENREF_46" \o "Agostini, 2019 #3135" </w:delInstrText>
        </w:r>
        <w:r w:rsidR="00211443" w:rsidDel="007A57DB">
          <w:fldChar w:fldCharType="separate"/>
        </w:r>
        <w:r w:rsidR="00DC738F" w:rsidDel="007A57DB">
          <w:fldChar w:fldCharType="begin">
            <w:fldData xml:space="preserve">PEVuZE5vdGU+PENpdGU+PEF1dGhvcj5BZ29zdGluaTwvQXV0aG9yPjxZZWFyPjIwMTk8L1llYXI+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</w:fldData>
          </w:fldChar>
        </w:r>
      </w:del>
      <w:r w:rsidR="00EC3E6A">
        <w:instrText xml:space="preserve"> ADDIN EN.CITE </w:instrText>
      </w:r>
      <w:r w:rsidR="00EC3E6A">
        <w:fldChar w:fldCharType="begin">
          <w:fldData xml:space="preserve">PEVuZE5vdGU+PENpdGU+PEF1dGhvcj5BZ29zdGluaTwvQXV0aG9yPjxZZWFyPjIwMTk8L1llYXI+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</w:fldData>
        </w:fldChar>
      </w:r>
      <w:r w:rsidR="00EC3E6A">
        <w:instrText xml:space="preserve"> ADDIN EN.CITE.DATA </w:instrText>
      </w:r>
      <w:r w:rsidR="00EC3E6A">
        <w:fldChar w:fldCharType="end"/>
      </w:r>
      <w:del w:id="1496" w:author="Author">
        <w:r w:rsidR="00DC738F" w:rsidDel="007A57DB">
          <w:fldChar w:fldCharType="separate"/>
        </w:r>
        <w:r w:rsidR="00DC738F" w:rsidRPr="005A3F60" w:rsidDel="007A57DB">
          <w:rPr>
            <w:noProof/>
            <w:vertAlign w:val="superscript"/>
          </w:rPr>
          <w:delText>46</w:delText>
        </w:r>
        <w:r w:rsidR="00DC738F" w:rsidDel="007A57DB">
          <w:fldChar w:fldCharType="end"/>
        </w:r>
        <w:r w:rsidR="00211443" w:rsidDel="007A57DB">
          <w:fldChar w:fldCharType="end"/>
        </w:r>
        <w:r w:rsidR="001653C3" w:rsidRPr="00763074" w:rsidDel="007A57DB">
          <w:rPr>
            <w:shd w:val="clear" w:color="auto" w:fill="FFFFFF"/>
          </w:rPr>
          <w:delText xml:space="preserve"> </w:delText>
        </w:r>
        <w:r w:rsidR="00E67160" w:rsidRPr="00763074" w:rsidDel="007A57DB">
          <w:rPr>
            <w:shd w:val="clear" w:color="auto" w:fill="FFFFFF"/>
          </w:rPr>
          <w:delText>Molnupiravir</w:delText>
        </w:r>
        <w:r w:rsidR="001653C3" w:rsidRPr="00763074" w:rsidDel="007A57DB">
          <w:rPr>
            <w:shd w:val="clear" w:color="auto" w:fill="FFFFFF"/>
          </w:rPr>
          <w:delText xml:space="preserve"> is given orally and has been well tolerated in clinical studies so far, with infrequent reports of gastrointestinal and allergic reactions.</w:delText>
        </w:r>
      </w:del>
    </w:p>
    <w:p w14:paraId="344D292C" w14:textId="2BACF4EE" w:rsidR="001653C3" w:rsidDel="007A57DB" w:rsidRDefault="001653C3" w:rsidP="00EE4A12">
      <w:pPr>
        <w:spacing w:after="120"/>
        <w:contextualSpacing w:val="0"/>
        <w:rPr>
          <w:del w:id="1497" w:author="Author"/>
          <w:shd w:val="clear" w:color="auto" w:fill="FFFFFF"/>
        </w:rPr>
      </w:pPr>
      <w:del w:id="1498" w:author="Author">
        <w:r w:rsidRPr="00763074" w:rsidDel="007A57DB">
          <w:delText xml:space="preserve">Molnupiravir is licensed in the United Kingdom for the treatment of mild-moderate COVID-19 within 5 days of symptom onset. In the MOVe-OUT </w:delText>
        </w:r>
        <w:r w:rsidR="000E0AE2" w:rsidRPr="00763074" w:rsidDel="007A57DB">
          <w:delText>trial</w:delText>
        </w:r>
        <w:r w:rsidRPr="00763074" w:rsidDel="007A57DB">
          <w:delText xml:space="preserve"> of 1433 </w:delText>
        </w:r>
        <w:r w:rsidR="00E67160" w:rsidRPr="00763074" w:rsidDel="007A57DB">
          <w:delText>such patients</w:delText>
        </w:r>
        <w:r w:rsidRPr="00763074" w:rsidDel="007A57DB">
          <w:delText xml:space="preserve"> it reduced the risk of hospitalisation or death by 30%, from 9.7% in the placebo group to 6.8% in molnupirav</w:delText>
        </w:r>
        <w:r w:rsidR="00E67160" w:rsidRPr="00763074" w:rsidDel="007A57DB">
          <w:delText>ir group</w:delText>
        </w:r>
        <w:r w:rsidRPr="00763074" w:rsidDel="007A57DB">
          <w:rPr>
            <w:shd w:val="clear" w:color="auto" w:fill="FFFFFF"/>
          </w:rPr>
          <w:delText>.</w:delText>
        </w:r>
        <w:r w:rsidR="00211443" w:rsidDel="007A57DB">
          <w:fldChar w:fldCharType="begin"/>
        </w:r>
        <w:r w:rsidR="00211443" w:rsidDel="007A57DB">
          <w:delInstrText xml:space="preserve"> HYPERLINK \l "_ENREF_47" \o "Merck, 2021 #3139" </w:delInstrText>
        </w:r>
        <w:r w:rsidR="00211443" w:rsidDel="007A57DB">
          <w:fldChar w:fldCharType="separate"/>
        </w:r>
        <w:r w:rsidR="00DC738F" w:rsidDel="007A57DB">
          <w:rPr>
            <w:shd w:val="clear" w:color="auto" w:fill="FFFFFF"/>
          </w:rPr>
          <w:fldChar w:fldCharType="begin"/>
        </w:r>
      </w:del>
      <w:r w:rsidR="00EC3E6A">
        <w:rPr>
          <w:shd w:val="clear" w:color="auto" w:fill="FFFFFF"/>
        </w:rPr>
        <w:instrText xml:space="preserve"> ADDIN EN.CITE &lt;EndNote&gt;&lt;Cite&gt;&lt;Author&gt;Merck&lt;/Author&gt;&lt;Year&gt;2021&lt;/Year&gt;&lt;RecNum&gt;3139&lt;/RecNum&gt;&lt;DisplayText&gt;&lt;style face="superscript"&gt;47&lt;/style&gt;&lt;/DisplayText&gt;&lt;record&gt;&lt;rec-number&gt;47&lt;/rec-number&gt;&lt;foreign-keys&gt;&lt;key app="EN" db-id="adxfasavca5wfze2e2oxsx022wdsxers0z2a" timestamp="1684337992"&gt;47&lt;/key&gt;&lt;/foreign-keys&gt;&lt;ref-type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del w:id="1499" w:author="Author">
        <w:r w:rsidR="00DC738F" w:rsidDel="007A57DB">
          <w:rPr>
            <w:shd w:val="clear" w:color="auto" w:fill="FFFFFF"/>
          </w:rPr>
          <w:fldChar w:fldCharType="separate"/>
        </w:r>
        <w:r w:rsidR="00DC738F" w:rsidRPr="005A3F60" w:rsidDel="007A57DB">
          <w:rPr>
            <w:noProof/>
            <w:shd w:val="clear" w:color="auto" w:fill="FFFFFF"/>
            <w:vertAlign w:val="superscript"/>
          </w:rPr>
          <w:delText>47</w:delText>
        </w:r>
        <w:r w:rsidR="00DC738F" w:rsidDel="007A57DB">
          <w:rPr>
            <w:shd w:val="clear" w:color="auto" w:fill="FFFFFF"/>
          </w:rPr>
          <w:fldChar w:fldCharType="end"/>
        </w:r>
        <w:r w:rsidR="00211443" w:rsidDel="007A57DB">
          <w:rPr>
            <w:shd w:val="clear" w:color="auto" w:fill="FFFFFF"/>
          </w:rPr>
          <w:fldChar w:fldCharType="end"/>
        </w:r>
        <w:r w:rsidRPr="00763074" w:rsidDel="007A57DB">
          <w:rPr>
            <w:shd w:val="clear" w:color="auto" w:fill="FFFFFF"/>
          </w:rPr>
          <w:delText xml:space="preserve"> Evidence in hospitalised patients is limited, and the MOVe-IN </w:delText>
        </w:r>
        <w:r w:rsidR="000E0AE2" w:rsidRPr="00763074" w:rsidDel="007A57DB">
          <w:rPr>
            <w:shd w:val="clear" w:color="auto" w:fill="FFFFFF"/>
          </w:rPr>
          <w:delText>trial</w:delText>
        </w:r>
        <w:r w:rsidRPr="00763074" w:rsidDel="007A57DB">
          <w:rPr>
            <w:shd w:val="clear" w:color="auto" w:fill="FFFFFF"/>
          </w:rPr>
          <w:delText xml:space="preserve"> </w:delText>
        </w:r>
        <w:r w:rsidR="00AF249A" w:rsidRPr="00763074" w:rsidDel="007A57DB">
          <w:rPr>
            <w:shd w:val="clear" w:color="auto" w:fill="FFFFFF"/>
          </w:rPr>
          <w:delText>randomised patients 1:1:1:1 to placebo vs. molnupiravir at 3 different doses</w:delText>
        </w:r>
        <w:r w:rsidR="00480AE8" w:rsidDel="007A57DB">
          <w:rPr>
            <w:shd w:val="clear" w:color="auto" w:fill="FFFFFF"/>
          </w:rPr>
          <w:delText xml:space="preserve"> (200mg, 400mg, 800mg)</w:delText>
        </w:r>
        <w:r w:rsidR="00480AE8" w:rsidRPr="00DB77B1" w:rsidDel="007A57DB">
          <w:rPr>
            <w:shd w:val="clear" w:color="auto" w:fill="FFFFFF"/>
          </w:rPr>
          <w:delText xml:space="preserve">. </w:delText>
        </w:r>
        <w:r w:rsidR="00480AE8" w:rsidDel="007A57DB">
          <w:rPr>
            <w:shd w:val="clear" w:color="auto" w:fill="FFFFFF"/>
          </w:rPr>
          <w:delText>T</w:delText>
        </w:r>
        <w:r w:rsidR="00480AE8" w:rsidRPr="00DB77B1" w:rsidDel="007A57DB">
          <w:rPr>
            <w:shd w:val="clear" w:color="auto" w:fill="FFFFFF"/>
          </w:rPr>
          <w:delText xml:space="preserve">his </w:delText>
        </w:r>
        <w:r w:rsidR="00480AE8" w:rsidDel="007A57DB">
          <w:rPr>
            <w:shd w:val="clear" w:color="auto" w:fill="FFFFFF"/>
          </w:rPr>
          <w:delText xml:space="preserve">study </w:delText>
        </w:r>
        <w:r w:rsidR="00480AE8" w:rsidRPr="00DB77B1" w:rsidDel="007A57DB">
          <w:rPr>
            <w:shd w:val="clear" w:color="auto" w:fill="FFFFFF"/>
          </w:rPr>
          <w:delText>was abandoned after recruiting 304 inpatients as the manufacturer decided it was unlikely to demonstrate clinical benefit, although no safety concerns were raised</w:delText>
        </w:r>
        <w:r w:rsidR="00480AE8" w:rsidDel="007A57DB">
          <w:rPr>
            <w:shd w:val="clear" w:color="auto" w:fill="FFFFFF"/>
          </w:rPr>
          <w:delText>.</w:delText>
        </w:r>
        <w:r w:rsidR="00211443" w:rsidDel="007A57DB">
          <w:fldChar w:fldCharType="begin"/>
        </w:r>
        <w:r w:rsidR="00211443" w:rsidDel="007A57DB">
          <w:delInstrText xml:space="preserve"> HYPERLINK \l "_ENREF_48" \o "Merck, 2021 #3140" </w:delInstrText>
        </w:r>
        <w:r w:rsidR="00211443" w:rsidDel="007A57DB">
          <w:fldChar w:fldCharType="separate"/>
        </w:r>
        <w:r w:rsidR="00DC738F" w:rsidDel="007A57DB">
          <w:rPr>
            <w:shd w:val="clear" w:color="auto" w:fill="FFFFFF"/>
          </w:rPr>
          <w:fldChar w:fldCharType="begin"/>
        </w:r>
      </w:del>
      <w:r w:rsidR="00EC3E6A">
        <w:rPr>
          <w:shd w:val="clear" w:color="auto" w:fill="FFFFFF"/>
        </w:rPr>
        <w:instrText xml:space="preserve"> ADDIN EN.CITE &lt;EndNote&gt;&lt;Cite&gt;&lt;Author&gt;Merck&lt;/Author&gt;&lt;Year&gt;2021&lt;/Year&gt;&lt;RecNum&gt;3140&lt;/RecNum&gt;&lt;DisplayText&gt;&lt;style face="superscript"&gt;48&lt;/style&gt;&lt;/DisplayText&gt;&lt;record&gt;&lt;rec-number&gt;48&lt;/rec-number&gt;&lt;foreign-keys&gt;&lt;key app="EN" db-id="adxfasavca5wfze2e2oxsx022wdsxers0z2a" timestamp="1684337992"&gt;48&lt;/key&gt;&lt;/foreign-keys&gt;&lt;ref-type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del w:id="1500" w:author="Author">
        <w:r w:rsidR="00DC738F" w:rsidDel="007A57DB">
          <w:rPr>
            <w:shd w:val="clear" w:color="auto" w:fill="FFFFFF"/>
          </w:rPr>
          <w:fldChar w:fldCharType="separate"/>
        </w:r>
        <w:r w:rsidR="00DC738F" w:rsidRPr="005A3F60" w:rsidDel="007A57DB">
          <w:rPr>
            <w:noProof/>
            <w:shd w:val="clear" w:color="auto" w:fill="FFFFFF"/>
            <w:vertAlign w:val="superscript"/>
          </w:rPr>
          <w:delText>48</w:delText>
        </w:r>
        <w:r w:rsidR="00DC738F" w:rsidDel="007A57DB">
          <w:rPr>
            <w:shd w:val="clear" w:color="auto" w:fill="FFFFFF"/>
          </w:rPr>
          <w:fldChar w:fldCharType="end"/>
        </w:r>
        <w:r w:rsidR="00211443" w:rsidDel="007A57DB">
          <w:rPr>
            <w:shd w:val="clear" w:color="auto" w:fill="FFFFFF"/>
          </w:rPr>
          <w:fldChar w:fldCharType="end"/>
        </w:r>
        <w:r w:rsidRPr="00763074" w:rsidDel="007A57DB">
          <w:rPr>
            <w:shd w:val="clear" w:color="auto" w:fill="FFFFFF"/>
          </w:rPr>
          <w:delText xml:space="preserve"> However, the study was underpowered to identify moderate but important benefits in hospitalised patients, so a larger trial is needed.</w:delText>
        </w:r>
      </w:del>
    </w:p>
    <w:p w14:paraId="2E0CC081" w14:textId="15CFA2D4" w:rsidR="00B66772" w:rsidDel="007A57DB" w:rsidRDefault="00B66772" w:rsidP="00EE4A12">
      <w:pPr>
        <w:spacing w:after="120"/>
        <w:contextualSpacing w:val="0"/>
        <w:rPr>
          <w:del w:id="1501" w:author="Author"/>
          <w:shd w:val="clear" w:color="auto" w:fill="FFFFFF"/>
        </w:rPr>
      </w:pPr>
      <w:del w:id="1502" w:author="Author">
        <w:r w:rsidDel="007A57DB">
          <w:rPr>
            <w:b/>
            <w:shd w:val="clear" w:color="auto" w:fill="FFFFFF"/>
          </w:rPr>
          <w:delText>Paxlovid [UK only]:</w:delText>
        </w:r>
        <w:r w:rsidDel="007A57DB">
          <w:rPr>
            <w:shd w:val="clear" w:color="auto" w:fill="FFFFFF"/>
          </w:rPr>
          <w:delText xml:space="preserve"> Paxlovid is a combination of PF-07321332 (nirmatrelvir) and ritonavir. Nirmatrelvir is a 3-chymotrypsin-like protease inhibitor which inhibits cleavage of polyproteins involved in viral replication.</w:delText>
        </w:r>
        <w:r w:rsidR="00211443" w:rsidDel="007A57DB">
          <w:fldChar w:fldCharType="begin"/>
        </w:r>
        <w:r w:rsidR="00211443" w:rsidDel="007A57DB">
          <w:delInstrText xml:space="preserve"> HYPERLINK \l "_ENREF_49" \o "Owen, 2021 #3143" </w:delInstrText>
        </w:r>
        <w:r w:rsidR="00211443" w:rsidDel="007A57DB">
          <w:fldChar w:fldCharType="separate"/>
        </w:r>
        <w:r w:rsidDel="007A57DB">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OTwvc3R5bGU+PC9EaXNwbGF5VGV4dD48cmVjb3JkPjxyZWMtbnVtYmVyPjQ5PC9yZWMtbnVtYmVy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</w:fldData>
          </w:fldChar>
        </w:r>
      </w:del>
      <w:r w:rsidR="00EC3E6A">
        <w:rPr>
          <w:shd w:val="clear" w:color="auto" w:fill="FFFFFF"/>
        </w:rPr>
        <w:instrText xml:space="preserve"> ADDIN EN.CITE </w:instrText>
      </w:r>
      <w:r w:rsidR="00EC3E6A">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OTwvc3R5bGU+PC9EaXNwbGF5VGV4dD48cmVjb3JkPjxyZWMtbnVtYmVyPjQ5PC9yZWMtbnVtYmVy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</w:fldData>
        </w:fldChar>
      </w:r>
      <w:r w:rsidR="00EC3E6A">
        <w:rPr>
          <w:shd w:val="clear" w:color="auto" w:fill="FFFFFF"/>
        </w:rPr>
        <w:instrText xml:space="preserve"> ADDIN EN.CITE.DATA </w:instrText>
      </w:r>
      <w:r w:rsidR="00EC3E6A">
        <w:rPr>
          <w:shd w:val="clear" w:color="auto" w:fill="FFFFFF"/>
        </w:rPr>
      </w:r>
      <w:r w:rsidR="00EC3E6A">
        <w:rPr>
          <w:shd w:val="clear" w:color="auto" w:fill="FFFFFF"/>
        </w:rPr>
        <w:fldChar w:fldCharType="end"/>
      </w:r>
      <w:del w:id="1503" w:author="Author">
        <w:r w:rsidDel="007A57DB">
          <w:rPr>
            <w:shd w:val="clear" w:color="auto" w:fill="FFFFFF"/>
          </w:rPr>
        </w:r>
        <w:r w:rsidDel="007A57DB">
          <w:rPr>
            <w:shd w:val="clear" w:color="auto" w:fill="FFFFFF"/>
          </w:rPr>
          <w:fldChar w:fldCharType="separate"/>
        </w:r>
        <w:r w:rsidRPr="005A3F60" w:rsidDel="007A57DB">
          <w:rPr>
            <w:noProof/>
            <w:shd w:val="clear" w:color="auto" w:fill="FFFFFF"/>
            <w:vertAlign w:val="superscript"/>
          </w:rPr>
          <w:delText>49</w:delText>
        </w:r>
        <w:r w:rsidDel="007A57DB">
          <w:rPr>
            <w:shd w:val="clear" w:color="auto" w:fill="FFFFFF"/>
          </w:rPr>
          <w:fldChar w:fldCharType="end"/>
        </w:r>
        <w:r w:rsidR="00211443" w:rsidDel="007A57DB">
          <w:rPr>
            <w:shd w:val="clear" w:color="auto" w:fill="FFFFFF"/>
          </w:rPr>
          <w:fldChar w:fldCharType="end"/>
        </w:r>
        <w:r w:rsidDel="007A57DB">
          <w:rPr>
            <w:shd w:val="clear" w:color="auto" w:fill="FFFFFF"/>
          </w:rPr>
          <w:delText xml:space="preserve"> It is packaged with ritonavir which inhibits its CYP3A-dependent metabolism and hence increases the plasma concentration of nirmatrelvir. It is approved in the UK for the treatment of adults with COVID-19 who do not require supplemental oxygen and are at increased risk of progression to severe COVID-19.</w:delText>
        </w:r>
        <w:r w:rsidR="00211443" w:rsidDel="007A57DB">
          <w:fldChar w:fldCharType="begin"/>
        </w:r>
        <w:r w:rsidR="00211443" w:rsidDel="007A57DB">
          <w:delInstrText xml:space="preserve"> HYPERLINK \l "_ENREF_50" \o "Medicines and Healthcare products Regulatory Agency, 2021 #3146" </w:delInstrText>
        </w:r>
        <w:r w:rsidR="00211443" w:rsidDel="007A57DB">
          <w:fldChar w:fldCharType="separate"/>
        </w:r>
        <w:r w:rsidDel="007A57DB">
          <w:rPr>
            <w:shd w:val="clear" w:color="auto" w:fill="FFFFFF"/>
          </w:rPr>
          <w:fldChar w:fldCharType="begin"/>
        </w:r>
      </w:del>
      <w:r w:rsidR="00EC3E6A">
        <w:rPr>
          <w:shd w:val="clear" w:color="auto" w:fill="FFFFFF"/>
        </w:rPr>
        <w:instrText xml:space="preserve"> ADDIN EN.CITE &lt;EndNote&gt;&lt;Cite&gt;&lt;Author&gt;Medicines and Healthcare products Regulatory Agency&lt;/Author&gt;&lt;Year&gt;2021&lt;/Year&gt;&lt;RecNum&gt;3146&lt;/RecNum&gt;&lt;DisplayText&gt;&lt;style face="superscript"&gt;50&lt;/style&gt;&lt;/DisplayText&gt;&lt;record&gt;&lt;rec-number&gt;50&lt;/rec-number&gt;&lt;foreign-keys&gt;&lt;key app="EN" db-id="adxfasavca5wfze2e2oxsx022wdsxers0z2a" timestamp="1684337992"&gt;50&lt;/key&gt;&lt;/foreign-keys&gt;&lt;ref-type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del w:id="1504" w:author="Author">
        <w:r w:rsidDel="007A57DB">
          <w:rPr>
            <w:shd w:val="clear" w:color="auto" w:fill="FFFFFF"/>
          </w:rPr>
          <w:fldChar w:fldCharType="separate"/>
        </w:r>
        <w:r w:rsidRPr="005A3F60" w:rsidDel="007A57DB">
          <w:rPr>
            <w:noProof/>
            <w:shd w:val="clear" w:color="auto" w:fill="FFFFFF"/>
            <w:vertAlign w:val="superscript"/>
          </w:rPr>
          <w:delText>50</w:delText>
        </w:r>
        <w:r w:rsidDel="007A57DB">
          <w:rPr>
            <w:shd w:val="clear" w:color="auto" w:fill="FFFFFF"/>
          </w:rPr>
          <w:fldChar w:fldCharType="end"/>
        </w:r>
        <w:r w:rsidR="00211443" w:rsidDel="007A57DB">
          <w:rPr>
            <w:shd w:val="clear" w:color="auto" w:fill="FFFFFF"/>
          </w:rPr>
          <w:fldChar w:fldCharType="end"/>
        </w:r>
      </w:del>
    </w:p>
    <w:p w14:paraId="3A41EB1B" w14:textId="58AC5077" w:rsidR="00B66772" w:rsidDel="007A57DB" w:rsidRDefault="00B66772" w:rsidP="00EE4A12">
      <w:pPr>
        <w:spacing w:after="120"/>
        <w:contextualSpacing w:val="0"/>
        <w:rPr>
          <w:del w:id="1505" w:author="Author"/>
          <w:shd w:val="clear" w:color="auto" w:fill="FFFFFF"/>
        </w:rPr>
      </w:pPr>
    </w:p>
    <w:p w14:paraId="33911759" w14:textId="7590747E" w:rsidR="00E37AF7" w:rsidRPr="00BB4E0E" w:rsidDel="007A57DB" w:rsidRDefault="00B66772" w:rsidP="00EE4A12">
      <w:pPr>
        <w:spacing w:after="120"/>
        <w:contextualSpacing w:val="0"/>
        <w:rPr>
          <w:del w:id="1506" w:author="Author"/>
        </w:rPr>
      </w:pPr>
      <w:del w:id="1507" w:author="Author">
        <w:r w:rsidRPr="00B01A96" w:rsidDel="007A57DB">
          <w:rPr>
            <w:shd w:val="clear" w:color="auto" w:fill="FFFFFF"/>
          </w:rPr>
          <w:delText xml:space="preserve">Its approval is based on the interim analysis of the EPIC-HR trial in which </w:delText>
        </w:r>
        <w:r w:rsidDel="007A57DB">
          <w:rPr>
            <w:shd w:val="clear" w:color="auto" w:fill="FFFFFF"/>
          </w:rPr>
          <w:delText>2246</w:delText>
        </w:r>
        <w:r w:rsidRPr="00B01A96" w:rsidDel="007A57DB">
          <w:rPr>
            <w:shd w:val="clear" w:color="auto" w:fill="FFFFFF"/>
          </w:rPr>
          <w:delText xml:space="preserve"> participants with COVID-19 (symptom onset ≤5 days previously) were randomised to receive Paxlovid (300/100 mg) or placebo twice daily for 5 days. The primary outcome is the proportion of participants with COVID-19 related hospitalisation or death within 28 days of randomisa</w:delText>
        </w:r>
        <w:r w:rsidDel="007A57DB">
          <w:rPr>
            <w:shd w:val="clear" w:color="auto" w:fill="FFFFFF"/>
          </w:rPr>
          <w:delText>tion. In the interim analysis,</w:delText>
        </w:r>
        <w:r w:rsidRPr="005D044E" w:rsidDel="007A57DB">
          <w:rPr>
            <w:shd w:val="clear" w:color="auto" w:fill="FFFFFF"/>
          </w:rPr>
          <w:delText xml:space="preserve"> </w:delText>
        </w:r>
        <w:r w:rsidDel="007A57DB">
          <w:rPr>
            <w:shd w:val="clear" w:color="auto" w:fill="FFFFFF"/>
          </w:rPr>
          <w:delText>8/1037</w:delText>
        </w:r>
        <w:r w:rsidRPr="00B01A96" w:rsidDel="007A57DB">
          <w:rPr>
            <w:shd w:val="clear" w:color="auto" w:fill="FFFFFF"/>
          </w:rPr>
          <w:delText xml:space="preserve"> (</w:delText>
        </w:r>
        <w:r w:rsidDel="007A57DB">
          <w:rPr>
            <w:shd w:val="clear" w:color="auto" w:fill="FFFFFF"/>
          </w:rPr>
          <w:delText>0.8</w:delText>
        </w:r>
        <w:r w:rsidRPr="00B01A96" w:rsidDel="007A57DB">
          <w:rPr>
            <w:shd w:val="clear" w:color="auto" w:fill="FFFFFF"/>
          </w:rPr>
          <w:delText xml:space="preserve">%) allocated Paxlovid </w:delText>
        </w:r>
        <w:r w:rsidRPr="00B01A96" w:rsidDel="007A57DB">
          <w:rPr>
            <w:i/>
            <w:shd w:val="clear" w:color="auto" w:fill="FFFFFF"/>
          </w:rPr>
          <w:delText>vs</w:delText>
        </w:r>
        <w:r w:rsidRPr="00B01A96" w:rsidDel="007A57DB">
          <w:rPr>
            <w:shd w:val="clear" w:color="auto" w:fill="FFFFFF"/>
          </w:rPr>
          <w:delText xml:space="preserve"> </w:delText>
        </w:r>
        <w:r w:rsidDel="007A57DB">
          <w:rPr>
            <w:shd w:val="clear" w:color="auto" w:fill="FFFFFF"/>
          </w:rPr>
          <w:delText>66</w:delText>
        </w:r>
        <w:r w:rsidRPr="00B01A96" w:rsidDel="007A57DB">
          <w:rPr>
            <w:shd w:val="clear" w:color="auto" w:fill="FFFFFF"/>
          </w:rPr>
          <w:delText>/</w:delText>
        </w:r>
        <w:r w:rsidDel="007A57DB">
          <w:rPr>
            <w:shd w:val="clear" w:color="auto" w:fill="FFFFFF"/>
          </w:rPr>
          <w:delText>1046</w:delText>
        </w:r>
        <w:r w:rsidRPr="00B01A96" w:rsidDel="007A57DB">
          <w:rPr>
            <w:shd w:val="clear" w:color="auto" w:fill="FFFFFF"/>
          </w:rPr>
          <w:delText xml:space="preserve"> (6.</w:delText>
        </w:r>
        <w:r w:rsidDel="007A57DB">
          <w:rPr>
            <w:shd w:val="clear" w:color="auto" w:fill="FFFFFF"/>
          </w:rPr>
          <w:delText>3</w:delText>
        </w:r>
        <w:r w:rsidRPr="00B01A96" w:rsidDel="007A57DB">
          <w:rPr>
            <w:shd w:val="clear" w:color="auto" w:fill="FFFFFF"/>
          </w:rPr>
          <w:delText>%) allocated placebo</w:delText>
        </w:r>
        <w:r w:rsidDel="007A57DB">
          <w:rPr>
            <w:shd w:val="clear" w:color="auto" w:fill="FFFFFF"/>
          </w:rPr>
          <w:delText>.</w:delText>
        </w:r>
        <w:r w:rsidR="00211443" w:rsidDel="007A57DB">
          <w:fldChar w:fldCharType="begin"/>
        </w:r>
        <w:r w:rsidR="00211443" w:rsidDel="007A57DB">
          <w:delInstrText xml:space="preserve"> HYPERLINK \l "_ENREF_51" \o "Food and Drug Administration, 2021 #3147" </w:delInstrText>
        </w:r>
        <w:r w:rsidR="00211443" w:rsidDel="007A57DB">
          <w:fldChar w:fldCharType="separate"/>
        </w:r>
        <w:r w:rsidRPr="00B01A96" w:rsidDel="007A57DB">
          <w:rPr>
            <w:shd w:val="clear" w:color="auto" w:fill="FFFFFF"/>
          </w:rPr>
          <w:fldChar w:fldCharType="begin"/>
        </w:r>
      </w:del>
      <w:r w:rsidR="00EC3E6A">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face="superscript"&gt;51&lt;/style&gt;&lt;/DisplayText&gt;&lt;record&gt;&lt;rec-number&gt;51&lt;/rec-number&gt;&lt;foreign-keys&gt;&lt;key app="EN" db-id="adxfasavca5wfze2e2oxsx022wdsxers0z2a" timestamp="1684337992"&gt;51&lt;/key&gt;&lt;/foreign-keys&gt;&lt;ref-type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del w:id="1508" w:author="Author">
        <w:r w:rsidRPr="00B01A96" w:rsidDel="007A57DB">
          <w:rPr>
            <w:shd w:val="clear" w:color="auto" w:fill="FFFFFF"/>
          </w:rPr>
          <w:fldChar w:fldCharType="separate"/>
        </w:r>
        <w:r w:rsidRPr="005A3F60" w:rsidDel="007A57DB">
          <w:rPr>
            <w:noProof/>
            <w:shd w:val="clear" w:color="auto" w:fill="FFFFFF"/>
            <w:vertAlign w:val="superscript"/>
          </w:rPr>
          <w:delText>51</w:delText>
        </w:r>
        <w:r w:rsidRPr="00B01A96" w:rsidDel="007A57DB">
          <w:rPr>
            <w:shd w:val="clear" w:color="auto" w:fill="FFFFFF"/>
          </w:rPr>
          <w:fldChar w:fldCharType="end"/>
        </w:r>
        <w:r w:rsidR="00211443" w:rsidDel="007A57DB">
          <w:rPr>
            <w:shd w:val="clear" w:color="auto" w:fill="FFFFFF"/>
          </w:rPr>
          <w:fldChar w:fldCharType="end"/>
        </w:r>
        <w:r w:rsidRPr="00B01A96" w:rsidDel="007A57DB">
          <w:rPr>
            <w:shd w:val="clear" w:color="auto" w:fill="FFFFFF"/>
          </w:rPr>
          <w:delText xml:space="preserve"> </w:delText>
        </w:r>
        <w:r w:rsidDel="007A57DB">
          <w:rPr>
            <w:shd w:val="clear" w:color="auto" w:fill="FFFFFF"/>
          </w:rPr>
          <w:delText>In an interim analysis of 774 participants, a</w:delText>
        </w:r>
        <w:r w:rsidRPr="00B01A96" w:rsidDel="007A57DB">
          <w:rPr>
            <w:shd w:val="clear" w:color="auto" w:fill="FFFFFF"/>
          </w:rPr>
          <w:delText xml:space="preserve">dverse events were similar between the two groups: 19% among those allocated Paxlovid </w:delText>
        </w:r>
        <w:r w:rsidRPr="00B01A96" w:rsidDel="007A57DB">
          <w:rPr>
            <w:i/>
            <w:shd w:val="clear" w:color="auto" w:fill="FFFFFF"/>
          </w:rPr>
          <w:delText xml:space="preserve">vs </w:delText>
        </w:r>
        <w:r w:rsidRPr="00B01A96" w:rsidDel="007A57DB">
          <w:rPr>
            <w:shd w:val="clear" w:color="auto" w:fill="FFFFFF"/>
          </w:rPr>
          <w:delText xml:space="preserve">21% among those allocated placebo. Most were mild; only 1.7% </w:delText>
        </w:r>
        <w:r w:rsidRPr="00B01A96" w:rsidDel="007A57DB">
          <w:rPr>
            <w:i/>
            <w:shd w:val="clear" w:color="auto" w:fill="FFFFFF"/>
          </w:rPr>
          <w:delText>vs</w:delText>
        </w:r>
        <w:r w:rsidRPr="00B01A96" w:rsidDel="007A57DB">
          <w:rPr>
            <w:shd w:val="clear" w:color="auto" w:fill="FFFFFF"/>
          </w:rPr>
          <w:delText xml:space="preserve"> 6.6% were serious and 2.1% </w:delText>
        </w:r>
        <w:r w:rsidRPr="00B01A96" w:rsidDel="007A57DB">
          <w:rPr>
            <w:i/>
            <w:shd w:val="clear" w:color="auto" w:fill="FFFFFF"/>
          </w:rPr>
          <w:delText xml:space="preserve">vs </w:delText>
        </w:r>
        <w:r w:rsidDel="007A57DB">
          <w:rPr>
            <w:shd w:val="clear" w:color="auto" w:fill="FFFFFF"/>
          </w:rPr>
          <w:delText>4.1% led to discontinuation.</w:delText>
        </w:r>
        <w:r w:rsidR="00211443" w:rsidDel="007A57DB">
          <w:fldChar w:fldCharType="begin"/>
        </w:r>
        <w:r w:rsidR="00211443" w:rsidDel="007A57DB">
          <w:delInstrText xml:space="preserve"> HYPERLINK \l "_ENREF_52" \o "Pfizer, 2021 #3145" </w:delInstrText>
        </w:r>
        <w:r w:rsidR="00211443" w:rsidDel="007A57DB">
          <w:fldChar w:fldCharType="separate"/>
        </w:r>
        <w:r w:rsidDel="007A57DB">
          <w:rPr>
            <w:shd w:val="clear" w:color="auto" w:fill="FFFFFF"/>
          </w:rPr>
          <w:fldChar w:fldCharType="begin"/>
        </w:r>
      </w:del>
      <w:r w:rsidR="00EC3E6A">
        <w:rPr>
          <w:shd w:val="clear" w:color="auto" w:fill="FFFFFF"/>
        </w:rPr>
        <w:instrText xml:space="preserve"> ADDIN EN.CITE &lt;EndNote&gt;&lt;Cite&gt;&lt;Author&gt;Pfizer&lt;/Author&gt;&lt;Year&gt;2021&lt;/Year&gt;&lt;RecNum&gt;3145&lt;/RecNum&gt;&lt;DisplayText&gt;&lt;style face="superscript"&gt;52&lt;/style&gt;&lt;/DisplayText&gt;&lt;record&gt;&lt;rec-number&gt;52&lt;/rec-number&gt;&lt;foreign-keys&gt;&lt;key app="EN" db-id="adxfasavca5wfze2e2oxsx022wdsxers0z2a" timestamp="1684337992"&gt;52&lt;/key&gt;&lt;/foreign-keys&gt;&lt;ref-type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del w:id="1509" w:author="Author">
        <w:r w:rsidDel="007A57DB">
          <w:rPr>
            <w:shd w:val="clear" w:color="auto" w:fill="FFFFFF"/>
          </w:rPr>
          <w:fldChar w:fldCharType="separate"/>
        </w:r>
        <w:r w:rsidRPr="005A3F60" w:rsidDel="007A57DB">
          <w:rPr>
            <w:noProof/>
            <w:shd w:val="clear" w:color="auto" w:fill="FFFFFF"/>
            <w:vertAlign w:val="superscript"/>
          </w:rPr>
          <w:delText>52</w:delText>
        </w:r>
        <w:r w:rsidDel="007A57DB">
          <w:rPr>
            <w:shd w:val="clear" w:color="auto" w:fill="FFFFFF"/>
          </w:rPr>
          <w:fldChar w:fldCharType="end"/>
        </w:r>
        <w:r w:rsidR="00211443" w:rsidDel="007A57DB">
          <w:rPr>
            <w:shd w:val="clear" w:color="auto" w:fill="FFFFFF"/>
          </w:rPr>
          <w:fldChar w:fldCharType="end"/>
        </w:r>
        <w:r w:rsidDel="007A57DB">
          <w:rPr>
            <w:shd w:val="clear" w:color="auto" w:fill="FFFFFF"/>
          </w:rPr>
          <w:delText xml:space="preserve"> SARS-CoV-2 main protease polymorphisms associated with reduced sensitivity to nirmatrelvir have been identified.</w:delText>
        </w:r>
        <w:r w:rsidR="00211443" w:rsidDel="007A57DB">
          <w:fldChar w:fldCharType="begin"/>
        </w:r>
        <w:r w:rsidR="00211443" w:rsidDel="007A57DB">
          <w:delInstrText xml:space="preserve"> HYPERLINK \l "_ENREF_51" \o "Food and Drug Administration, 2021 #3147" </w:delInstrText>
        </w:r>
        <w:r w:rsidR="00211443" w:rsidDel="007A57DB">
          <w:fldChar w:fldCharType="separate"/>
        </w:r>
        <w:r w:rsidDel="007A57DB">
          <w:rPr>
            <w:shd w:val="clear" w:color="auto" w:fill="FFFFFF"/>
          </w:rPr>
          <w:fldChar w:fldCharType="begin"/>
        </w:r>
      </w:del>
      <w:r w:rsidR="00EC3E6A">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face="superscript"&gt;51&lt;/style&gt;&lt;/DisplayText&gt;&lt;record&gt;&lt;rec-number&gt;51&lt;/rec-number&gt;&lt;foreign-keys&gt;&lt;key app="EN" db-id="adxfasavca5wfze2e2oxsx022wdsxers0z2a" timestamp="1684337992"&gt;51&lt;/key&gt;&lt;/foreign-keys&gt;&lt;ref-type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del w:id="1510" w:author="Author">
        <w:r w:rsidDel="007A57DB">
          <w:rPr>
            <w:shd w:val="clear" w:color="auto" w:fill="FFFFFF"/>
          </w:rPr>
          <w:fldChar w:fldCharType="separate"/>
        </w:r>
        <w:r w:rsidRPr="005A3F60" w:rsidDel="007A57DB">
          <w:rPr>
            <w:noProof/>
            <w:shd w:val="clear" w:color="auto" w:fill="FFFFFF"/>
            <w:vertAlign w:val="superscript"/>
          </w:rPr>
          <w:delText>51</w:delText>
        </w:r>
        <w:r w:rsidDel="007A57DB">
          <w:rPr>
            <w:shd w:val="clear" w:color="auto" w:fill="FFFFFF"/>
          </w:rPr>
          <w:fldChar w:fldCharType="end"/>
        </w:r>
        <w:r w:rsidR="00211443" w:rsidDel="007A57DB">
          <w:rPr>
            <w:shd w:val="clear" w:color="auto" w:fill="FFFFFF"/>
          </w:rPr>
          <w:fldChar w:fldCharType="end"/>
        </w:r>
        <w:r w:rsidDel="007A57DB">
          <w:rPr>
            <w:shd w:val="clear" w:color="auto" w:fill="FFFFFF"/>
          </w:rPr>
          <w:delText xml:space="preserve"> Their frequency and clinical significance is not yet known. Cross-resistance between nirmatrelvir and anti-SARS-CoV-2 monoclonal antibodies, molnupiravir or remdesivir are not expected given their different mechanisms of action.</w:delText>
        </w:r>
      </w:del>
    </w:p>
    <w:p w14:paraId="7C7BBD63" w14:textId="2B5B8474" w:rsidR="00052E11" w:rsidRDefault="00052E11" w:rsidP="00EE4A12">
      <w:pPr>
        <w:autoSpaceDE/>
        <w:autoSpaceDN/>
        <w:adjustRightInd/>
        <w:spacing w:after="120"/>
        <w:contextualSpacing w:val="0"/>
      </w:pPr>
      <w:r w:rsidRPr="009B53F7">
        <w:rPr>
          <w:b/>
          <w:bCs w:val="0"/>
        </w:rPr>
        <w:t xml:space="preserve">Baloxavir </w:t>
      </w:r>
      <w:r>
        <w:rPr>
          <w:b/>
          <w:bCs w:val="0"/>
        </w:rPr>
        <w:t>m</w:t>
      </w:r>
      <w:r w:rsidRPr="009B53F7">
        <w:rPr>
          <w:b/>
          <w:bCs w:val="0"/>
        </w:rPr>
        <w:t>arboxi</w:t>
      </w:r>
      <w:r>
        <w:rPr>
          <w:b/>
          <w:bCs w:val="0"/>
        </w:rPr>
        <w:t>l</w:t>
      </w:r>
      <w:del w:id="1511" w:author="Author">
        <w:r w:rsidDel="005E3223">
          <w:rPr>
            <w:b/>
            <w:bCs w:val="0"/>
          </w:rPr>
          <w:delText xml:space="preserve"> [UK only]</w:delText>
        </w:r>
      </w:del>
      <w:r>
        <w:rPr>
          <w:b/>
          <w:bCs w:val="0"/>
        </w:rPr>
        <w:t xml:space="preserve">: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 xml:space="preserve">in individuals aged 12 years </w:t>
      </w:r>
      <w:r w:rsidRPr="009B53F7">
        <w:lastRenderedPageBreak/>
        <w:t>and</w:t>
      </w:r>
      <w:r>
        <w:t xml:space="preserve"> older. Baloxavir is given in 2 oral doses</w:t>
      </w:r>
      <w:r w:rsidR="009C1271">
        <w:t xml:space="preserve"> (on day 1 and day 4)</w:t>
      </w:r>
      <w:r>
        <w:t xml:space="preserve"> and is well tolerated, with allergic reactions being the only reported adverse reactions. </w:t>
      </w:r>
    </w:p>
    <w:p w14:paraId="2F4E55AF" w14:textId="61339F63" w:rsidR="00052E11" w:rsidRDefault="00052E11" w:rsidP="00EE4A12">
      <w:pPr>
        <w:autoSpaceDE/>
        <w:autoSpaceDN/>
        <w:adjustRightInd/>
        <w:spacing w:after="120"/>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56AF50F7" w14:textId="74035412" w:rsidR="00052E11" w:rsidDel="005E3223" w:rsidRDefault="00052E11" w:rsidP="00EE4A12">
      <w:pPr>
        <w:autoSpaceDE/>
        <w:autoSpaceDN/>
        <w:adjustRightInd/>
        <w:spacing w:after="120"/>
        <w:contextualSpacing w:val="0"/>
        <w:rPr>
          <w:del w:id="1512" w:author="Author"/>
          <w:b/>
          <w:bCs w:val="0"/>
        </w:rPr>
      </w:pPr>
      <w:r>
        <w:rPr>
          <w:b/>
          <w:bCs w:val="0"/>
        </w:rPr>
        <w:t>Oseltamivir</w:t>
      </w:r>
      <w:del w:id="1513" w:author="Author">
        <w:r w:rsidDel="005E3223">
          <w:rPr>
            <w:b/>
            <w:bCs w:val="0"/>
          </w:rPr>
          <w:delText xml:space="preserve"> [UK only]</w:delText>
        </w:r>
      </w:del>
      <w:r>
        <w:rPr>
          <w:b/>
          <w:bCs w:val="0"/>
        </w:rPr>
        <w:t xml:space="preserve">: </w:t>
      </w:r>
    </w:p>
    <w:p w14:paraId="1EC209D2" w14:textId="43ECF8D9" w:rsidR="00052E11" w:rsidRPr="007D5DB4" w:rsidRDefault="00052E11" w:rsidP="00EE4A12">
      <w:pPr>
        <w:autoSpaceDE/>
        <w:autoSpaceDN/>
        <w:adjustRightInd/>
        <w:spacing w:after="120"/>
        <w:contextualSpacing w:val="0"/>
      </w:pPr>
      <w:r w:rsidRPr="007D5DB4">
        <w:t xml:space="preserve">The </w:t>
      </w:r>
      <w:r>
        <w:t xml:space="preserve">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w:t>
      </w:r>
      <w:del w:id="1514" w:author="Author">
        <w:r w:rsidDel="00715F95">
          <w:delText>clincians</w:delText>
        </w:r>
      </w:del>
      <w:ins w:id="1515" w:author="Author">
        <w:r w:rsidR="00715F95">
          <w:t>clinicians</w:t>
        </w:r>
      </w:ins>
      <w:r>
        <w:t xml:space="preserve"> would welcome such a trial.</w:t>
      </w:r>
      <w:r>
        <w:fldChar w:fldCharType="begin"/>
      </w:r>
      <w:r w:rsidR="00EC3E6A">
        <w:instrText xml:space="preserve"> ADDIN EN.CITE &lt;EndNote&gt;&lt;Cite&gt;&lt;Author&gt;Bradbury&lt;/Author&gt;&lt;Year&gt;2018&lt;/Year&gt;&lt;RecNum&gt;3112&lt;/RecNum&gt;&lt;DisplayText&gt;&lt;style face="superscript"&gt;53,54&lt;/style&gt;&lt;/DisplayText&gt;&lt;record&gt;&lt;rec-number&gt;53&lt;/rec-number&gt;&lt;foreign-keys&gt;&lt;key app="EN" db-id="adxfasavca5wfze2e2oxsx022wdsxers0z2a" timestamp="1684337992"&gt;53&lt;/key&gt;&lt;/foreign-keys&gt;&lt;ref-type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Sciences&lt;/Author&gt;&lt;Year&gt;2015&lt;/Year&gt;&lt;RecNum&gt;3113&lt;/RecNum&gt;&lt;record&gt;&lt;rec-number&gt;54&lt;/rec-number&gt;&lt;foreign-keys&gt;&lt;key app="EN" db-id="adxfasavca5wfze2e2oxsx022wdsxers0z2a" timestamp="1684337992"&gt;54&lt;/key&gt;&lt;/foreign-keys&gt;&lt;ref-type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DC738F" w:rsidRPr="005A3F60">
          <w:rPr>
            <w:noProof/>
            <w:vertAlign w:val="superscript"/>
          </w:rPr>
          <w:t>53</w:t>
        </w:r>
      </w:hyperlink>
      <w:r w:rsidR="005A3F60" w:rsidRPr="005A3F60">
        <w:rPr>
          <w:noProof/>
          <w:vertAlign w:val="superscript"/>
        </w:rPr>
        <w:t>,</w:t>
      </w:r>
      <w:hyperlink w:anchor="_ENREF_54" w:tooltip="Academy of Medical Sciences, 2015 #3113" w:history="1">
        <w:r w:rsidR="00DC738F" w:rsidRPr="005A3F60">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113884B7" w14:textId="2CC09DE4" w:rsidR="00A86BD1" w:rsidRPr="00633320" w:rsidRDefault="00B4591A" w:rsidP="00DB1708">
      <w:pPr>
        <w:pStyle w:val="Heading2"/>
      </w:pPr>
      <w:bookmarkStart w:id="1516" w:name="_Toc97376115"/>
      <w:bookmarkStart w:id="1517" w:name="_Toc36962158"/>
      <w:bookmarkStart w:id="1518" w:name="_Toc36962222"/>
      <w:bookmarkStart w:id="1519" w:name="_Toc37064437"/>
      <w:bookmarkStart w:id="1520" w:name="_Toc37107086"/>
      <w:bookmarkStart w:id="1521" w:name="_Toc37107324"/>
      <w:bookmarkStart w:id="1522" w:name="_Ref34817979"/>
      <w:bookmarkStart w:id="1523" w:name="_Toc37107325"/>
      <w:bookmarkStart w:id="1524" w:name="_Toc38099279"/>
      <w:bookmarkStart w:id="1525" w:name="_Toc44674876"/>
      <w:bookmarkStart w:id="1526" w:name="_Toc137835537"/>
      <w:bookmarkStart w:id="1527" w:name="_Toc138421256"/>
      <w:bookmarkStart w:id="1528" w:name="_Toc141717609"/>
      <w:bookmarkStart w:id="1529" w:name="_Toc246777109"/>
      <w:bookmarkStart w:id="1530" w:name="_Ref247428675"/>
      <w:bookmarkStart w:id="1531" w:name="_Ref247429975"/>
      <w:bookmarkEnd w:id="1516"/>
      <w:bookmarkEnd w:id="1517"/>
      <w:bookmarkEnd w:id="1518"/>
      <w:bookmarkEnd w:id="1519"/>
      <w:bookmarkEnd w:id="1520"/>
      <w:bookmarkEnd w:id="1521"/>
      <w:r w:rsidRPr="00633320">
        <w:lastRenderedPageBreak/>
        <w:t>A</w:t>
      </w:r>
      <w:r w:rsidR="00A86BD1" w:rsidRPr="00633320">
        <w:t xml:space="preserve">ppendix </w:t>
      </w:r>
      <w:r w:rsidR="00265B14" w:rsidRPr="00633320">
        <w:t>2</w:t>
      </w:r>
      <w:r w:rsidR="004D7874" w:rsidRPr="00633320">
        <w:t>:</w:t>
      </w:r>
      <w:r w:rsidR="00A86BD1" w:rsidRPr="00633320">
        <w:t xml:space="preserve"> Drug specific contraindications</w:t>
      </w:r>
      <w:bookmarkEnd w:id="1522"/>
      <w:r w:rsidR="00BB4FC7" w:rsidRPr="00633320">
        <w:t xml:space="preserve"> and cautions</w:t>
      </w:r>
      <w:bookmarkEnd w:id="1523"/>
      <w:bookmarkEnd w:id="1524"/>
      <w:bookmarkEnd w:id="1525"/>
      <w:bookmarkEnd w:id="1526"/>
      <w:bookmarkEnd w:id="1527"/>
      <w:bookmarkEnd w:id="1528"/>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66DDD7A8" w:rsidR="00D50026" w:rsidRDefault="00D50026" w:rsidP="00D50026">
      <w:pPr>
        <w:pStyle w:val="ListParagraph"/>
        <w:numPr>
          <w:ilvl w:val="0"/>
          <w:numId w:val="16"/>
        </w:numPr>
      </w:pPr>
      <w:r>
        <w:t xml:space="preserve">Patients with suspected or confirmed influenza co-infection are not eligible for the high-dose dexamethasone </w:t>
      </w:r>
      <w:del w:id="1532" w:author="Author">
        <w:r w:rsidDel="00715F95">
          <w:delText>comparision</w:delText>
        </w:r>
      </w:del>
      <w:ins w:id="1533" w:author="Author">
        <w:r w:rsidR="00715F95">
          <w:t>comparison</w:t>
        </w:r>
      </w:ins>
      <w:r>
        <w:t xml:space="preserve"> for COVID-19 (Randomisation </w:t>
      </w:r>
      <w:r w:rsidR="003C491C">
        <w:t xml:space="preserve">part </w:t>
      </w:r>
      <w:r>
        <w:t xml:space="preserve">E). </w:t>
      </w:r>
    </w:p>
    <w:p w14:paraId="3520E55C" w14:textId="26222DA2" w:rsidR="00F47C60" w:rsidRDefault="00052E11" w:rsidP="00D50026">
      <w:pPr>
        <w:pStyle w:val="ListParagraph"/>
        <w:numPr>
          <w:ilvl w:val="0"/>
          <w:numId w:val="16"/>
        </w:numPr>
      </w:pPr>
      <w:r>
        <w:t>Patients</w:t>
      </w:r>
      <w:del w:id="1534" w:author="Author">
        <w:r w:rsidDel="003755F8">
          <w:delText xml:space="preserve"> in the UK</w:delText>
        </w:r>
      </w:del>
      <w:r>
        <w:t xml:space="preserve">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51273F7A" w:rsidR="009A3C59" w:rsidDel="003755F8" w:rsidRDefault="009A3C59" w:rsidP="00D50026">
      <w:pPr>
        <w:pStyle w:val="ListParagraph"/>
        <w:numPr>
          <w:ilvl w:val="0"/>
          <w:numId w:val="16"/>
        </w:numPr>
        <w:rPr>
          <w:del w:id="1535" w:author="Author"/>
        </w:rPr>
      </w:pPr>
      <w:del w:id="1536" w:author="Author">
        <w:r w:rsidDel="003755F8">
          <w:delText xml:space="preserve">Patients eligible for the Paxlovid comparison (Randomisation part L) will be excluded </w:delText>
        </w:r>
        <w:r w:rsidR="00030197" w:rsidDel="003755F8">
          <w:delText xml:space="preserve">by the randomisation system </w:delText>
        </w:r>
        <w:r w:rsidDel="003755F8">
          <w:delText xml:space="preserve">from the high-dose dexamethasone comparison for COVID-19 (Randomisation part E) in view of the </w:delText>
        </w:r>
        <w:r w:rsidR="000A0CAE" w:rsidDel="003755F8">
          <w:delText xml:space="preserve">potential </w:delText>
        </w:r>
        <w:r w:rsidDel="003755F8">
          <w:delText>interaction between Paxlovid and dexamethasone.</w:delText>
        </w:r>
      </w:del>
    </w:p>
    <w:p w14:paraId="6413454B" w14:textId="139EFE71" w:rsidR="007A6A3F" w:rsidRDefault="007A6A3F" w:rsidP="00D50026">
      <w:pPr>
        <w:pStyle w:val="ListParagraph"/>
        <w:numPr>
          <w:ilvl w:val="0"/>
          <w:numId w:val="16"/>
        </w:numPr>
      </w:pPr>
      <w:r>
        <w:t>Current use of Paxlovid, ritonavir or other potent CYP3A inhibitors.</w:t>
      </w: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Del="005E3223" w:rsidRDefault="00241978" w:rsidP="00F123A0">
      <w:pPr>
        <w:rPr>
          <w:del w:id="1537" w:author="Author"/>
        </w:rPr>
      </w:pPr>
    </w:p>
    <w:p w14:paraId="1F0445E4" w14:textId="5FAFEA0A" w:rsidR="00FC3735" w:rsidDel="005E3223" w:rsidRDefault="00FC3735" w:rsidP="00C752CE">
      <w:pPr>
        <w:rPr>
          <w:del w:id="1538" w:author="Author"/>
          <w:b/>
        </w:rPr>
      </w:pPr>
      <w:del w:id="1539" w:author="Author">
        <w:r w:rsidDel="005E3223">
          <w:rPr>
            <w:b/>
          </w:rPr>
          <w:delText>Empagliflozin</w:delText>
        </w:r>
      </w:del>
    </w:p>
    <w:p w14:paraId="506E238D" w14:textId="7AB27877" w:rsidR="00FC3735" w:rsidDel="005E3223" w:rsidRDefault="00FC3735" w:rsidP="00C752CE">
      <w:pPr>
        <w:rPr>
          <w:del w:id="1540" w:author="Author"/>
        </w:rPr>
      </w:pPr>
      <w:del w:id="1541" w:author="Author">
        <w:r w:rsidDel="005E3223">
          <w:delText>Contraindications:</w:delText>
        </w:r>
      </w:del>
    </w:p>
    <w:p w14:paraId="3668451B" w14:textId="203AAB4F" w:rsidR="00FC3735" w:rsidDel="005E3223" w:rsidRDefault="00FC3735" w:rsidP="00FC3735">
      <w:pPr>
        <w:pStyle w:val="ListParagraph"/>
        <w:numPr>
          <w:ilvl w:val="0"/>
          <w:numId w:val="50"/>
        </w:numPr>
        <w:rPr>
          <w:del w:id="1542" w:author="Author"/>
        </w:rPr>
      </w:pPr>
      <w:del w:id="1543" w:author="Author">
        <w:r w:rsidDel="005E3223">
          <w:delText>Type 1 diabetes mellitus</w:delText>
        </w:r>
        <w:r w:rsidR="00285583" w:rsidDel="005E3223">
          <w:delText xml:space="preserve"> (or post-pancreatectomy diabetes)</w:delText>
        </w:r>
      </w:del>
    </w:p>
    <w:p w14:paraId="42CEDA00" w14:textId="05CAA92E" w:rsidR="000C0005" w:rsidDel="005E3223" w:rsidRDefault="000C0005" w:rsidP="00FC3735">
      <w:pPr>
        <w:pStyle w:val="ListParagraph"/>
        <w:numPr>
          <w:ilvl w:val="0"/>
          <w:numId w:val="50"/>
        </w:numPr>
        <w:rPr>
          <w:del w:id="1544" w:author="Author"/>
        </w:rPr>
      </w:pPr>
      <w:del w:id="1545" w:author="Author">
        <w:r w:rsidDel="005E3223">
          <w:delText>Pregnancy and breast-feeding</w:delText>
        </w:r>
      </w:del>
    </w:p>
    <w:p w14:paraId="1F465F70" w14:textId="4AC8F505" w:rsidR="007D5B63" w:rsidDel="005E3223" w:rsidRDefault="007D5B63" w:rsidP="00FC3735">
      <w:pPr>
        <w:pStyle w:val="ListParagraph"/>
        <w:numPr>
          <w:ilvl w:val="0"/>
          <w:numId w:val="50"/>
        </w:numPr>
        <w:rPr>
          <w:del w:id="1546" w:author="Author"/>
        </w:rPr>
      </w:pPr>
      <w:del w:id="1547" w:author="Author">
        <w:r w:rsidDel="005E3223">
          <w:delText>History of ketoacidosis</w:delText>
        </w:r>
      </w:del>
    </w:p>
    <w:p w14:paraId="17CC5941" w14:textId="2944F12D" w:rsidR="00285583" w:rsidDel="005E3223" w:rsidRDefault="00285583" w:rsidP="00FC3735">
      <w:pPr>
        <w:pStyle w:val="ListParagraph"/>
        <w:numPr>
          <w:ilvl w:val="0"/>
          <w:numId w:val="50"/>
        </w:numPr>
        <w:rPr>
          <w:del w:id="1548" w:author="Author"/>
        </w:rPr>
      </w:pPr>
      <w:del w:id="1549" w:author="Author">
        <w:r w:rsidDel="005E3223">
          <w:delText xml:space="preserve">Other patients with diabetes: blood ketones </w:delText>
        </w:r>
        <w:r w:rsidR="008424B0" w:rsidDel="005E3223">
          <w:delText>≥</w:delText>
        </w:r>
        <w:r w:rsidDel="005E3223">
          <w:delText xml:space="preserve">1.5 mmol/L (or urine ketones </w:delText>
        </w:r>
        <w:r w:rsidR="008424B0" w:rsidDel="005E3223">
          <w:delText>≥</w:delText>
        </w:r>
        <w:r w:rsidDel="005E3223">
          <w:delText>2+ if near-patient testing for blood ketones unavailable). Such patients are eligible once their ketosis has resolved.</w:delText>
        </w:r>
      </w:del>
    </w:p>
    <w:p w14:paraId="6D9F4615" w14:textId="54E50198" w:rsidR="00FC3735" w:rsidDel="005E3223" w:rsidRDefault="00FC3735" w:rsidP="00FC3735">
      <w:pPr>
        <w:rPr>
          <w:del w:id="1550" w:author="Author"/>
        </w:rPr>
      </w:pPr>
      <w:del w:id="1551" w:author="Author">
        <w:r w:rsidDel="005E3223">
          <w:delText>Cautions:</w:delText>
        </w:r>
      </w:del>
    </w:p>
    <w:p w14:paraId="70A65AA5" w14:textId="727145B4" w:rsidR="00285583" w:rsidDel="005E3223" w:rsidRDefault="00285583" w:rsidP="00FC3735">
      <w:pPr>
        <w:pStyle w:val="ListParagraph"/>
        <w:numPr>
          <w:ilvl w:val="0"/>
          <w:numId w:val="50"/>
        </w:numPr>
        <w:rPr>
          <w:del w:id="1552" w:author="Author"/>
        </w:rPr>
      </w:pPr>
      <w:del w:id="1553" w:author="Author">
        <w:r w:rsidDel="005E3223">
          <w:delText xml:space="preserve">Participants </w:delText>
        </w:r>
        <w:r w:rsidR="00D179AA" w:rsidDel="005E3223">
          <w:delText xml:space="preserve">with diabetes </w:delText>
        </w:r>
        <w:r w:rsidDel="005E3223">
          <w:delText xml:space="preserve">allocated empagliflozin should have </w:delText>
        </w:r>
        <w:r w:rsidR="008424B0" w:rsidDel="005E3223">
          <w:delText>regular</w:delText>
        </w:r>
        <w:r w:rsidDel="005E3223">
          <w:delText xml:space="preserve"> checks of blood ketones</w:delText>
        </w:r>
        <w:r w:rsidR="008424B0" w:rsidDel="005E3223">
          <w:delText xml:space="preserve"> (or urine ketones if blood ketone testing is unavailable)</w:delText>
        </w:r>
        <w:r w:rsidR="00071417" w:rsidDel="005E3223">
          <w:rPr>
            <w:rStyle w:val="FootnoteReference"/>
          </w:rPr>
          <w:footnoteReference w:id="22"/>
        </w:r>
        <w:r w:rsidDel="005E3223">
          <w:delText xml:space="preserve">. </w:delText>
        </w:r>
        <w:r w:rsidR="008424B0" w:rsidRPr="008424B0" w:rsidDel="005E3223">
          <w:delText xml:space="preserve">Blood ketones should be checked twice daily or urine ketones daily (or if clinical concern). </w:delText>
        </w:r>
        <w:r w:rsidDel="005E3223">
          <w:delText xml:space="preserve">If blood ketones rise </w:delText>
        </w:r>
        <w:r w:rsidR="008424B0" w:rsidDel="005E3223">
          <w:delText>≥</w:delText>
        </w:r>
        <w:r w:rsidDel="005E3223">
          <w:delText xml:space="preserve">1.5 mmol/L (or urine ketones </w:delText>
        </w:r>
        <w:r w:rsidR="008424B0" w:rsidDel="005E3223">
          <w:delText>≥</w:delText>
        </w:r>
        <w:r w:rsidDel="005E3223">
          <w:delText>2+), clinicians should:</w:delText>
        </w:r>
      </w:del>
    </w:p>
    <w:p w14:paraId="0712745C" w14:textId="7E8BECC5" w:rsidR="00285583" w:rsidDel="005E3223" w:rsidRDefault="00285583" w:rsidP="00285583">
      <w:pPr>
        <w:pStyle w:val="ListParagraph"/>
        <w:numPr>
          <w:ilvl w:val="1"/>
          <w:numId w:val="50"/>
        </w:numPr>
        <w:rPr>
          <w:del w:id="1556" w:author="Author"/>
        </w:rPr>
      </w:pPr>
      <w:del w:id="1557" w:author="Author">
        <w:r w:rsidDel="005E3223">
          <w:delText>Ensure adequate fluid and calorific intake</w:delText>
        </w:r>
      </w:del>
    </w:p>
    <w:p w14:paraId="2ACD677F" w14:textId="59072E70" w:rsidR="00285583" w:rsidDel="005E3223" w:rsidRDefault="00285583" w:rsidP="00285583">
      <w:pPr>
        <w:pStyle w:val="ListParagraph"/>
        <w:numPr>
          <w:ilvl w:val="1"/>
          <w:numId w:val="50"/>
        </w:numPr>
        <w:rPr>
          <w:del w:id="1558" w:author="Author"/>
        </w:rPr>
      </w:pPr>
      <w:del w:id="1559" w:author="Author">
        <w:r w:rsidDel="005E3223">
          <w:delText>Consider increasing insulin dose (if on insulin)</w:delText>
        </w:r>
      </w:del>
    </w:p>
    <w:p w14:paraId="5E5AA09A" w14:textId="299CD790" w:rsidR="00071417" w:rsidDel="005E3223" w:rsidRDefault="00071417" w:rsidP="00285583">
      <w:pPr>
        <w:pStyle w:val="ListParagraph"/>
        <w:numPr>
          <w:ilvl w:val="1"/>
          <w:numId w:val="50"/>
        </w:numPr>
        <w:rPr>
          <w:del w:id="1560" w:author="Author"/>
        </w:rPr>
      </w:pPr>
      <w:del w:id="1561" w:author="Author">
        <w:r w:rsidDel="005E3223">
          <w:delText>I</w:delText>
        </w:r>
        <w:r w:rsidRPr="00071417" w:rsidDel="005E3223">
          <w:delText xml:space="preserve">nform </w:delText>
        </w:r>
        <w:r w:rsidDel="005E3223">
          <w:delText>local</w:delText>
        </w:r>
        <w:r w:rsidRPr="00071417" w:rsidDel="005E3223">
          <w:delText xml:space="preserve"> diabetes team</w:delText>
        </w:r>
        <w:r w:rsidDel="005E3223">
          <w:delText xml:space="preserve"> (if available)</w:delText>
        </w:r>
        <w:r w:rsidRPr="00071417" w:rsidDel="005E3223">
          <w:delText xml:space="preserve"> and treat ketosis using local protocols</w:delText>
        </w:r>
      </w:del>
    </w:p>
    <w:p w14:paraId="317A4362" w14:textId="461F5C88" w:rsidR="00285583" w:rsidDel="005E3223" w:rsidRDefault="008424B0" w:rsidP="00285583">
      <w:pPr>
        <w:pStyle w:val="ListParagraph"/>
        <w:numPr>
          <w:ilvl w:val="1"/>
          <w:numId w:val="50"/>
        </w:numPr>
        <w:rPr>
          <w:del w:id="1562" w:author="Author"/>
        </w:rPr>
      </w:pPr>
      <w:del w:id="1563" w:author="Author">
        <w:r w:rsidDel="005E3223">
          <w:delText>Consider d</w:delText>
        </w:r>
        <w:r w:rsidR="00285583" w:rsidDel="005E3223">
          <w:delText>iscontinuing empagliflozin until ketosis resolves</w:delText>
        </w:r>
      </w:del>
    </w:p>
    <w:p w14:paraId="7D2CA4E8" w14:textId="3C2D9484" w:rsidR="00FC3735" w:rsidDel="005E3223" w:rsidRDefault="00FC3735" w:rsidP="00FC3735">
      <w:pPr>
        <w:pStyle w:val="ListParagraph"/>
        <w:numPr>
          <w:ilvl w:val="0"/>
          <w:numId w:val="50"/>
        </w:numPr>
        <w:rPr>
          <w:del w:id="1564" w:author="Author"/>
        </w:rPr>
      </w:pPr>
      <w:del w:id="1565" w:author="Author">
        <w:r w:rsidDel="005E3223">
          <w:delText>Clinicians should consider temporarily discontinuing empagliflozin in participants with diabetes mellitus who cannot maintain oral calorific intake (until nutrition is restored)</w:delText>
        </w:r>
      </w:del>
    </w:p>
    <w:p w14:paraId="3AB3F321" w14:textId="09A2E6CA" w:rsidR="00FC3735" w:rsidDel="005E3223" w:rsidRDefault="00FC3735" w:rsidP="00FC3735">
      <w:pPr>
        <w:pStyle w:val="ListParagraph"/>
        <w:numPr>
          <w:ilvl w:val="0"/>
          <w:numId w:val="50"/>
        </w:numPr>
        <w:rPr>
          <w:del w:id="1566" w:author="Author"/>
        </w:rPr>
      </w:pPr>
      <w:del w:id="1567" w:author="Author">
        <w:r w:rsidDel="005E3223">
          <w:delText xml:space="preserve">Clinicians should be aware of “euglycaemic ketoacidosis” which occurs with </w:delText>
        </w:r>
        <w:r w:rsidR="00C90A61" w:rsidDel="005E3223">
          <w:delText>empagliflozin</w:delText>
        </w:r>
        <w:r w:rsidDel="005E3223">
          <w:delText xml:space="preserve"> and should check ketones (ideally blood)</w:delText>
        </w:r>
        <w:r w:rsidR="00174A45" w:rsidDel="005E3223">
          <w:delText xml:space="preserve"> if this is suspected (e.g. unexplained metabolic acidosis)</w:delText>
        </w:r>
      </w:del>
    </w:p>
    <w:p w14:paraId="7F6C2F2C" w14:textId="4395D480" w:rsidR="00174A45" w:rsidDel="005E3223" w:rsidRDefault="00C90A61" w:rsidP="00FC3735">
      <w:pPr>
        <w:pStyle w:val="ListParagraph"/>
        <w:numPr>
          <w:ilvl w:val="0"/>
          <w:numId w:val="50"/>
        </w:numPr>
        <w:rPr>
          <w:del w:id="1568" w:author="Author"/>
        </w:rPr>
      </w:pPr>
      <w:del w:id="1569" w:author="Author">
        <w:r w:rsidDel="005E3223">
          <w:delText xml:space="preserve">Empagliflozin </w:delText>
        </w:r>
        <w:r w:rsidR="00174A45" w:rsidDel="005E3223">
          <w:delText>do</w:delText>
        </w:r>
        <w:r w:rsidDel="005E3223">
          <w:delText>es</w:delText>
        </w:r>
        <w:r w:rsidR="00174A45" w:rsidDel="005E3223">
          <w:delText xml:space="preserve"> not cause hypoglycaemia alone, but may do so in combination with insulin or insulin secretagogues. Doses of these other medications may need to be temporarily modified while the participant is taking </w:delText>
        </w:r>
        <w:r w:rsidDel="005E3223">
          <w:delText>empagliflozin</w:delText>
        </w:r>
      </w:del>
    </w:p>
    <w:p w14:paraId="5DACE537" w14:textId="5B75EA04" w:rsidR="00174A45" w:rsidDel="005E3223" w:rsidRDefault="00C90A61" w:rsidP="00FC3735">
      <w:pPr>
        <w:pStyle w:val="ListParagraph"/>
        <w:numPr>
          <w:ilvl w:val="0"/>
          <w:numId w:val="50"/>
        </w:numPr>
        <w:rPr>
          <w:del w:id="1570" w:author="Author"/>
        </w:rPr>
      </w:pPr>
      <w:del w:id="1571" w:author="Author">
        <w:r w:rsidDel="005E3223">
          <w:delText xml:space="preserve">Empagliflozin </w:delText>
        </w:r>
        <w:r w:rsidR="00174A45" w:rsidDel="005E3223">
          <w:delText>cause</w:delText>
        </w:r>
        <w:r w:rsidDel="005E3223">
          <w:delText>s</w:delText>
        </w:r>
        <w:r w:rsidR="00174A45" w:rsidDel="005E3223">
          <w:delText xml:space="preserve"> an osmotic diuresis so careful fluid balance assessment is required</w:delText>
        </w:r>
      </w:del>
    </w:p>
    <w:p w14:paraId="46868989" w14:textId="52DBC012" w:rsidR="00052E11" w:rsidDel="005E3223" w:rsidRDefault="00C90A61" w:rsidP="003C491C">
      <w:pPr>
        <w:pStyle w:val="ListParagraph"/>
        <w:numPr>
          <w:ilvl w:val="0"/>
          <w:numId w:val="50"/>
        </w:numPr>
        <w:autoSpaceDE/>
        <w:autoSpaceDN/>
        <w:adjustRightInd/>
        <w:contextualSpacing w:val="0"/>
        <w:rPr>
          <w:del w:id="1572" w:author="Author"/>
        </w:rPr>
      </w:pPr>
      <w:del w:id="1573" w:author="Author">
        <w:r w:rsidDel="005E3223">
          <w:delText xml:space="preserve">Empagliflozin </w:delText>
        </w:r>
        <w:r w:rsidR="00174A45" w:rsidDel="005E3223">
          <w:delText>increase</w:delText>
        </w:r>
        <w:r w:rsidDel="005E3223">
          <w:delText>s</w:delText>
        </w:r>
        <w:r w:rsidR="00174A45" w:rsidDel="005E3223">
          <w:delText xml:space="preserve"> the risk of mycotic genital infections (e.g. candidiasis) which are usually easily treated with topical therapy. It is unclear whether </w:delText>
        </w:r>
        <w:r w:rsidDel="005E3223">
          <w:delText>it</w:delText>
        </w:r>
        <w:r w:rsidR="00174A45" w:rsidDel="005E3223">
          <w:delText xml:space="preserve"> cause</w:delText>
        </w:r>
        <w:r w:rsidDel="005E3223">
          <w:delText>s</w:delText>
        </w:r>
        <w:r w:rsidR="00174A45" w:rsidDel="005E3223">
          <w:delText xml:space="preserve"> Fournier’s gangrene (a very rare genital infection), but clinicians should be aware.</w:delText>
        </w:r>
      </w:del>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Del="005E3223" w:rsidRDefault="00456322" w:rsidP="00456322">
      <w:pPr>
        <w:rPr>
          <w:del w:id="1574" w:author="Author"/>
        </w:rPr>
      </w:pPr>
    </w:p>
    <w:p w14:paraId="565D563B" w14:textId="1D0EAC6F" w:rsidR="00456322" w:rsidDel="005E3223" w:rsidRDefault="00456322" w:rsidP="00456322">
      <w:pPr>
        <w:autoSpaceDE/>
        <w:autoSpaceDN/>
        <w:adjustRightInd/>
        <w:contextualSpacing w:val="0"/>
        <w:rPr>
          <w:del w:id="1575" w:author="Author"/>
          <w:b/>
          <w:bCs w:val="0"/>
        </w:rPr>
      </w:pPr>
      <w:del w:id="1576" w:author="Author">
        <w:r w:rsidDel="005E3223">
          <w:rPr>
            <w:b/>
            <w:bCs w:val="0"/>
          </w:rPr>
          <w:delText>Molnupiravir</w:delText>
        </w:r>
      </w:del>
    </w:p>
    <w:p w14:paraId="55C1E681" w14:textId="4B95F8C1" w:rsidR="00456322" w:rsidRPr="00456322" w:rsidDel="005E3223" w:rsidRDefault="00456322" w:rsidP="00456322">
      <w:pPr>
        <w:autoSpaceDE/>
        <w:autoSpaceDN/>
        <w:adjustRightInd/>
        <w:contextualSpacing w:val="0"/>
        <w:rPr>
          <w:del w:id="1577" w:author="Author"/>
          <w:bCs w:val="0"/>
        </w:rPr>
      </w:pPr>
      <w:del w:id="1578" w:author="Author">
        <w:r w:rsidDel="005E3223">
          <w:rPr>
            <w:bCs w:val="0"/>
          </w:rPr>
          <w:delText>Contraindications:</w:delText>
        </w:r>
      </w:del>
    </w:p>
    <w:p w14:paraId="0AB4D13C" w14:textId="5374D423" w:rsidR="00456322" w:rsidDel="005E3223" w:rsidRDefault="00456322" w:rsidP="00456322">
      <w:pPr>
        <w:pStyle w:val="ListParagraph"/>
        <w:numPr>
          <w:ilvl w:val="0"/>
          <w:numId w:val="50"/>
        </w:numPr>
        <w:autoSpaceDE/>
        <w:autoSpaceDN/>
        <w:adjustRightInd/>
        <w:contextualSpacing w:val="0"/>
        <w:jc w:val="left"/>
        <w:rPr>
          <w:del w:id="1579" w:author="Author"/>
        </w:rPr>
      </w:pPr>
      <w:del w:id="1580" w:author="Author">
        <w:r w:rsidDel="005E3223">
          <w:delText>Age &lt;18 years</w:delText>
        </w:r>
      </w:del>
    </w:p>
    <w:p w14:paraId="4FFAA035" w14:textId="7C3C798F" w:rsidR="003922D3" w:rsidDel="005E3223" w:rsidRDefault="00456322" w:rsidP="00456322">
      <w:pPr>
        <w:pStyle w:val="ListParagraph"/>
        <w:numPr>
          <w:ilvl w:val="0"/>
          <w:numId w:val="50"/>
        </w:numPr>
        <w:autoSpaceDE/>
        <w:autoSpaceDN/>
        <w:adjustRightInd/>
        <w:contextualSpacing w:val="0"/>
        <w:jc w:val="left"/>
        <w:rPr>
          <w:del w:id="1581" w:author="Author"/>
        </w:rPr>
      </w:pPr>
      <w:del w:id="1582" w:author="Author">
        <w:r w:rsidDel="005E3223">
          <w:delText>Pregnancy or breast-feeding</w:delText>
        </w:r>
        <w:r w:rsidR="00906D4E" w:rsidDel="005E3223">
          <w:delText>. Women of child-bearing potential should be advised not to get pregnant while taking molnupiravir or for 4 days after completing the course</w:delText>
        </w:r>
      </w:del>
    </w:p>
    <w:p w14:paraId="01B4C2D6" w14:textId="37106327" w:rsidR="00FF2D40" w:rsidDel="005E3223" w:rsidRDefault="00FF2D40" w:rsidP="00456322">
      <w:pPr>
        <w:pStyle w:val="ListParagraph"/>
        <w:numPr>
          <w:ilvl w:val="0"/>
          <w:numId w:val="50"/>
        </w:numPr>
        <w:autoSpaceDE/>
        <w:autoSpaceDN/>
        <w:adjustRightInd/>
        <w:contextualSpacing w:val="0"/>
        <w:jc w:val="left"/>
        <w:rPr>
          <w:del w:id="1583" w:author="Author"/>
        </w:rPr>
      </w:pPr>
      <w:del w:id="1584" w:author="Author">
        <w:r w:rsidDel="005E3223">
          <w:delText>Known hypersensitivity to molnupiravir or its excipients</w:delText>
        </w:r>
      </w:del>
    </w:p>
    <w:p w14:paraId="6BAA5FA6" w14:textId="6802115D" w:rsidR="009C5831" w:rsidDel="005E3223" w:rsidRDefault="009C5831" w:rsidP="00456322">
      <w:pPr>
        <w:pStyle w:val="ListParagraph"/>
        <w:numPr>
          <w:ilvl w:val="0"/>
          <w:numId w:val="50"/>
        </w:numPr>
        <w:autoSpaceDE/>
        <w:autoSpaceDN/>
        <w:adjustRightInd/>
        <w:contextualSpacing w:val="0"/>
        <w:jc w:val="left"/>
        <w:rPr>
          <w:del w:id="1585" w:author="Author"/>
        </w:rPr>
      </w:pPr>
      <w:del w:id="1586" w:author="Author">
        <w:r w:rsidDel="005E3223">
          <w:delText>Prior treatment with molnupiravir during the index illness</w:delText>
        </w:r>
      </w:del>
    </w:p>
    <w:p w14:paraId="28FE5459" w14:textId="32610D41" w:rsidR="00456322" w:rsidDel="005E3223" w:rsidRDefault="00456322" w:rsidP="00456322">
      <w:pPr>
        <w:rPr>
          <w:del w:id="1587" w:author="Author"/>
        </w:rPr>
      </w:pPr>
      <w:del w:id="1588" w:author="Author">
        <w:r w:rsidDel="005E3223">
          <w:delText>Cautions: no dose adjustment for kidney or liver function is required.</w:delText>
        </w:r>
      </w:del>
    </w:p>
    <w:p w14:paraId="12CE99F6" w14:textId="504642BD" w:rsidR="004C4524" w:rsidDel="005E3223" w:rsidRDefault="004C4524" w:rsidP="00456322">
      <w:pPr>
        <w:rPr>
          <w:del w:id="1589" w:author="Author"/>
        </w:rPr>
      </w:pPr>
    </w:p>
    <w:p w14:paraId="366DDD13" w14:textId="327B3B7B" w:rsidR="00B66772" w:rsidDel="005E3223" w:rsidRDefault="00B66772" w:rsidP="00B66772">
      <w:pPr>
        <w:rPr>
          <w:del w:id="1590" w:author="Author"/>
          <w:b/>
        </w:rPr>
      </w:pPr>
      <w:del w:id="1591" w:author="Author">
        <w:r w:rsidDel="005E3223">
          <w:rPr>
            <w:b/>
          </w:rPr>
          <w:delText>Paxlovid</w:delText>
        </w:r>
      </w:del>
    </w:p>
    <w:p w14:paraId="2FC6EEDB" w14:textId="3CA5A9F6" w:rsidR="00B66772" w:rsidDel="005E3223" w:rsidRDefault="00B66772" w:rsidP="00B66772">
      <w:pPr>
        <w:rPr>
          <w:del w:id="1592" w:author="Author"/>
        </w:rPr>
      </w:pPr>
      <w:del w:id="1593" w:author="Author">
        <w:r w:rsidDel="005E3223">
          <w:delText>Contraindications:</w:delText>
        </w:r>
      </w:del>
    </w:p>
    <w:p w14:paraId="7DC60FF0" w14:textId="3A7618C3" w:rsidR="00B66772" w:rsidDel="005E3223" w:rsidRDefault="00B66772" w:rsidP="00B66772">
      <w:pPr>
        <w:pStyle w:val="ListParagraph"/>
        <w:numPr>
          <w:ilvl w:val="0"/>
          <w:numId w:val="52"/>
        </w:numPr>
        <w:rPr>
          <w:del w:id="1594" w:author="Author"/>
        </w:rPr>
      </w:pPr>
      <w:del w:id="1595" w:author="Author">
        <w:r w:rsidDel="005E3223">
          <w:delText>Age &lt;18 years</w:delText>
        </w:r>
      </w:del>
    </w:p>
    <w:p w14:paraId="325E55DC" w14:textId="5FA0B4E0" w:rsidR="00B66772" w:rsidDel="005E3223" w:rsidRDefault="00B66772" w:rsidP="00B66772">
      <w:pPr>
        <w:pStyle w:val="ListParagraph"/>
        <w:numPr>
          <w:ilvl w:val="0"/>
          <w:numId w:val="52"/>
        </w:numPr>
        <w:rPr>
          <w:del w:id="1596" w:author="Author"/>
        </w:rPr>
      </w:pPr>
      <w:del w:id="1597" w:author="Author">
        <w:r w:rsidDel="005E3223">
          <w:delText>Severe hepatic impairment (Child-Pugh class C)</w:delText>
        </w:r>
      </w:del>
    </w:p>
    <w:p w14:paraId="6810B382" w14:textId="4853F5FE" w:rsidR="00B66772" w:rsidDel="005E3223" w:rsidRDefault="00B66772" w:rsidP="00B66772">
      <w:pPr>
        <w:pStyle w:val="ListParagraph"/>
        <w:numPr>
          <w:ilvl w:val="0"/>
          <w:numId w:val="52"/>
        </w:numPr>
        <w:rPr>
          <w:del w:id="1598" w:author="Author"/>
        </w:rPr>
      </w:pPr>
      <w:del w:id="1599" w:author="Author">
        <w:r w:rsidDel="005E3223">
          <w:delText>Severe renal impairment (eGFR &lt;30 mL/min/1.73m</w:delText>
        </w:r>
        <w:r w:rsidRPr="00D20A63" w:rsidDel="005E3223">
          <w:rPr>
            <w:vertAlign w:val="superscript"/>
          </w:rPr>
          <w:delText>2</w:delText>
        </w:r>
        <w:r w:rsidDel="005E3223">
          <w:delText>)</w:delText>
        </w:r>
      </w:del>
    </w:p>
    <w:p w14:paraId="63C37337" w14:textId="1E155252" w:rsidR="00B66772" w:rsidDel="005E3223" w:rsidRDefault="00B66772" w:rsidP="00B66772">
      <w:pPr>
        <w:pStyle w:val="ListParagraph"/>
        <w:numPr>
          <w:ilvl w:val="0"/>
          <w:numId w:val="52"/>
        </w:numPr>
        <w:rPr>
          <w:del w:id="1600" w:author="Author"/>
        </w:rPr>
      </w:pPr>
      <w:del w:id="1601" w:author="Author">
        <w:r w:rsidDel="005E3223">
          <w:delText>First trimester (i.e. first 12 weeks) of pregnancy</w:delText>
        </w:r>
      </w:del>
    </w:p>
    <w:p w14:paraId="5C2801E2" w14:textId="3303C64B" w:rsidR="00B66772" w:rsidDel="005E3223" w:rsidRDefault="00B66772" w:rsidP="00B66772">
      <w:pPr>
        <w:pStyle w:val="ListParagraph"/>
        <w:numPr>
          <w:ilvl w:val="0"/>
          <w:numId w:val="52"/>
        </w:numPr>
        <w:rPr>
          <w:del w:id="1602" w:author="Author"/>
        </w:rPr>
      </w:pPr>
      <w:del w:id="1603" w:author="Author">
        <w:r w:rsidDel="005E3223">
          <w:delText>Prior treatment with Paxlovid during the index illness</w:delText>
        </w:r>
      </w:del>
    </w:p>
    <w:p w14:paraId="05DD3371" w14:textId="0B192D4C" w:rsidR="00B66772" w:rsidDel="005E3223" w:rsidRDefault="00B66772" w:rsidP="00B66772">
      <w:pPr>
        <w:pStyle w:val="ListParagraph"/>
        <w:numPr>
          <w:ilvl w:val="0"/>
          <w:numId w:val="52"/>
        </w:numPr>
        <w:rPr>
          <w:del w:id="1604" w:author="Author"/>
        </w:rPr>
      </w:pPr>
      <w:del w:id="1605" w:author="Author">
        <w:r w:rsidDel="005E3223">
          <w:delText xml:space="preserve">Known hypersensitivity to nirmatrelvir (PF-07321332) or ritonavir (including </w:delText>
        </w:r>
        <w:r w:rsidRPr="00133EBE" w:rsidDel="005E3223">
          <w:delText>hereditary problems of galactose intolerance, total lactase deficiency or glucose-galactose malabsorption</w:delText>
        </w:r>
        <w:r w:rsidDel="005E3223">
          <w:delText>)</w:delText>
        </w:r>
      </w:del>
    </w:p>
    <w:p w14:paraId="120B1E97" w14:textId="6537F92C" w:rsidR="00B66772" w:rsidDel="005E3223" w:rsidRDefault="00B66772" w:rsidP="00B66772">
      <w:pPr>
        <w:pStyle w:val="ListParagraph"/>
        <w:numPr>
          <w:ilvl w:val="0"/>
          <w:numId w:val="52"/>
        </w:numPr>
        <w:rPr>
          <w:del w:id="1606" w:author="Author"/>
        </w:rPr>
      </w:pPr>
      <w:del w:id="1607" w:author="Author">
        <w:r w:rsidDel="005E3223">
          <w:delText xml:space="preserve">Concomitant therapy with drugs that are highly dependent on CYP3A for clearance and for which elevated plasma concentrations are associated with serious reactions. </w:delText>
        </w:r>
      </w:del>
    </w:p>
    <w:p w14:paraId="4FA14499" w14:textId="2F5EFBE1" w:rsidR="00B66772" w:rsidDel="005E3223" w:rsidRDefault="00B66772" w:rsidP="00B66772">
      <w:pPr>
        <w:pStyle w:val="ListParagraph"/>
        <w:numPr>
          <w:ilvl w:val="1"/>
          <w:numId w:val="52"/>
        </w:numPr>
        <w:tabs>
          <w:tab w:val="left" w:pos="4927"/>
        </w:tabs>
        <w:jc w:val="left"/>
        <w:rPr>
          <w:del w:id="1608" w:author="Author"/>
        </w:rPr>
      </w:pPr>
      <w:del w:id="1609" w:author="Author">
        <w:r w:rsidDel="005E3223">
          <w:delText>α1-adrenoreceptor antagonist (afluzosin)</w:delText>
        </w:r>
      </w:del>
    </w:p>
    <w:p w14:paraId="78D16ED4" w14:textId="69F1B9FB" w:rsidR="00B66772" w:rsidDel="005E3223" w:rsidRDefault="00B66772" w:rsidP="00B66772">
      <w:pPr>
        <w:pStyle w:val="ListParagraph"/>
        <w:numPr>
          <w:ilvl w:val="1"/>
          <w:numId w:val="52"/>
        </w:numPr>
        <w:tabs>
          <w:tab w:val="left" w:pos="4927"/>
        </w:tabs>
        <w:jc w:val="left"/>
        <w:rPr>
          <w:del w:id="1610" w:author="Author"/>
        </w:rPr>
      </w:pPr>
      <w:del w:id="1611" w:author="Author">
        <w:r w:rsidDel="005E3223">
          <w:delText>Analgesics (pethidine, piroxicam, propoxyphene)</w:delText>
        </w:r>
      </w:del>
    </w:p>
    <w:p w14:paraId="1595C5A3" w14:textId="2A099EB3" w:rsidR="00B66772" w:rsidDel="005E3223" w:rsidRDefault="00B66772" w:rsidP="00B66772">
      <w:pPr>
        <w:pStyle w:val="ListParagraph"/>
        <w:numPr>
          <w:ilvl w:val="1"/>
          <w:numId w:val="52"/>
        </w:numPr>
        <w:tabs>
          <w:tab w:val="left" w:pos="4927"/>
        </w:tabs>
        <w:jc w:val="left"/>
        <w:rPr>
          <w:del w:id="1612" w:author="Author"/>
        </w:rPr>
      </w:pPr>
      <w:del w:id="1613" w:author="Author">
        <w:r w:rsidDel="005E3223">
          <w:delText>Anti-anginal (ranolazine)</w:delText>
        </w:r>
      </w:del>
    </w:p>
    <w:p w14:paraId="2DCBB331" w14:textId="4E1A0CB9" w:rsidR="00B66772" w:rsidDel="005E3223" w:rsidRDefault="00B66772" w:rsidP="00B66772">
      <w:pPr>
        <w:pStyle w:val="ListParagraph"/>
        <w:numPr>
          <w:ilvl w:val="1"/>
          <w:numId w:val="52"/>
        </w:numPr>
        <w:tabs>
          <w:tab w:val="left" w:pos="4927"/>
        </w:tabs>
        <w:jc w:val="left"/>
        <w:rPr>
          <w:del w:id="1614" w:author="Author"/>
        </w:rPr>
      </w:pPr>
      <w:del w:id="1615" w:author="Author">
        <w:r w:rsidDel="005E3223">
          <w:delText>Anti-arrhythmics (amiodarone, bepridil, dronaderone, encainide, flecainide, propafenone, quinidine)</w:delText>
        </w:r>
      </w:del>
    </w:p>
    <w:p w14:paraId="7AA62262" w14:textId="5866EAED" w:rsidR="00B66772" w:rsidDel="005E3223" w:rsidRDefault="00B66772" w:rsidP="00B66772">
      <w:pPr>
        <w:pStyle w:val="ListParagraph"/>
        <w:numPr>
          <w:ilvl w:val="1"/>
          <w:numId w:val="52"/>
        </w:numPr>
        <w:tabs>
          <w:tab w:val="left" w:pos="4927"/>
        </w:tabs>
        <w:jc w:val="left"/>
        <w:rPr>
          <w:del w:id="1616" w:author="Author"/>
        </w:rPr>
      </w:pPr>
      <w:del w:id="1617" w:author="Author">
        <w:r w:rsidDel="005E3223">
          <w:delText>Antibacterials (fusidic acid)</w:delText>
        </w:r>
      </w:del>
    </w:p>
    <w:p w14:paraId="528203A9" w14:textId="7F4F5824" w:rsidR="00B66772" w:rsidDel="005E3223" w:rsidRDefault="00B66772" w:rsidP="00B66772">
      <w:pPr>
        <w:pStyle w:val="ListParagraph"/>
        <w:numPr>
          <w:ilvl w:val="1"/>
          <w:numId w:val="52"/>
        </w:numPr>
        <w:tabs>
          <w:tab w:val="left" w:pos="4927"/>
        </w:tabs>
        <w:jc w:val="left"/>
        <w:rPr>
          <w:del w:id="1618" w:author="Author"/>
        </w:rPr>
      </w:pPr>
      <w:del w:id="1619" w:author="Author">
        <w:r w:rsidDel="005E3223">
          <w:delText>Anticancer (neratinib, venetoclax)</w:delText>
        </w:r>
      </w:del>
    </w:p>
    <w:p w14:paraId="60D34030" w14:textId="21F55950" w:rsidR="00B66772" w:rsidDel="005E3223" w:rsidRDefault="00B66772" w:rsidP="00B66772">
      <w:pPr>
        <w:pStyle w:val="ListParagraph"/>
        <w:numPr>
          <w:ilvl w:val="1"/>
          <w:numId w:val="52"/>
        </w:numPr>
        <w:tabs>
          <w:tab w:val="left" w:pos="4927"/>
        </w:tabs>
        <w:jc w:val="left"/>
        <w:rPr>
          <w:del w:id="1620" w:author="Author"/>
        </w:rPr>
      </w:pPr>
      <w:del w:id="1621" w:author="Author">
        <w:r w:rsidDel="005E3223">
          <w:delText>Anti-gout (colchicine)</w:delText>
        </w:r>
      </w:del>
    </w:p>
    <w:p w14:paraId="23524A74" w14:textId="5C700BD5" w:rsidR="00B66772" w:rsidDel="005E3223" w:rsidRDefault="00B66772" w:rsidP="00B66772">
      <w:pPr>
        <w:pStyle w:val="ListParagraph"/>
        <w:numPr>
          <w:ilvl w:val="1"/>
          <w:numId w:val="52"/>
        </w:numPr>
        <w:tabs>
          <w:tab w:val="left" w:pos="4927"/>
        </w:tabs>
        <w:jc w:val="left"/>
        <w:rPr>
          <w:del w:id="1622" w:author="Author"/>
        </w:rPr>
      </w:pPr>
      <w:del w:id="1623" w:author="Author">
        <w:r w:rsidDel="005E3223">
          <w:delText>Antihistamine (astemizole, terfenadine)</w:delText>
        </w:r>
      </w:del>
    </w:p>
    <w:p w14:paraId="26FF15E4" w14:textId="20F0870B" w:rsidR="00B66772" w:rsidDel="005E3223" w:rsidRDefault="00B66772" w:rsidP="00B66772">
      <w:pPr>
        <w:pStyle w:val="ListParagraph"/>
        <w:numPr>
          <w:ilvl w:val="1"/>
          <w:numId w:val="52"/>
        </w:numPr>
        <w:tabs>
          <w:tab w:val="left" w:pos="4927"/>
        </w:tabs>
        <w:jc w:val="left"/>
        <w:rPr>
          <w:del w:id="1624" w:author="Author"/>
        </w:rPr>
      </w:pPr>
      <w:del w:id="1625" w:author="Author">
        <w:r w:rsidDel="005E3223">
          <w:delText>Antipsychotics (lurasidone, pimozide, clozapine, quietiapine)</w:delText>
        </w:r>
      </w:del>
    </w:p>
    <w:p w14:paraId="22F785D3" w14:textId="46797854" w:rsidR="00B66772" w:rsidDel="005E3223" w:rsidRDefault="00B66772" w:rsidP="00B66772">
      <w:pPr>
        <w:pStyle w:val="ListParagraph"/>
        <w:numPr>
          <w:ilvl w:val="1"/>
          <w:numId w:val="52"/>
        </w:numPr>
        <w:tabs>
          <w:tab w:val="left" w:pos="4927"/>
        </w:tabs>
        <w:jc w:val="left"/>
        <w:rPr>
          <w:del w:id="1626" w:author="Author"/>
        </w:rPr>
      </w:pPr>
      <w:del w:id="1627" w:author="Author">
        <w:r w:rsidDel="005E3223">
          <w:delText>Ergot derivatives (dihydroergotamine, ergonovine, ergotamine, methylergonovine)</w:delText>
        </w:r>
      </w:del>
    </w:p>
    <w:p w14:paraId="0CD5B9C3" w14:textId="3D0A055C" w:rsidR="00B66772" w:rsidDel="005E3223" w:rsidRDefault="00B66772" w:rsidP="00B66772">
      <w:pPr>
        <w:pStyle w:val="ListParagraph"/>
        <w:numPr>
          <w:ilvl w:val="1"/>
          <w:numId w:val="52"/>
        </w:numPr>
        <w:tabs>
          <w:tab w:val="left" w:pos="4927"/>
        </w:tabs>
        <w:jc w:val="left"/>
        <w:rPr>
          <w:del w:id="1628" w:author="Author"/>
        </w:rPr>
      </w:pPr>
      <w:del w:id="1629" w:author="Author">
        <w:r w:rsidDel="005E3223">
          <w:delText>Gastrointestinal motility agent (cisapride)</w:delText>
        </w:r>
      </w:del>
    </w:p>
    <w:p w14:paraId="7E44139A" w14:textId="447C61E7" w:rsidR="00B66772" w:rsidDel="005E3223" w:rsidRDefault="00B66772" w:rsidP="00B66772">
      <w:pPr>
        <w:pStyle w:val="ListParagraph"/>
        <w:numPr>
          <w:ilvl w:val="1"/>
          <w:numId w:val="52"/>
        </w:numPr>
        <w:tabs>
          <w:tab w:val="left" w:pos="4927"/>
        </w:tabs>
        <w:jc w:val="left"/>
        <w:rPr>
          <w:del w:id="1630" w:author="Author"/>
        </w:rPr>
      </w:pPr>
      <w:del w:id="1631" w:author="Author">
        <w:r w:rsidDel="005E3223">
          <w:delText>Lipid modifying agents (lovastatin, simvastatin, lomitapide)</w:delText>
        </w:r>
      </w:del>
    </w:p>
    <w:p w14:paraId="14B0E9C4" w14:textId="00FAF545" w:rsidR="00B66772" w:rsidDel="005E3223" w:rsidRDefault="00B66772" w:rsidP="00B66772">
      <w:pPr>
        <w:pStyle w:val="ListParagraph"/>
        <w:numPr>
          <w:ilvl w:val="1"/>
          <w:numId w:val="52"/>
        </w:numPr>
        <w:tabs>
          <w:tab w:val="left" w:pos="4927"/>
        </w:tabs>
        <w:jc w:val="left"/>
        <w:rPr>
          <w:del w:id="1632" w:author="Author"/>
        </w:rPr>
      </w:pPr>
      <w:del w:id="1633" w:author="Author">
        <w:r w:rsidDel="005E3223">
          <w:delText>PDE5 inhibitors (avanafil, vardenafil, sildenafil)</w:delText>
        </w:r>
      </w:del>
    </w:p>
    <w:p w14:paraId="6204D08E" w14:textId="36A0173B" w:rsidR="00B66772" w:rsidDel="005E3223" w:rsidRDefault="00B66772" w:rsidP="00B66772">
      <w:pPr>
        <w:pStyle w:val="ListParagraph"/>
        <w:numPr>
          <w:ilvl w:val="1"/>
          <w:numId w:val="52"/>
        </w:numPr>
        <w:tabs>
          <w:tab w:val="left" w:pos="4927"/>
        </w:tabs>
        <w:jc w:val="left"/>
        <w:rPr>
          <w:del w:id="1634" w:author="Author"/>
        </w:rPr>
      </w:pPr>
      <w:del w:id="1635" w:author="Author">
        <w:r w:rsidDel="005E3223">
          <w:delText>Sedatives (clorazepate, diazepam, estazolam, flurazepam, triazolam, oral midazolam)</w:delText>
        </w:r>
      </w:del>
    </w:p>
    <w:p w14:paraId="6DC1B4F2" w14:textId="4E9B2F03" w:rsidR="00B66772" w:rsidDel="005E3223" w:rsidRDefault="00602F97" w:rsidP="00B66772">
      <w:pPr>
        <w:pStyle w:val="ListParagraph"/>
        <w:numPr>
          <w:ilvl w:val="1"/>
          <w:numId w:val="52"/>
        </w:numPr>
        <w:tabs>
          <w:tab w:val="left" w:pos="4927"/>
        </w:tabs>
        <w:jc w:val="left"/>
        <w:rPr>
          <w:del w:id="1636" w:author="Author"/>
        </w:rPr>
      </w:pPr>
      <w:del w:id="1637" w:author="Author">
        <w:r w:rsidDel="005E3223">
          <w:delText>D</w:delText>
        </w:r>
        <w:r w:rsidR="00B66772" w:rsidDel="005E3223">
          <w:delText>examethasone</w:delText>
        </w:r>
        <w:r w:rsidR="008A58A6" w:rsidDel="005E3223">
          <w:rPr>
            <w:rStyle w:val="FootnoteReference"/>
          </w:rPr>
          <w:footnoteReference w:id="23"/>
        </w:r>
      </w:del>
    </w:p>
    <w:p w14:paraId="3B478E31" w14:textId="12C52EF0" w:rsidR="00B66772" w:rsidDel="005E3223" w:rsidRDefault="00B66772" w:rsidP="00B66772">
      <w:pPr>
        <w:pStyle w:val="ListParagraph"/>
        <w:numPr>
          <w:ilvl w:val="0"/>
          <w:numId w:val="52"/>
        </w:numPr>
        <w:tabs>
          <w:tab w:val="left" w:pos="4927"/>
        </w:tabs>
        <w:jc w:val="left"/>
        <w:rPr>
          <w:del w:id="1640" w:author="Author"/>
        </w:rPr>
      </w:pPr>
      <w:del w:id="1641" w:author="Author">
        <w:r w:rsidDel="005E3223">
          <w:delText xml:space="preserve">Concomitant therapy with drugs that are potent CYP3A inducers (which may reduce plasma </w:delText>
        </w:r>
        <w:r w:rsidRPr="00D20A63" w:rsidDel="005E3223">
          <w:delText>PF-07321332/ritonavir</w:delText>
        </w:r>
        <w:r w:rsidDel="005E3223">
          <w:delText xml:space="preserve"> concentrations):</w:delText>
        </w:r>
      </w:del>
    </w:p>
    <w:p w14:paraId="4326C564" w14:textId="31A672F2" w:rsidR="00B66772" w:rsidDel="005E3223" w:rsidRDefault="00B66772" w:rsidP="00B66772">
      <w:pPr>
        <w:pStyle w:val="ListParagraph"/>
        <w:numPr>
          <w:ilvl w:val="1"/>
          <w:numId w:val="52"/>
        </w:numPr>
        <w:tabs>
          <w:tab w:val="left" w:pos="4927"/>
        </w:tabs>
        <w:jc w:val="left"/>
        <w:rPr>
          <w:del w:id="1642" w:author="Author"/>
        </w:rPr>
      </w:pPr>
      <w:del w:id="1643" w:author="Author">
        <w:r w:rsidDel="005E3223">
          <w:delText>Anticancer (apalutamide)</w:delText>
        </w:r>
      </w:del>
    </w:p>
    <w:p w14:paraId="416F7421" w14:textId="59948BDF" w:rsidR="00B66772" w:rsidDel="005E3223" w:rsidRDefault="00B66772" w:rsidP="00B66772">
      <w:pPr>
        <w:pStyle w:val="ListParagraph"/>
        <w:numPr>
          <w:ilvl w:val="1"/>
          <w:numId w:val="52"/>
        </w:numPr>
        <w:tabs>
          <w:tab w:val="left" w:pos="4927"/>
        </w:tabs>
        <w:jc w:val="left"/>
        <w:rPr>
          <w:del w:id="1644" w:author="Author"/>
        </w:rPr>
      </w:pPr>
      <w:del w:id="1645" w:author="Author">
        <w:r w:rsidDel="005E3223">
          <w:delText>Anticonvulsants (carbamazepine, phenobarbital, phenytoin)</w:delText>
        </w:r>
      </w:del>
    </w:p>
    <w:p w14:paraId="6BC6F7EB" w14:textId="32C6E1AC" w:rsidR="00B66772" w:rsidDel="005E3223" w:rsidRDefault="00B66772" w:rsidP="00B66772">
      <w:pPr>
        <w:pStyle w:val="ListParagraph"/>
        <w:numPr>
          <w:ilvl w:val="1"/>
          <w:numId w:val="52"/>
        </w:numPr>
        <w:tabs>
          <w:tab w:val="left" w:pos="4927"/>
        </w:tabs>
        <w:jc w:val="left"/>
        <w:rPr>
          <w:del w:id="1646" w:author="Author"/>
        </w:rPr>
      </w:pPr>
      <w:del w:id="1647" w:author="Author">
        <w:r w:rsidDel="005E3223">
          <w:delText>Antimycobacterials (rifampicin)</w:delText>
        </w:r>
      </w:del>
    </w:p>
    <w:p w14:paraId="4B21DBB8" w14:textId="12CC6066" w:rsidR="00B66772" w:rsidDel="005E3223" w:rsidRDefault="00B66772" w:rsidP="00B66772">
      <w:pPr>
        <w:pStyle w:val="ListParagraph"/>
        <w:numPr>
          <w:ilvl w:val="1"/>
          <w:numId w:val="52"/>
        </w:numPr>
        <w:tabs>
          <w:tab w:val="left" w:pos="4927"/>
        </w:tabs>
        <w:jc w:val="left"/>
        <w:rPr>
          <w:del w:id="1648" w:author="Author"/>
        </w:rPr>
      </w:pPr>
      <w:del w:id="1649" w:author="Author">
        <w:r w:rsidDel="005E3223">
          <w:delText>Herbal products (St John’s Wort)</w:delText>
        </w:r>
      </w:del>
    </w:p>
    <w:p w14:paraId="6CF70AAA" w14:textId="459AE586" w:rsidR="00B66772" w:rsidRPr="002D61DD" w:rsidDel="005E3223" w:rsidRDefault="00B66772" w:rsidP="00B66772">
      <w:pPr>
        <w:rPr>
          <w:del w:id="1650" w:author="Author"/>
          <w:sz w:val="12"/>
          <w:szCs w:val="12"/>
        </w:rPr>
      </w:pPr>
    </w:p>
    <w:p w14:paraId="5C612061" w14:textId="62640F8F" w:rsidR="00B66772" w:rsidDel="005E3223" w:rsidRDefault="00B66772" w:rsidP="00B66772">
      <w:pPr>
        <w:pStyle w:val="ListParagraph"/>
        <w:ind w:left="0"/>
        <w:rPr>
          <w:del w:id="1651" w:author="Author"/>
        </w:rPr>
      </w:pPr>
      <w:del w:id="1652" w:author="Author">
        <w:r w:rsidDel="005E3223">
          <w:delText>Cautions:</w:delText>
        </w:r>
      </w:del>
    </w:p>
    <w:p w14:paraId="15241690" w14:textId="5E5B6296" w:rsidR="00B66772" w:rsidDel="005E3223" w:rsidRDefault="00B66772" w:rsidP="00B66772">
      <w:pPr>
        <w:pStyle w:val="ListParagraph"/>
        <w:numPr>
          <w:ilvl w:val="0"/>
          <w:numId w:val="53"/>
        </w:numPr>
        <w:rPr>
          <w:del w:id="1653" w:author="Author"/>
        </w:rPr>
      </w:pPr>
      <w:del w:id="1654" w:author="Author">
        <w:r w:rsidDel="005E3223">
          <w:delText>Since ritonavir may decrease the efficacy of combined oral contraceptives, women using them should be advised to use effective alternative contraception or an additional barrier method until after one complete menstrual cycle after stopping.</w:delText>
        </w:r>
      </w:del>
    </w:p>
    <w:p w14:paraId="24824651" w14:textId="15110B14" w:rsidR="00B66772" w:rsidDel="005E3223" w:rsidRDefault="00B66772" w:rsidP="00B66772">
      <w:pPr>
        <w:pStyle w:val="ListParagraph"/>
        <w:numPr>
          <w:ilvl w:val="0"/>
          <w:numId w:val="53"/>
        </w:numPr>
        <w:rPr>
          <w:del w:id="1655" w:author="Author"/>
        </w:rPr>
      </w:pPr>
      <w:del w:id="1656" w:author="Author">
        <w:r w:rsidDel="005E3223">
          <w:delText>The necessity of using other drugs metabolised by CYP3A (or which induce or inhibit CYP3A) should be reviewed.</w:delText>
        </w:r>
        <w:r w:rsidDel="005E3223">
          <w:rPr>
            <w:rStyle w:val="FootnoteReference"/>
          </w:rPr>
          <w:footnoteReference w:id="24"/>
        </w:r>
        <w:r w:rsidDel="005E3223">
          <w:delText xml:space="preserve"> </w:delText>
        </w:r>
      </w:del>
    </w:p>
    <w:p w14:paraId="35465FB6" w14:textId="40957212" w:rsidR="00B66772" w:rsidDel="005E3223" w:rsidRDefault="00B66772" w:rsidP="00B66772">
      <w:pPr>
        <w:pStyle w:val="ListParagraph"/>
        <w:numPr>
          <w:ilvl w:val="0"/>
          <w:numId w:val="53"/>
        </w:numPr>
        <w:rPr>
          <w:del w:id="1659" w:author="Author"/>
        </w:rPr>
      </w:pPr>
      <w:del w:id="1660" w:author="Author">
        <w:r w:rsidDel="005E3223">
          <w:delText>Patients with moderate renal impairment (eGFR ≥30 &lt;60 mL/min/1.73m</w:delText>
        </w:r>
        <w:r w:rsidRPr="0026009E" w:rsidDel="005E3223">
          <w:rPr>
            <w:vertAlign w:val="superscript"/>
          </w:rPr>
          <w:delText>2</w:delText>
        </w:r>
        <w:r w:rsidDel="005E3223">
          <w:delText xml:space="preserve">) should receive 150/100 mg twice daily (ie, one PF-07321332 tablet and one ritonavir tablet twice daily). Local pharmacists should remove one PF-07321332 tablet from each dose in the packet provided to the participant (see pharmacy manual at </w:delText>
        </w:r>
        <w:r w:rsidRPr="00D232C9" w:rsidDel="005E3223">
          <w:delText xml:space="preserve">https://www.recoverytrial.net/for-site-staff/pharmacy </w:delText>
        </w:r>
        <w:r w:rsidDel="005E3223">
          <w:delText>for further detail).</w:delText>
        </w:r>
      </w:del>
    </w:p>
    <w:p w14:paraId="67D299F6" w14:textId="4045E48C" w:rsidR="00B66772" w:rsidRPr="002D61DD" w:rsidDel="005E3223" w:rsidRDefault="00B66772" w:rsidP="00B66772">
      <w:pPr>
        <w:autoSpaceDE/>
        <w:autoSpaceDN/>
        <w:adjustRightInd/>
        <w:contextualSpacing w:val="0"/>
        <w:rPr>
          <w:del w:id="1661" w:author="Author"/>
          <w:b/>
          <w:bCs w:val="0"/>
          <w:sz w:val="12"/>
          <w:szCs w:val="12"/>
        </w:rPr>
      </w:pPr>
    </w:p>
    <w:p w14:paraId="236EC04D" w14:textId="2AAB4112" w:rsidR="00030197" w:rsidDel="005E3223" w:rsidRDefault="00B66772" w:rsidP="00B66772">
      <w:pPr>
        <w:autoSpaceDE/>
        <w:autoSpaceDN/>
        <w:adjustRightInd/>
        <w:contextualSpacing w:val="0"/>
        <w:rPr>
          <w:del w:id="1662" w:author="Author"/>
          <w:b/>
          <w:bCs w:val="0"/>
        </w:rPr>
      </w:pPr>
      <w:del w:id="1663" w:author="Author">
        <w:r w:rsidDel="005E3223">
          <w:delText>Managing clinicians may consider if it is appropriate to temporarily withhold contraindicated concomitant medication while receiving Paxlovid or consider alternatives. The risks and benefits of doing so should be explained to the participant. Clear plans should be made about restarting such treatment and – if necessary – any checks that need to be made beforehand. These plans should be communicated to the participant and their general practitioner in the discharge summary.</w:delText>
        </w:r>
      </w:del>
    </w:p>
    <w:p w14:paraId="2C97305F" w14:textId="77777777" w:rsidR="005A3F60" w:rsidRDefault="005A3F60" w:rsidP="00052E11">
      <w:pPr>
        <w:autoSpaceDE/>
        <w:autoSpaceDN/>
        <w:adjustRightInd/>
        <w:contextualSpacing w:val="0"/>
        <w:rPr>
          <w:b/>
          <w:bCs w:val="0"/>
        </w:rPr>
      </w:pPr>
    </w:p>
    <w:p w14:paraId="1A707346" w14:textId="168FFADA" w:rsidR="00052E11" w:rsidRDefault="00052E11" w:rsidP="00052E11">
      <w:pPr>
        <w:autoSpaceDE/>
        <w:autoSpaceDN/>
        <w:adjustRightInd/>
        <w:contextualSpacing w:val="0"/>
        <w:rPr>
          <w:b/>
          <w:bCs w:val="0"/>
        </w:rPr>
      </w:pPr>
      <w:r w:rsidRPr="009B53F7">
        <w:rPr>
          <w:b/>
          <w:bCs w:val="0"/>
        </w:rPr>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DB1708">
      <w:pPr>
        <w:pStyle w:val="Heading2"/>
      </w:pPr>
      <w:bookmarkStart w:id="1664" w:name="_Toc38099280"/>
      <w:bookmarkStart w:id="1665" w:name="_Ref50472190"/>
      <w:bookmarkStart w:id="1666" w:name="_Ref53515449"/>
      <w:bookmarkStart w:id="1667" w:name="_Toc44674877"/>
      <w:bookmarkStart w:id="1668" w:name="_Toc137835538"/>
      <w:bookmarkStart w:id="1669" w:name="_Toc138421257"/>
      <w:bookmarkStart w:id="1670" w:name="_Toc141717610"/>
      <w:bookmarkStart w:id="1671" w:name="_Toc37107326"/>
      <w:r w:rsidRPr="00633320">
        <w:lastRenderedPageBreak/>
        <w:t xml:space="preserve">Appendix </w:t>
      </w:r>
      <w:r w:rsidR="004D7874" w:rsidRPr="00633320">
        <w:t>3</w:t>
      </w:r>
      <w:r w:rsidR="00DB6908" w:rsidRPr="00633320">
        <w:t>: Paediatric dosing information</w:t>
      </w:r>
      <w:bookmarkEnd w:id="1664"/>
      <w:bookmarkEnd w:id="1665"/>
      <w:bookmarkEnd w:id="1666"/>
      <w:bookmarkEnd w:id="1667"/>
      <w:bookmarkEnd w:id="1668"/>
      <w:bookmarkEnd w:id="1669"/>
      <w:bookmarkEnd w:id="1670"/>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1672"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1F4CF3B0" w14:textId="77777777" w:rsidR="00BF158F" w:rsidRDefault="00BF158F">
      <w:pPr>
        <w:autoSpaceDE/>
        <w:autoSpaceDN/>
        <w:adjustRightInd/>
        <w:contextualSpacing w:val="0"/>
        <w:jc w:val="left"/>
        <w:rPr>
          <w:b/>
          <w:color w:val="auto"/>
        </w:rPr>
      </w:pPr>
      <w:bookmarkStart w:id="1673" w:name="_Toc44674878"/>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3D71CFF3" w14:textId="1028BFF5" w:rsidR="00CF37F5" w:rsidRDefault="00CF37F5" w:rsidP="008D3971">
      <w:pPr>
        <w:autoSpaceDE/>
        <w:autoSpaceDN/>
        <w:adjustRightInd/>
        <w:contextualSpacing w:val="0"/>
        <w:jc w:val="left"/>
      </w:pPr>
      <w:r w:rsidRPr="00A02606">
        <w:rPr>
          <w:sz w:val="20"/>
          <w:szCs w:val="20"/>
          <w:vertAlign w:val="superscript"/>
        </w:rPr>
        <w:t xml:space="preserve">b </w:t>
      </w:r>
      <w:r w:rsidRPr="00A02606">
        <w:rPr>
          <w:sz w:val="20"/>
          <w:szCs w:val="20"/>
        </w:rPr>
        <w:t>10 days if immunocompromised</w:t>
      </w:r>
    </w:p>
    <w:p w14:paraId="24D0003E" w14:textId="23190E68" w:rsidR="00CE1EB5" w:rsidRPr="00633320" w:rsidRDefault="00CE1EB5" w:rsidP="00DB1708">
      <w:pPr>
        <w:pStyle w:val="Heading2"/>
      </w:pPr>
      <w:bookmarkStart w:id="1674" w:name="_Toc137835539"/>
      <w:bookmarkStart w:id="1675" w:name="_Toc138421258"/>
      <w:bookmarkStart w:id="1676" w:name="_Toc141717611"/>
      <w:r w:rsidRPr="00633320">
        <w:lastRenderedPageBreak/>
        <w:t xml:space="preserve">Appendix </w:t>
      </w:r>
      <w:r w:rsidR="007632CA">
        <w:t>4</w:t>
      </w:r>
      <w:r w:rsidRPr="00633320">
        <w:t xml:space="preserve">: </w:t>
      </w:r>
      <w:r>
        <w:t>Use of IMPs in pregnant and breastfeeding women</w:t>
      </w:r>
      <w:bookmarkEnd w:id="1674"/>
      <w:bookmarkEnd w:id="1675"/>
      <w:bookmarkEnd w:id="1676"/>
    </w:p>
    <w:p w14:paraId="584A3C42" w14:textId="0F7CD4A5" w:rsidR="00BE4757" w:rsidRPr="00633320" w:rsidRDefault="00BE4757" w:rsidP="00BE4757">
      <w:r w:rsidRPr="00633320">
        <w:t xml:space="preserve">All trial drugs (except </w:t>
      </w:r>
      <w:del w:id="1677" w:author="Author">
        <w:r w:rsidR="000C0005" w:rsidDel="00CD3344">
          <w:delText>empagliflozin</w:delText>
        </w:r>
        <w:r w:rsidR="005A3F60" w:rsidDel="00CD3344">
          <w:delText xml:space="preserve">, </w:delText>
        </w:r>
      </w:del>
      <w:r w:rsidR="005A3F60">
        <w:t>sotrovimab</w:t>
      </w:r>
      <w:del w:id="1678" w:author="Author">
        <w:r w:rsidR="005A3F60" w:rsidDel="00CD3344">
          <w:delText>, molnupiravir, Paxlovid</w:delText>
        </w:r>
      </w:del>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r w:rsidR="005A3F60">
        <w:t xml:space="preserve"> </w:t>
      </w:r>
      <w:r w:rsidR="005E6356">
        <w:t>The potential inclusion of any pregnant women should be discussed with a consultant obstetrician (or obstetric physician) and a</w:t>
      </w:r>
      <w:r w:rsidR="005A3F60">
        <w:t>ll consent discussions should be documented in the medical records.</w:t>
      </w:r>
      <w:ins w:id="1679" w:author="Leon Peto" w:date="2023-07-19T18:34:00Z">
        <w:r w:rsidR="00760FBD" w:rsidRPr="00760FBD">
          <w:t xml:space="preserve"> </w:t>
        </w:r>
        <w:r w:rsidR="00760FBD">
          <w:t>Region-specific exclusions relating to pregnancy and breastfeeding are given in Appendix 6.</w:t>
        </w:r>
      </w:ins>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5CE676B5"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DC738F" w:rsidRPr="00633320">
          <w:fldChar w:fldCharType="begin">
            <w:fldData xml:space="preserve">PEVuZE5vdGU+PENpdGU+PEF1dGhvcj5UYW08L0F1dGhvcj48WWVhcj4yMDExPC9ZZWFyPjxSZWNO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</w:fldData>
          </w:fldChar>
        </w:r>
        <w:r w:rsidR="00EC3E6A">
          <w:instrText xml:space="preserve"> ADDIN EN.CITE </w:instrText>
        </w:r>
        <w:r w:rsidR="00EC3E6A">
          <w:fldChar w:fldCharType="begin">
            <w:fldData xml:space="preserve">PEVuZE5vdGU+PENpdGU+PEF1dGhvcj5UYW08L0F1dGhvcj48WWVhcj4yMDExPC9ZZWFyPjxSZWNO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</w:fldData>
          </w:fldChar>
        </w:r>
        <w:r w:rsidR="00EC3E6A">
          <w:instrText xml:space="preserve"> ADDIN EN.CITE.DATA </w:instrText>
        </w:r>
        <w:r w:rsidR="00EC3E6A">
          <w:fldChar w:fldCharType="end"/>
        </w:r>
        <w:r w:rsidR="00DC738F" w:rsidRPr="00633320">
          <w:fldChar w:fldCharType="separate"/>
        </w:r>
        <w:r w:rsidR="00DC738F" w:rsidRPr="005A3F60">
          <w:rPr>
            <w:noProof/>
            <w:vertAlign w:val="superscript"/>
          </w:rPr>
          <w:t>55-57</w:t>
        </w:r>
        <w:r w:rsidR="00DC738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NTg8L3N0eWxlPjwvRGlzcGxheVRleHQ+PHJlY29yZD48cmVjLW51bWJlcj41ODwvcmVjLW51bWJl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dHkgSGVhbHRoIEJvYXJkLCBOZXdwb3J0LiYjeEQ7RGVwYXJ0bWVudCBvZiBSaGV1bWF0b2xvZ3ks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</w:fldData>
          </w:fldChar>
        </w:r>
        <w:r w:rsidR="00EC3E6A">
          <w:instrText xml:space="preserve"> ADDIN EN.CITE </w:instrText>
        </w:r>
        <w:r w:rsidR="00EC3E6A">
          <w:fldChar w:fldCharType="begin">
            <w:fldData xml:space="preserve">PEVuZE5vdGU+PENpdGU+PEF1dGhvcj5GbGludDwvQXV0aG9yPjxZZWFyPjIwMTY8L1llYXI+PFJl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dHkgSGVhbHRoIEJvYXJkLCBOZXdwb3J0LiYjeEQ7RGVwYXJ0bWVudCBvZiBSaGV1bWF0b2xvZ3ks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</w:fldData>
          </w:fldChar>
        </w:r>
        <w:r w:rsidR="00EC3E6A">
          <w:instrText xml:space="preserve"> ADDIN EN.CITE.DATA </w:instrText>
        </w:r>
        <w:r w:rsidR="00EC3E6A">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NTg8L3N0eWxlPjwvRGlzcGxheVRleHQ+PHJlY29yZD48cmVjLW51bWJlcj41ODwvcmVjLW51bWJl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dHkgSGVhbHRoIEJvYXJkLCBOZXdwb3J0LiYjeEQ7RGVwYXJ0bWVudCBvZiBSaGV1bWF0b2xvZ3ks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</w:fldData>
          </w:fldChar>
        </w:r>
        <w:r w:rsidR="00EC3E6A">
          <w:instrText xml:space="preserve"> ADDIN EN.CITE </w:instrText>
        </w:r>
        <w:r w:rsidR="00EC3E6A">
          <w:fldChar w:fldCharType="begin">
            <w:fldData xml:space="preserve">PEVuZE5vdGU+PENpdGU+PEF1dGhvcj5GbGludDwvQXV0aG9yPjxZZWFyPjIwMTY8L1llYXI+PFJl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dHkgSGVhbHRoIEJvYXJkLCBOZXdwb3J0LiYjeEQ7RGVwYXJ0bWVudCBvZiBSaGV1bWF0b2xvZ3ks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</w:fldData>
          </w:fldChar>
        </w:r>
        <w:r w:rsidR="00EC3E6A">
          <w:instrText xml:space="preserve"> ADDIN EN.CITE.DATA </w:instrText>
        </w:r>
        <w:r w:rsidR="00EC3E6A">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Del="005E3223" w:rsidRDefault="00030EBD" w:rsidP="00BE4757">
      <w:pPr>
        <w:rPr>
          <w:del w:id="1680" w:author="Author"/>
          <w:bCs w:val="0"/>
        </w:rPr>
      </w:pPr>
    </w:p>
    <w:p w14:paraId="13C26C34" w14:textId="7EC710CD" w:rsidR="00174A45" w:rsidDel="005E3223" w:rsidRDefault="00174A45" w:rsidP="003C491C">
      <w:pPr>
        <w:autoSpaceDE/>
        <w:autoSpaceDN/>
        <w:adjustRightInd/>
        <w:contextualSpacing w:val="0"/>
        <w:rPr>
          <w:del w:id="1681" w:author="Author"/>
          <w:b/>
        </w:rPr>
      </w:pPr>
      <w:del w:id="1682" w:author="Author">
        <w:r w:rsidDel="005E3223">
          <w:rPr>
            <w:b/>
          </w:rPr>
          <w:delText>Empagliflozin</w:delText>
        </w:r>
      </w:del>
    </w:p>
    <w:p w14:paraId="4F235476" w14:textId="75ABB79C" w:rsidR="00CF37F5" w:rsidDel="005E3223" w:rsidRDefault="00174A45" w:rsidP="003C491C">
      <w:pPr>
        <w:autoSpaceDE/>
        <w:autoSpaceDN/>
        <w:adjustRightInd/>
        <w:contextualSpacing w:val="0"/>
        <w:rPr>
          <w:del w:id="1683" w:author="Author"/>
          <w:shd w:val="clear" w:color="auto" w:fill="FFFFFF"/>
        </w:rPr>
      </w:pPr>
      <w:del w:id="1684" w:author="Author">
        <w:r w:rsidDel="005E3223">
          <w:delText>Empagliflozin is not recommended for use in pregnant or breastfeeding women.</w:delText>
        </w:r>
        <w:r w:rsidR="00221CF5" w:rsidRPr="00221CF5" w:rsidDel="005E3223">
          <w:rPr>
            <w:shd w:val="clear" w:color="auto" w:fill="FFFFFF"/>
          </w:rPr>
          <w:delText xml:space="preserve"> </w:delText>
        </w:r>
        <w:r w:rsidR="00221CF5" w:rsidDel="005E3223">
          <w:rPr>
            <w:shd w:val="clear" w:color="auto" w:fill="FFFFFF"/>
          </w:rPr>
          <w:delText>Empagliflozin</w:delText>
        </w:r>
        <w:r w:rsidR="00221CF5" w:rsidRPr="00633320" w:rsidDel="005E3223">
          <w:rPr>
            <w:shd w:val="clear" w:color="auto" w:fill="FFFFFF"/>
          </w:rPr>
          <w:delText xml:space="preserve"> will only be included in the randomisation of women of child-bearing potential if they have had a negative pregnancy test since admission.</w:delText>
        </w:r>
      </w:del>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3099C7B5" w:rsidR="00456322" w:rsidDel="005E3223" w:rsidRDefault="00456322" w:rsidP="003C491C">
      <w:pPr>
        <w:autoSpaceDE/>
        <w:autoSpaceDN/>
        <w:adjustRightInd/>
        <w:contextualSpacing w:val="0"/>
        <w:rPr>
          <w:del w:id="1685" w:author="Author"/>
          <w:bCs w:val="0"/>
        </w:rPr>
      </w:pPr>
    </w:p>
    <w:p w14:paraId="19CB7594" w14:textId="168F3370" w:rsidR="00145CC9" w:rsidDel="005E3223" w:rsidRDefault="00145CC9" w:rsidP="003C491C">
      <w:pPr>
        <w:autoSpaceDE/>
        <w:autoSpaceDN/>
        <w:adjustRightInd/>
        <w:contextualSpacing w:val="0"/>
        <w:rPr>
          <w:del w:id="1686" w:author="Author"/>
          <w:b/>
        </w:rPr>
      </w:pPr>
      <w:del w:id="1687" w:author="Author">
        <w:r w:rsidDel="005E3223">
          <w:rPr>
            <w:b/>
          </w:rPr>
          <w:delText>Molnupiravir</w:delText>
        </w:r>
      </w:del>
    </w:p>
    <w:p w14:paraId="2D6A634B" w14:textId="70F457B7" w:rsidR="00145CC9" w:rsidDel="005E3223" w:rsidRDefault="00145CC9" w:rsidP="003C491C">
      <w:pPr>
        <w:autoSpaceDE/>
        <w:autoSpaceDN/>
        <w:adjustRightInd/>
        <w:contextualSpacing w:val="0"/>
        <w:rPr>
          <w:del w:id="1688" w:author="Author"/>
          <w:shd w:val="clear" w:color="auto" w:fill="FFFFFF"/>
        </w:rPr>
      </w:pPr>
      <w:del w:id="1689" w:author="Author">
        <w:r w:rsidDel="005E3223">
          <w:delText>Molnupiravir is not recommended for use in pregnant or breastfeeding women.</w:delText>
        </w:r>
        <w:r w:rsidRPr="00221CF5" w:rsidDel="005E3223">
          <w:rPr>
            <w:shd w:val="clear" w:color="auto" w:fill="FFFFFF"/>
          </w:rPr>
          <w:delText xml:space="preserve"> </w:delText>
        </w:r>
        <w:r w:rsidDel="005E3223">
          <w:rPr>
            <w:shd w:val="clear" w:color="auto" w:fill="FFFFFF"/>
          </w:rPr>
          <w:delText>Molnupiravir</w:delText>
        </w:r>
        <w:r w:rsidRPr="00633320" w:rsidDel="005E3223">
          <w:rPr>
            <w:shd w:val="clear" w:color="auto" w:fill="FFFFFF"/>
          </w:rPr>
          <w:delText xml:space="preserve"> will only be included in the randomisation of women of child-bearing potential if they have had a negative pregnancy test since admission.</w:delText>
        </w:r>
      </w:del>
    </w:p>
    <w:p w14:paraId="6F5123BB" w14:textId="68D6067B" w:rsidR="00145CC9" w:rsidDel="005E3223" w:rsidRDefault="00145CC9" w:rsidP="003C491C">
      <w:pPr>
        <w:autoSpaceDE/>
        <w:autoSpaceDN/>
        <w:adjustRightInd/>
        <w:contextualSpacing w:val="0"/>
        <w:rPr>
          <w:del w:id="1690" w:author="Author"/>
          <w:bCs w:val="0"/>
        </w:rPr>
      </w:pPr>
    </w:p>
    <w:p w14:paraId="702F5675" w14:textId="75C39863" w:rsidR="00B66772" w:rsidDel="005E3223" w:rsidRDefault="00B66772" w:rsidP="00B66772">
      <w:pPr>
        <w:autoSpaceDE/>
        <w:autoSpaceDN/>
        <w:adjustRightInd/>
        <w:contextualSpacing w:val="0"/>
        <w:rPr>
          <w:del w:id="1691" w:author="Author"/>
          <w:b/>
        </w:rPr>
      </w:pPr>
      <w:del w:id="1692" w:author="Author">
        <w:r w:rsidDel="005E3223">
          <w:rPr>
            <w:b/>
          </w:rPr>
          <w:delText>Paxlovid</w:delText>
        </w:r>
      </w:del>
    </w:p>
    <w:p w14:paraId="6314ADC1" w14:textId="5613BEA2" w:rsidR="00B66772" w:rsidDel="005E3223" w:rsidRDefault="00B66772" w:rsidP="00B66772">
      <w:pPr>
        <w:autoSpaceDE/>
        <w:autoSpaceDN/>
        <w:adjustRightInd/>
        <w:contextualSpacing w:val="0"/>
        <w:rPr>
          <w:del w:id="1693" w:author="Author"/>
          <w:shd w:val="clear" w:color="auto" w:fill="FFFFFF"/>
        </w:rPr>
      </w:pPr>
      <w:del w:id="1694" w:author="Author">
        <w:r w:rsidRPr="00AA3E36" w:rsidDel="005E3223">
          <w:rPr>
            <w:shd w:val="clear" w:color="auto" w:fill="FFFFFF"/>
          </w:rPr>
          <w:delText>Preclinical animal reproductive toxicity studies have not</w:delText>
        </w:r>
        <w:r w:rsidDel="005E3223">
          <w:rPr>
            <w:shd w:val="clear" w:color="auto" w:fill="FFFFFF"/>
          </w:rPr>
          <w:delText xml:space="preserve"> </w:delText>
        </w:r>
        <w:r w:rsidRPr="00AA3E36" w:rsidDel="005E3223">
          <w:rPr>
            <w:shd w:val="clear" w:color="auto" w:fill="FFFFFF"/>
          </w:rPr>
          <w:delText>identified adverse effects on fetal morphology or embryo-fetal viability in rat or rabbit models with</w:delText>
        </w:r>
        <w:r w:rsidDel="005E3223">
          <w:rPr>
            <w:shd w:val="clear" w:color="auto" w:fill="FFFFFF"/>
          </w:rPr>
          <w:delText xml:space="preserve"> </w:delText>
        </w:r>
        <w:r w:rsidRPr="00AA3E36" w:rsidDel="005E3223">
          <w:rPr>
            <w:shd w:val="clear" w:color="auto" w:fill="FFFFFF"/>
          </w:rPr>
          <w:delText>doses of nirmatrelvir up to 12 times the human dose (equivalence based on predicted AUC</w:delText>
        </w:r>
        <w:r w:rsidDel="005E3223">
          <w:rPr>
            <w:shd w:val="clear" w:color="auto" w:fill="FFFFFF"/>
          </w:rPr>
          <w:delText xml:space="preserve"> </w:delText>
        </w:r>
        <w:r w:rsidRPr="00AA3E36" w:rsidDel="005E3223">
          <w:rPr>
            <w:shd w:val="clear" w:color="auto" w:fill="FFFFFF"/>
          </w:rPr>
          <w:delText>concentrations).</w:delText>
        </w:r>
        <w:r w:rsidDel="005E3223">
          <w:rPr>
            <w:shd w:val="clear" w:color="auto" w:fill="FFFFFF"/>
          </w:rPr>
          <w:delText xml:space="preserve"> </w:delText>
        </w:r>
        <w:r w:rsidRPr="00AA3E36" w:rsidDel="005E3223">
          <w:rPr>
            <w:shd w:val="clear" w:color="auto" w:fill="FFFFFF"/>
          </w:rPr>
          <w:delText>The offspring of pregnant rabbits administered 24 times the equivalent human</w:delText>
        </w:r>
        <w:r w:rsidDel="005E3223">
          <w:rPr>
            <w:shd w:val="clear" w:color="auto" w:fill="FFFFFF"/>
          </w:rPr>
          <w:delText xml:space="preserve"> </w:delText>
        </w:r>
        <w:r w:rsidRPr="00AA3E36" w:rsidDel="005E3223">
          <w:rPr>
            <w:shd w:val="clear" w:color="auto" w:fill="FFFFFF"/>
          </w:rPr>
          <w:delText>dose, lower fetal body weights were observed but evidence of maternal toxicity was described</w:delText>
        </w:r>
        <w:r w:rsidDel="005E3223">
          <w:rPr>
            <w:shd w:val="clear" w:color="auto" w:fill="FFFFFF"/>
          </w:rPr>
          <w:delText xml:space="preserve"> </w:delText>
        </w:r>
        <w:r w:rsidRPr="00AA3E36" w:rsidDel="005E3223">
          <w:rPr>
            <w:shd w:val="clear" w:color="auto" w:fill="FFFFFF"/>
          </w:rPr>
          <w:delText>(impact on weight gain/food consumption).</w:delText>
        </w:r>
        <w:r w:rsidR="00211443" w:rsidDel="005E3223">
          <w:fldChar w:fldCharType="begin"/>
        </w:r>
        <w:r w:rsidR="00211443" w:rsidDel="005E3223">
          <w:delInstrText xml:space="preserve"> HYPERLINK \l "_ENREF_52" \o "Pfizer, 2021 #3145" </w:delInstrText>
        </w:r>
        <w:r w:rsidR="00211443" w:rsidDel="005E3223">
          <w:fldChar w:fldCharType="separate"/>
        </w:r>
        <w:r w:rsidDel="005E3223">
          <w:rPr>
            <w:shd w:val="clear" w:color="auto" w:fill="FFFFFF"/>
          </w:rPr>
          <w:fldChar w:fldCharType="begin"/>
        </w:r>
      </w:del>
      <w:r w:rsidR="00EC3E6A">
        <w:rPr>
          <w:shd w:val="clear" w:color="auto" w:fill="FFFFFF"/>
        </w:rPr>
        <w:instrText xml:space="preserve"> ADDIN EN.CITE &lt;EndNote&gt;&lt;Cite&gt;&lt;Author&gt;Pfizer&lt;/Author&gt;&lt;Year&gt;2021&lt;/Year&gt;&lt;RecNum&gt;3145&lt;/RecNum&gt;&lt;DisplayText&gt;&lt;style face="superscript"&gt;52&lt;/style&gt;&lt;/DisplayText&gt;&lt;record&gt;&lt;rec-number&gt;52&lt;/rec-number&gt;&lt;foreign-keys&gt;&lt;key app="EN" db-id="adxfasavca5wfze2e2oxsx022wdsxers0z2a" timestamp="1684337992"&gt;52&lt;/key&gt;&lt;/foreign-keys&gt;&lt;ref-type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del w:id="1695" w:author="Author">
        <w:r w:rsidDel="005E3223">
          <w:rPr>
            <w:shd w:val="clear" w:color="auto" w:fill="FFFFFF"/>
          </w:rPr>
          <w:fldChar w:fldCharType="separate"/>
        </w:r>
        <w:r w:rsidRPr="005A3F60" w:rsidDel="005E3223">
          <w:rPr>
            <w:noProof/>
            <w:shd w:val="clear" w:color="auto" w:fill="FFFFFF"/>
            <w:vertAlign w:val="superscript"/>
          </w:rPr>
          <w:delText>52</w:delText>
        </w:r>
        <w:r w:rsidDel="005E3223">
          <w:rPr>
            <w:shd w:val="clear" w:color="auto" w:fill="FFFFFF"/>
          </w:rPr>
          <w:fldChar w:fldCharType="end"/>
        </w:r>
        <w:r w:rsidR="00211443" w:rsidDel="005E3223">
          <w:rPr>
            <w:shd w:val="clear" w:color="auto" w:fill="FFFFFF"/>
          </w:rPr>
          <w:fldChar w:fldCharType="end"/>
        </w:r>
        <w:r w:rsidR="00211443" w:rsidDel="005E3223">
          <w:fldChar w:fldCharType="begin"/>
        </w:r>
        <w:r w:rsidR="00211443" w:rsidDel="005E3223">
          <w:delInstrText xml:space="preserve"> HYPERLINK \l "_ENREF_56" \o "Pfizer, 2021 #3145" </w:delInstrText>
        </w:r>
        <w:r w:rsidR="00211443" w:rsidDel="005E3223">
          <w:fldChar w:fldCharType="end"/>
        </w:r>
        <w:r w:rsidRPr="00AA3E36" w:rsidDel="005E3223">
          <w:rPr>
            <w:rFonts w:ascii="CIDFont+F3" w:hAnsi="CIDFont+F3" w:cs="CIDFont+F3"/>
            <w:bCs w:val="0"/>
            <w:color w:val="auto"/>
            <w:sz w:val="22"/>
            <w:szCs w:val="22"/>
          </w:rPr>
          <w:delText xml:space="preserve"> </w:delText>
        </w:r>
        <w:r w:rsidRPr="00AA3E36" w:rsidDel="005E3223">
          <w:rPr>
            <w:shd w:val="clear" w:color="auto" w:fill="FFFFFF"/>
          </w:rPr>
          <w:delText>There is a large amount of published evidence</w:delText>
        </w:r>
        <w:r w:rsidDel="005E3223">
          <w:rPr>
            <w:shd w:val="clear" w:color="auto" w:fill="FFFFFF"/>
          </w:rPr>
          <w:delText xml:space="preserve"> </w:delText>
        </w:r>
        <w:r w:rsidRPr="00AA3E36" w:rsidDel="005E3223">
          <w:rPr>
            <w:shd w:val="clear" w:color="auto" w:fill="FFFFFF"/>
          </w:rPr>
          <w:delText>relating to the safety of ritonavir in human pregnancy, collected from antiretroviral and HIV/AIDS</w:delText>
        </w:r>
        <w:r w:rsidDel="005E3223">
          <w:rPr>
            <w:shd w:val="clear" w:color="auto" w:fill="FFFFFF"/>
          </w:rPr>
          <w:delText xml:space="preserve"> </w:delText>
        </w:r>
        <w:r w:rsidRPr="00AA3E36" w:rsidDel="005E3223">
          <w:rPr>
            <w:shd w:val="clear" w:color="auto" w:fill="FFFFFF"/>
          </w:rPr>
          <w:delText>pregnancy registries. Overall, these data do not provide compelling evidence that ritonavir use in</w:delText>
        </w:r>
        <w:r w:rsidDel="005E3223">
          <w:rPr>
            <w:shd w:val="clear" w:color="auto" w:fill="FFFFFF"/>
          </w:rPr>
          <w:delText xml:space="preserve"> </w:delText>
        </w:r>
        <w:r w:rsidRPr="00AA3E36" w:rsidDel="005E3223">
          <w:rPr>
            <w:shd w:val="clear" w:color="auto" w:fill="FFFFFF"/>
          </w:rPr>
          <w:delText>the first trimester is associated with an increased risk of malformation above the expected</w:delText>
        </w:r>
        <w:r w:rsidDel="005E3223">
          <w:rPr>
            <w:shd w:val="clear" w:color="auto" w:fill="FFFFFF"/>
          </w:rPr>
          <w:delText xml:space="preserve"> </w:delText>
        </w:r>
        <w:r w:rsidRPr="00AA3E36" w:rsidDel="005E3223">
          <w:rPr>
            <w:shd w:val="clear" w:color="auto" w:fill="FFFFFF"/>
          </w:rPr>
          <w:delText>background rate of 2-3%.</w:delText>
        </w:r>
        <w:r w:rsidRPr="00F22F4D" w:rsidDel="005E3223">
          <w:rPr>
            <w:rFonts w:ascii="CIDFont+F3" w:hAnsi="CIDFont+F3" w:cs="CIDFont+F3"/>
            <w:bCs w:val="0"/>
            <w:color w:val="auto"/>
            <w:sz w:val="22"/>
            <w:szCs w:val="22"/>
          </w:rPr>
          <w:delText xml:space="preserve"> </w:delText>
        </w:r>
        <w:r w:rsidRPr="00F22F4D" w:rsidDel="005E3223">
          <w:rPr>
            <w:bCs w:val="0"/>
            <w:color w:val="auto"/>
            <w:szCs w:val="22"/>
          </w:rPr>
          <w:delText>As Paxlovid has not previous been given to pregnant women, women in the first trimester of pregnancy will be excluded from this comparison.</w:delText>
        </w:r>
      </w:del>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80EF06C"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xml:space="preserve">, and </w:t>
      </w:r>
      <w:del w:id="1696" w:author="Author">
        <w:r w:rsidDel="00715F95">
          <w:delText>baloxivir</w:delText>
        </w:r>
      </w:del>
      <w:ins w:id="1697" w:author="Author">
        <w:r w:rsidR="00715F95">
          <w:t>baloxavir</w:t>
        </w:r>
      </w:ins>
      <w:r>
        <w:t xml:space="preserve">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DB1708">
      <w:pPr>
        <w:pStyle w:val="Heading2"/>
      </w:pPr>
      <w:bookmarkStart w:id="1698" w:name="_Toc137835540"/>
      <w:bookmarkStart w:id="1699" w:name="_Toc138421259"/>
      <w:bookmarkStart w:id="1700" w:name="_Toc141717612"/>
      <w:r w:rsidRPr="00633320">
        <w:lastRenderedPageBreak/>
        <w:t xml:space="preserve">Appendix </w:t>
      </w:r>
      <w:r w:rsidR="00E67655">
        <w:t>5</w:t>
      </w:r>
      <w:r w:rsidRPr="00633320">
        <w:t>: Organisational Structure and Responsibilities</w:t>
      </w:r>
      <w:bookmarkEnd w:id="1529"/>
      <w:bookmarkEnd w:id="1530"/>
      <w:bookmarkEnd w:id="1531"/>
      <w:bookmarkEnd w:id="1671"/>
      <w:bookmarkEnd w:id="1672"/>
      <w:bookmarkEnd w:id="1673"/>
      <w:bookmarkEnd w:id="1698"/>
      <w:bookmarkEnd w:id="1699"/>
      <w:bookmarkEnd w:id="1700"/>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1701" w:name="_Toc266112760"/>
      <w:bookmarkStart w:id="1702" w:name="_Toc267579323"/>
      <w:bookmarkStart w:id="1703" w:name="_Toc268860992"/>
      <w:bookmarkEnd w:id="1701"/>
      <w:bookmarkEnd w:id="1702"/>
      <w:bookmarkEnd w:id="1703"/>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1B85A35" w:rsidR="00F431AF" w:rsidRPr="00633320" w:rsidRDefault="009A510F" w:rsidP="00ED0FA8">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del w:id="1704" w:author="Leon Peto" w:date="2023-07-19T16:54:00Z">
              <w:r w:rsidR="007405B8" w:rsidRPr="00633320" w:rsidDel="00ED0FA8">
                <w:rPr>
                  <w:sz w:val="20"/>
                </w:rPr>
                <w:delText>, Jeremy Day</w:delText>
              </w:r>
            </w:del>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4C35258"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1390"/>
      <w:bookmarkEnd w:id="1391"/>
    </w:tbl>
    <w:p w14:paraId="32642703" w14:textId="4D660BFE" w:rsidR="002573E2" w:rsidRDefault="002573E2" w:rsidP="000C6882">
      <w:pPr>
        <w:pStyle w:val="EndNoteBibliography"/>
        <w:spacing w:after="240"/>
        <w:rPr>
          <w:ins w:id="1705" w:author="Leon Peto" w:date="2023-07-19T17:00:00Z"/>
        </w:rPr>
      </w:pPr>
    </w:p>
    <w:p w14:paraId="7FDB989C" w14:textId="0B81E755" w:rsidR="002573E2" w:rsidRDefault="002573E2" w:rsidP="002573E2">
      <w:pPr>
        <w:pStyle w:val="Heading2"/>
        <w:rPr>
          <w:ins w:id="1706" w:author="Leon Peto" w:date="2023-07-19T17:03:00Z"/>
          <w:noProof/>
        </w:rPr>
      </w:pPr>
      <w:bookmarkStart w:id="1707" w:name="_Ref140680300"/>
      <w:bookmarkStart w:id="1708" w:name="_Toc141717613"/>
      <w:ins w:id="1709" w:author="Leon Peto" w:date="2023-07-19T17:00:00Z">
        <w:r w:rsidRPr="002573E2">
          <w:lastRenderedPageBreak/>
          <w:t xml:space="preserve">Appendix 6: Eligibility by Trial Region, Age, </w:t>
        </w:r>
      </w:ins>
      <w:ins w:id="1710" w:author="Leon Peto" w:date="2023-07-19T17:02:00Z">
        <w:r w:rsidRPr="002573E2">
          <w:t xml:space="preserve">and </w:t>
        </w:r>
      </w:ins>
      <w:ins w:id="1711" w:author="Leon Peto" w:date="2023-07-19T17:00:00Z">
        <w:r w:rsidRPr="002573E2">
          <w:t xml:space="preserve">Pregnancy/Breastfeeding </w:t>
        </w:r>
      </w:ins>
      <w:ins w:id="1712" w:author="Leon Peto" w:date="2023-07-19T18:39:00Z">
        <w:r w:rsidR="00C076CC">
          <w:t>S</w:t>
        </w:r>
      </w:ins>
      <w:ins w:id="1713" w:author="Leon Peto" w:date="2023-07-19T17:00:00Z">
        <w:r w:rsidRPr="002573E2">
          <w:t>tatus</w:t>
        </w:r>
      </w:ins>
      <w:bookmarkEnd w:id="1707"/>
      <w:bookmarkEnd w:id="1708"/>
    </w:p>
    <w:p w14:paraId="4F090686" w14:textId="77777777" w:rsidR="002573E2" w:rsidRDefault="002573E2" w:rsidP="002573E2">
      <w:pPr>
        <w:rPr>
          <w:ins w:id="1714" w:author="Leon Peto" w:date="2023-07-19T17:04:00Z"/>
        </w:rPr>
      </w:pPr>
    </w:p>
    <w:tbl>
      <w:tblPr>
        <w:tblW w:w="9000" w:type="dxa"/>
        <w:tblCellMar>
          <w:left w:w="0" w:type="dxa"/>
          <w:right w:w="0" w:type="dxa"/>
        </w:tblCellMar>
        <w:tblLook w:val="04A0" w:firstRow="1" w:lastRow="0" w:firstColumn="1" w:lastColumn="0" w:noHBand="0" w:noVBand="1"/>
      </w:tblPr>
      <w:tblGrid>
        <w:gridCol w:w="1242"/>
        <w:gridCol w:w="1521"/>
        <w:gridCol w:w="750"/>
        <w:gridCol w:w="831"/>
        <w:gridCol w:w="823"/>
        <w:gridCol w:w="995"/>
        <w:gridCol w:w="1150"/>
        <w:gridCol w:w="837"/>
        <w:gridCol w:w="851"/>
      </w:tblGrid>
      <w:tr w:rsidR="00491ACB" w14:paraId="45A0CF05" w14:textId="77777777" w:rsidTr="00491ACB">
        <w:trPr>
          <w:ins w:id="1715" w:author="Leon Peto" w:date="2023-07-19T17:04:00Z"/>
        </w:trPr>
        <w:tc>
          <w:tcPr>
            <w:tcW w:w="12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94079A" w14:textId="77777777" w:rsidR="00491ACB" w:rsidRPr="002573E2" w:rsidRDefault="00491ACB">
            <w:pPr>
              <w:jc w:val="center"/>
              <w:rPr>
                <w:ins w:id="1716" w:author="Leon Peto" w:date="2023-07-19T17:04:00Z"/>
                <w:b/>
                <w:bCs w:val="0"/>
                <w:color w:val="auto"/>
                <w:sz w:val="20"/>
                <w:szCs w:val="18"/>
                <w:lang w:val="en-US"/>
              </w:rPr>
            </w:pPr>
            <w:ins w:id="1717" w:author="Leon Peto" w:date="2023-07-19T17:04:00Z">
              <w:r w:rsidRPr="002573E2">
                <w:rPr>
                  <w:b/>
                  <w:bCs w:val="0"/>
                  <w:sz w:val="20"/>
                  <w:szCs w:val="18"/>
                  <w:lang w:val="en-US"/>
                </w:rPr>
                <w:t>Condition</w:t>
              </w:r>
            </w:ins>
          </w:p>
        </w:tc>
        <w:tc>
          <w:tcPr>
            <w:tcW w:w="15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F4939C" w14:textId="65CF728E" w:rsidR="00491ACB" w:rsidRPr="002573E2" w:rsidRDefault="00491ACB">
            <w:pPr>
              <w:jc w:val="center"/>
              <w:rPr>
                <w:ins w:id="1718" w:author="Leon Peto" w:date="2023-07-19T17:04:00Z"/>
                <w:rFonts w:ascii="Calibri" w:hAnsi="Calibri" w:cs="Calibri"/>
                <w:b/>
                <w:bCs w:val="0"/>
                <w:sz w:val="20"/>
                <w:szCs w:val="18"/>
                <w:lang w:val="en-US"/>
              </w:rPr>
            </w:pPr>
            <w:ins w:id="1719" w:author="Leon Peto" w:date="2023-07-19T17:04:00Z">
              <w:r w:rsidRPr="002573E2">
                <w:rPr>
                  <w:b/>
                  <w:bCs w:val="0"/>
                  <w:sz w:val="20"/>
                  <w:szCs w:val="18"/>
                  <w:lang w:val="en-US"/>
                </w:rPr>
                <w:t>Comparison</w:t>
              </w:r>
            </w:ins>
            <w:ins w:id="1720" w:author="Leon Peto" w:date="2023-07-19T18:48:00Z">
              <w:r w:rsidRPr="00CB5EB1">
                <w:rPr>
                  <w:sz w:val="18"/>
                  <w:szCs w:val="18"/>
                  <w:vertAlign w:val="superscript"/>
                </w:rPr>
                <w:t>‡</w:t>
              </w:r>
            </w:ins>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0CF9A79" w14:textId="77777777" w:rsidR="00491ACB" w:rsidRPr="002573E2" w:rsidRDefault="00491ACB">
            <w:pPr>
              <w:jc w:val="center"/>
              <w:rPr>
                <w:ins w:id="1721" w:author="Leon Peto" w:date="2023-07-19T17:04:00Z"/>
                <w:b/>
                <w:bCs w:val="0"/>
                <w:sz w:val="20"/>
                <w:szCs w:val="18"/>
                <w:lang w:val="en-US"/>
              </w:rPr>
            </w:pPr>
            <w:ins w:id="1722" w:author="Leon Peto" w:date="2023-07-19T17:04:00Z">
              <w:r w:rsidRPr="002573E2">
                <w:rPr>
                  <w:b/>
                  <w:bCs w:val="0"/>
                  <w:sz w:val="20"/>
                  <w:szCs w:val="18"/>
                  <w:lang w:val="en-US"/>
                </w:rPr>
                <w:t>UK</w:t>
              </w:r>
            </w:ins>
          </w:p>
        </w:tc>
        <w:tc>
          <w:tcPr>
            <w:tcW w:w="8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4FA3201" w14:textId="77777777" w:rsidR="00491ACB" w:rsidRPr="002573E2" w:rsidRDefault="00491ACB">
            <w:pPr>
              <w:jc w:val="center"/>
              <w:rPr>
                <w:ins w:id="1723" w:author="Leon Peto" w:date="2023-07-19T17:04:00Z"/>
                <w:b/>
                <w:bCs w:val="0"/>
                <w:sz w:val="20"/>
                <w:szCs w:val="18"/>
                <w:lang w:val="en-US"/>
              </w:rPr>
            </w:pPr>
            <w:ins w:id="1724" w:author="Leon Peto" w:date="2023-07-19T17:04:00Z">
              <w:r w:rsidRPr="002573E2">
                <w:rPr>
                  <w:b/>
                  <w:bCs w:val="0"/>
                  <w:sz w:val="20"/>
                  <w:szCs w:val="18"/>
                  <w:lang w:val="en-US"/>
                </w:rPr>
                <w:t>Nepal</w:t>
              </w:r>
            </w:ins>
          </w:p>
        </w:tc>
        <w:tc>
          <w:tcPr>
            <w:tcW w:w="8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5D4819" w14:textId="77777777" w:rsidR="00491ACB" w:rsidRPr="002573E2" w:rsidRDefault="00491ACB">
            <w:pPr>
              <w:jc w:val="center"/>
              <w:rPr>
                <w:ins w:id="1725" w:author="Leon Peto" w:date="2023-07-19T17:04:00Z"/>
                <w:b/>
                <w:bCs w:val="0"/>
                <w:sz w:val="20"/>
                <w:szCs w:val="18"/>
                <w:lang w:val="en-US"/>
              </w:rPr>
            </w:pPr>
            <w:ins w:id="1726" w:author="Leon Peto" w:date="2023-07-19T17:04:00Z">
              <w:r w:rsidRPr="002573E2">
                <w:rPr>
                  <w:b/>
                  <w:bCs w:val="0"/>
                  <w:sz w:val="20"/>
                  <w:szCs w:val="18"/>
                  <w:lang w:val="en-US"/>
                </w:rPr>
                <w:t>India</w:t>
              </w:r>
            </w:ins>
          </w:p>
        </w:tc>
        <w:tc>
          <w:tcPr>
            <w:tcW w:w="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EA3CAF6" w14:textId="77777777" w:rsidR="00491ACB" w:rsidRPr="002573E2" w:rsidRDefault="00491ACB">
            <w:pPr>
              <w:jc w:val="center"/>
              <w:rPr>
                <w:ins w:id="1727" w:author="Leon Peto" w:date="2023-07-19T17:04:00Z"/>
                <w:b/>
                <w:bCs w:val="0"/>
                <w:sz w:val="20"/>
                <w:szCs w:val="18"/>
                <w:lang w:val="en-US"/>
              </w:rPr>
            </w:pPr>
            <w:ins w:id="1728" w:author="Leon Peto" w:date="2023-07-19T17:04:00Z">
              <w:r w:rsidRPr="002573E2">
                <w:rPr>
                  <w:b/>
                  <w:bCs w:val="0"/>
                  <w:sz w:val="20"/>
                  <w:szCs w:val="18"/>
                  <w:lang w:val="en-US"/>
                </w:rPr>
                <w:t>Vietnam</w:t>
              </w:r>
            </w:ins>
          </w:p>
        </w:tc>
        <w:tc>
          <w:tcPr>
            <w:tcW w:w="11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CAE1E26" w14:textId="77777777" w:rsidR="00491ACB" w:rsidRPr="002573E2" w:rsidRDefault="00491ACB">
            <w:pPr>
              <w:jc w:val="center"/>
              <w:rPr>
                <w:ins w:id="1729" w:author="Leon Peto" w:date="2023-07-19T17:04:00Z"/>
                <w:b/>
                <w:bCs w:val="0"/>
                <w:sz w:val="20"/>
                <w:szCs w:val="18"/>
                <w:lang w:val="en-US"/>
              </w:rPr>
            </w:pPr>
            <w:ins w:id="1730" w:author="Leon Peto" w:date="2023-07-19T17:04:00Z">
              <w:r w:rsidRPr="002573E2">
                <w:rPr>
                  <w:b/>
                  <w:bCs w:val="0"/>
                  <w:sz w:val="20"/>
                  <w:szCs w:val="18"/>
                  <w:lang w:val="en-US"/>
                </w:rPr>
                <w:t>Indonesia</w:t>
              </w:r>
            </w:ins>
          </w:p>
        </w:tc>
        <w:tc>
          <w:tcPr>
            <w:tcW w:w="83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C78F65" w14:textId="77777777" w:rsidR="00491ACB" w:rsidRPr="002573E2" w:rsidRDefault="00491ACB">
            <w:pPr>
              <w:jc w:val="center"/>
              <w:rPr>
                <w:ins w:id="1731" w:author="Leon Peto" w:date="2023-07-19T17:04:00Z"/>
                <w:b/>
                <w:bCs w:val="0"/>
                <w:sz w:val="20"/>
                <w:szCs w:val="18"/>
                <w:lang w:val="en-US"/>
              </w:rPr>
            </w:pPr>
            <w:ins w:id="1732" w:author="Leon Peto" w:date="2023-07-19T17:04:00Z">
              <w:r w:rsidRPr="002573E2">
                <w:rPr>
                  <w:b/>
                  <w:bCs w:val="0"/>
                  <w:sz w:val="20"/>
                  <w:szCs w:val="18"/>
                  <w:lang w:val="en-US"/>
                </w:rPr>
                <w:t>South Africa</w:t>
              </w:r>
            </w:ins>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8D4C545" w14:textId="77777777" w:rsidR="00491ACB" w:rsidRPr="002573E2" w:rsidRDefault="00491ACB">
            <w:pPr>
              <w:jc w:val="center"/>
              <w:rPr>
                <w:ins w:id="1733" w:author="Leon Peto" w:date="2023-07-19T17:04:00Z"/>
                <w:b/>
                <w:bCs w:val="0"/>
                <w:sz w:val="20"/>
                <w:szCs w:val="18"/>
                <w:lang w:val="en-US"/>
              </w:rPr>
            </w:pPr>
            <w:ins w:id="1734" w:author="Leon Peto" w:date="2023-07-19T17:04:00Z">
              <w:r w:rsidRPr="002573E2">
                <w:rPr>
                  <w:b/>
                  <w:bCs w:val="0"/>
                  <w:sz w:val="20"/>
                  <w:szCs w:val="18"/>
                  <w:lang w:val="en-US"/>
                </w:rPr>
                <w:t>Ghana</w:t>
              </w:r>
            </w:ins>
          </w:p>
        </w:tc>
      </w:tr>
      <w:tr w:rsidR="00491ACB" w14:paraId="4C9F9536" w14:textId="77777777" w:rsidTr="00491ACB">
        <w:trPr>
          <w:trHeight w:val="737"/>
          <w:ins w:id="1735" w:author="Leon Peto" w:date="2023-07-19T17:04:00Z"/>
        </w:trPr>
        <w:tc>
          <w:tcPr>
            <w:tcW w:w="124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32BC52" w14:textId="77777777" w:rsidR="00491ACB" w:rsidRPr="00132E61" w:rsidRDefault="00491ACB">
            <w:pPr>
              <w:jc w:val="center"/>
              <w:rPr>
                <w:ins w:id="1736" w:author="Leon Peto" w:date="2023-07-19T17:04:00Z"/>
                <w:b/>
                <w:bCs w:val="0"/>
                <w:sz w:val="20"/>
                <w:szCs w:val="18"/>
                <w:lang w:val="en-US"/>
              </w:rPr>
            </w:pPr>
            <w:ins w:id="1737" w:author="Leon Peto" w:date="2023-07-19T17:04:00Z">
              <w:r w:rsidRPr="00132E61">
                <w:rPr>
                  <w:b/>
                  <w:bCs w:val="0"/>
                  <w:sz w:val="20"/>
                  <w:szCs w:val="18"/>
                  <w:lang w:val="en-US"/>
                </w:rPr>
                <w:t>COVID-19</w:t>
              </w:r>
            </w:ins>
          </w:p>
        </w:tc>
        <w:tc>
          <w:tcPr>
            <w:tcW w:w="15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31189E" w14:textId="539F604F" w:rsidR="00491ACB" w:rsidRDefault="00491ACB">
            <w:pPr>
              <w:jc w:val="center"/>
              <w:rPr>
                <w:ins w:id="1738" w:author="Leon Peto" w:date="2023-07-19T17:04:00Z"/>
                <w:b/>
                <w:bCs w:val="0"/>
                <w:sz w:val="18"/>
                <w:szCs w:val="18"/>
                <w:lang w:val="en-US"/>
              </w:rPr>
            </w:pPr>
            <w:ins w:id="1739" w:author="Leon Peto" w:date="2023-07-19T17:04:00Z">
              <w:r>
                <w:rPr>
                  <w:b/>
                  <w:bCs w:val="0"/>
                  <w:sz w:val="18"/>
                  <w:szCs w:val="18"/>
                  <w:lang w:val="en-US"/>
                </w:rPr>
                <w:t>Higher dose corticosteroids</w:t>
              </w:r>
            </w:ins>
          </w:p>
        </w:tc>
        <w:tc>
          <w:tcPr>
            <w:tcW w:w="7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1F8A2EAE" w14:textId="77777777" w:rsidR="00491ACB" w:rsidRDefault="00491ACB">
            <w:pPr>
              <w:jc w:val="center"/>
              <w:rPr>
                <w:ins w:id="1740" w:author="Leon Peto" w:date="2023-07-19T17:04:00Z"/>
                <w:rFonts w:ascii="Segoe UI Symbol" w:hAnsi="Segoe UI Symbol"/>
                <w:bCs w:val="0"/>
                <w:sz w:val="18"/>
                <w:szCs w:val="18"/>
                <w:lang w:val="en-US"/>
              </w:rPr>
            </w:pPr>
            <w:ins w:id="1741" w:author="Leon Peto" w:date="2023-07-19T17:04:00Z">
              <w:r>
                <w:rPr>
                  <w:rFonts w:ascii="Segoe UI Symbol" w:hAnsi="Segoe UI Symbol"/>
                  <w:sz w:val="18"/>
                  <w:szCs w:val="18"/>
                  <w:lang w:val="en-US"/>
                </w:rPr>
                <w:t xml:space="preserve">✓ </w:t>
              </w:r>
            </w:ins>
          </w:p>
          <w:p w14:paraId="132D956B" w14:textId="77777777" w:rsidR="00491ACB" w:rsidRDefault="00491ACB">
            <w:pPr>
              <w:jc w:val="center"/>
              <w:rPr>
                <w:ins w:id="1742" w:author="Leon Peto" w:date="2023-07-19T17:04:00Z"/>
                <w:sz w:val="18"/>
                <w:szCs w:val="18"/>
                <w:lang w:val="en-US"/>
              </w:rPr>
            </w:pPr>
            <w:ins w:id="1743" w:author="Leon Peto" w:date="2023-07-19T17:04:00Z">
              <w:r>
                <w:rPr>
                  <w:sz w:val="18"/>
                  <w:szCs w:val="18"/>
                </w:rPr>
                <w:t>≥18 years</w:t>
              </w:r>
            </w:ins>
          </w:p>
        </w:tc>
        <w:tc>
          <w:tcPr>
            <w:tcW w:w="83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17ADE2FC" w14:textId="77777777" w:rsidR="00491ACB" w:rsidRDefault="00491ACB">
            <w:pPr>
              <w:jc w:val="center"/>
              <w:rPr>
                <w:ins w:id="1744" w:author="Leon Peto" w:date="2023-07-19T17:04:00Z"/>
                <w:rFonts w:ascii="Segoe UI Symbol" w:hAnsi="Segoe UI Symbol"/>
                <w:sz w:val="18"/>
                <w:szCs w:val="18"/>
                <w:lang w:val="en-US"/>
              </w:rPr>
            </w:pPr>
            <w:ins w:id="1745" w:author="Leon Peto" w:date="2023-07-19T17:04:00Z">
              <w:r>
                <w:rPr>
                  <w:rFonts w:ascii="Segoe UI Symbol" w:hAnsi="Segoe UI Symbol"/>
                  <w:sz w:val="18"/>
                  <w:szCs w:val="18"/>
                  <w:lang w:val="en-US"/>
                </w:rPr>
                <w:t xml:space="preserve">✓ </w:t>
              </w:r>
            </w:ins>
          </w:p>
          <w:p w14:paraId="04E98DF4" w14:textId="77777777" w:rsidR="00491ACB" w:rsidRDefault="00491ACB">
            <w:pPr>
              <w:jc w:val="center"/>
              <w:rPr>
                <w:ins w:id="1746" w:author="Leon Peto" w:date="2023-07-19T17:04:00Z"/>
                <w:sz w:val="18"/>
                <w:szCs w:val="18"/>
                <w:lang w:val="en-US"/>
              </w:rPr>
            </w:pPr>
            <w:ins w:id="1747" w:author="Leon Peto" w:date="2023-07-19T17:04:00Z">
              <w:r>
                <w:rPr>
                  <w:sz w:val="18"/>
                  <w:szCs w:val="18"/>
                </w:rPr>
                <w:t>≥18 years</w:t>
              </w:r>
              <w:r>
                <w:rPr>
                  <w:rFonts w:ascii="Segoe UI Symbol" w:hAnsi="Segoe UI Symbol"/>
                  <w:sz w:val="18"/>
                  <w:szCs w:val="18"/>
                </w:rPr>
                <w:t xml:space="preserve"> </w:t>
              </w:r>
            </w:ins>
          </w:p>
        </w:tc>
        <w:tc>
          <w:tcPr>
            <w:tcW w:w="823"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0EF78A28" w14:textId="77777777" w:rsidR="00491ACB" w:rsidRDefault="00491ACB">
            <w:pPr>
              <w:jc w:val="center"/>
              <w:rPr>
                <w:ins w:id="1748" w:author="Leon Peto" w:date="2023-07-19T17:04:00Z"/>
                <w:rFonts w:ascii="Calibri" w:hAnsi="Calibri" w:cs="Calibri"/>
                <w:sz w:val="18"/>
                <w:szCs w:val="18"/>
                <w:lang w:val="en-US"/>
              </w:rPr>
            </w:pPr>
            <w:ins w:id="1749" w:author="Leon Peto" w:date="2023-07-19T17:04:00Z">
              <w:r>
                <w:rPr>
                  <w:sz w:val="18"/>
                  <w:szCs w:val="18"/>
                  <w:lang w:val="en-US"/>
                </w:rPr>
                <w:t>X</w:t>
              </w:r>
            </w:ins>
          </w:p>
        </w:tc>
        <w:tc>
          <w:tcPr>
            <w:tcW w:w="995"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97BE311" w14:textId="77777777" w:rsidR="00491ACB" w:rsidRDefault="00491ACB">
            <w:pPr>
              <w:jc w:val="center"/>
              <w:rPr>
                <w:ins w:id="1750" w:author="Leon Peto" w:date="2023-07-19T17:04:00Z"/>
                <w:rFonts w:ascii="Segoe UI Symbol" w:hAnsi="Segoe UI Symbol"/>
                <w:sz w:val="18"/>
                <w:szCs w:val="18"/>
                <w:lang w:val="en-US"/>
              </w:rPr>
            </w:pPr>
            <w:ins w:id="1751" w:author="Leon Peto" w:date="2023-07-19T17:04:00Z">
              <w:r>
                <w:rPr>
                  <w:rFonts w:ascii="Segoe UI Symbol" w:hAnsi="Segoe UI Symbol"/>
                  <w:sz w:val="18"/>
                  <w:szCs w:val="18"/>
                  <w:lang w:val="en-US"/>
                </w:rPr>
                <w:t xml:space="preserve">✓ </w:t>
              </w:r>
            </w:ins>
          </w:p>
          <w:p w14:paraId="30C2E868" w14:textId="77777777" w:rsidR="00491ACB" w:rsidRDefault="00491ACB">
            <w:pPr>
              <w:jc w:val="center"/>
              <w:rPr>
                <w:ins w:id="1752" w:author="Leon Peto" w:date="2023-07-19T17:04:00Z"/>
                <w:sz w:val="18"/>
                <w:szCs w:val="18"/>
                <w:lang w:val="en-US"/>
              </w:rPr>
            </w:pPr>
            <w:ins w:id="1753" w:author="Leon Peto" w:date="2023-07-19T17:04:00Z">
              <w:r>
                <w:rPr>
                  <w:sz w:val="18"/>
                  <w:szCs w:val="18"/>
                </w:rPr>
                <w:t>≥18 years</w:t>
              </w:r>
              <w:r>
                <w:rPr>
                  <w:rFonts w:ascii="Segoe UI Symbol" w:hAnsi="Segoe UI Symbol"/>
                  <w:sz w:val="18"/>
                  <w:szCs w:val="18"/>
                </w:rPr>
                <w:t xml:space="preserve"> </w:t>
              </w:r>
            </w:ins>
          </w:p>
        </w:tc>
        <w:tc>
          <w:tcPr>
            <w:tcW w:w="11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05AA078" w14:textId="77777777" w:rsidR="00491ACB" w:rsidRDefault="00491ACB">
            <w:pPr>
              <w:jc w:val="center"/>
              <w:rPr>
                <w:ins w:id="1754" w:author="Leon Peto" w:date="2023-07-19T17:04:00Z"/>
                <w:rFonts w:ascii="Segoe UI Symbol" w:hAnsi="Segoe UI Symbol" w:cs="Calibri"/>
                <w:sz w:val="18"/>
                <w:szCs w:val="18"/>
                <w:lang w:val="en-US"/>
              </w:rPr>
            </w:pPr>
            <w:ins w:id="1755" w:author="Leon Peto" w:date="2023-07-19T17:04:00Z">
              <w:r>
                <w:rPr>
                  <w:rFonts w:ascii="Segoe UI Symbol" w:hAnsi="Segoe UI Symbol"/>
                  <w:sz w:val="18"/>
                  <w:szCs w:val="18"/>
                  <w:lang w:val="en-US"/>
                </w:rPr>
                <w:t xml:space="preserve">✓ </w:t>
              </w:r>
            </w:ins>
          </w:p>
          <w:p w14:paraId="6FCAE865" w14:textId="77777777" w:rsidR="00491ACB" w:rsidRDefault="00491ACB">
            <w:pPr>
              <w:jc w:val="center"/>
              <w:rPr>
                <w:ins w:id="1756" w:author="Leon Peto" w:date="2023-07-19T17:04:00Z"/>
                <w:sz w:val="18"/>
                <w:szCs w:val="18"/>
              </w:rPr>
            </w:pPr>
            <w:ins w:id="1757" w:author="Leon Peto" w:date="2023-07-19T17:04:00Z">
              <w:r>
                <w:rPr>
                  <w:sz w:val="18"/>
                  <w:szCs w:val="18"/>
                </w:rPr>
                <w:t xml:space="preserve">≥18 </w:t>
              </w:r>
            </w:ins>
          </w:p>
          <w:p w14:paraId="56424B7F" w14:textId="77777777" w:rsidR="00491ACB" w:rsidRDefault="00491ACB">
            <w:pPr>
              <w:jc w:val="center"/>
              <w:rPr>
                <w:ins w:id="1758" w:author="Leon Peto" w:date="2023-07-19T17:04:00Z"/>
                <w:rFonts w:ascii="Calibri" w:hAnsi="Calibri" w:cs="Calibri"/>
                <w:sz w:val="18"/>
                <w:szCs w:val="18"/>
                <w:lang w:val="en-US"/>
              </w:rPr>
            </w:pPr>
            <w:ins w:id="1759" w:author="Leon Peto" w:date="2023-07-19T17:04:00Z">
              <w:r>
                <w:rPr>
                  <w:sz w:val="18"/>
                  <w:szCs w:val="18"/>
                </w:rPr>
                <w:t>years</w:t>
              </w:r>
              <w:r>
                <w:rPr>
                  <w:rFonts w:ascii="Segoe UI Symbol" w:hAnsi="Segoe UI Symbol"/>
                  <w:sz w:val="18"/>
                  <w:szCs w:val="18"/>
                </w:rPr>
                <w:t xml:space="preserve"> </w:t>
              </w:r>
            </w:ins>
          </w:p>
        </w:tc>
        <w:tc>
          <w:tcPr>
            <w:tcW w:w="83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8573B0D" w14:textId="77777777" w:rsidR="00491ACB" w:rsidRDefault="00491ACB">
            <w:pPr>
              <w:jc w:val="center"/>
              <w:rPr>
                <w:ins w:id="1760" w:author="Leon Peto" w:date="2023-07-19T17:04:00Z"/>
                <w:rFonts w:ascii="Segoe UI Symbol" w:hAnsi="Segoe UI Symbol"/>
                <w:sz w:val="18"/>
                <w:szCs w:val="18"/>
                <w:lang w:val="en-US"/>
              </w:rPr>
            </w:pPr>
            <w:ins w:id="1761" w:author="Leon Peto" w:date="2023-07-19T17:04:00Z">
              <w:r>
                <w:rPr>
                  <w:rFonts w:ascii="Segoe UI Symbol" w:hAnsi="Segoe UI Symbol"/>
                  <w:sz w:val="18"/>
                  <w:szCs w:val="18"/>
                  <w:lang w:val="en-US"/>
                </w:rPr>
                <w:t xml:space="preserve">✓ </w:t>
              </w:r>
            </w:ins>
          </w:p>
          <w:p w14:paraId="55813B7C" w14:textId="77777777" w:rsidR="00491ACB" w:rsidRDefault="00491ACB">
            <w:pPr>
              <w:jc w:val="center"/>
              <w:rPr>
                <w:ins w:id="1762" w:author="Leon Peto" w:date="2023-07-19T17:04:00Z"/>
                <w:sz w:val="18"/>
                <w:szCs w:val="18"/>
                <w:lang w:val="en-US"/>
              </w:rPr>
            </w:pPr>
            <w:ins w:id="1763" w:author="Leon Peto" w:date="2023-07-19T17:04:00Z">
              <w:r>
                <w:rPr>
                  <w:sz w:val="18"/>
                  <w:szCs w:val="18"/>
                </w:rPr>
                <w:t>≥18 years</w:t>
              </w:r>
              <w:r>
                <w:rPr>
                  <w:rFonts w:ascii="Segoe UI Symbol" w:hAnsi="Segoe UI Symbol"/>
                  <w:sz w:val="18"/>
                  <w:szCs w:val="18"/>
                </w:rPr>
                <w:t xml:space="preserve"> </w:t>
              </w:r>
            </w:ins>
          </w:p>
        </w:tc>
        <w:tc>
          <w:tcPr>
            <w:tcW w:w="85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59D3F51D" w14:textId="77777777" w:rsidR="00491ACB" w:rsidRDefault="00491ACB">
            <w:pPr>
              <w:jc w:val="center"/>
              <w:rPr>
                <w:ins w:id="1764" w:author="Leon Peto" w:date="2023-07-19T17:04:00Z"/>
                <w:rFonts w:ascii="Segoe UI Symbol" w:hAnsi="Segoe UI Symbol" w:cs="Calibri"/>
                <w:sz w:val="18"/>
                <w:szCs w:val="18"/>
                <w:lang w:val="en-US"/>
              </w:rPr>
            </w:pPr>
            <w:ins w:id="1765" w:author="Leon Peto" w:date="2023-07-19T17:04:00Z">
              <w:r>
                <w:rPr>
                  <w:rFonts w:ascii="Segoe UI Symbol" w:hAnsi="Segoe UI Symbol"/>
                  <w:sz w:val="18"/>
                  <w:szCs w:val="18"/>
                  <w:lang w:val="en-US"/>
                </w:rPr>
                <w:t xml:space="preserve">✓ </w:t>
              </w:r>
            </w:ins>
          </w:p>
          <w:p w14:paraId="336F370C" w14:textId="2872E7B1" w:rsidR="00491ACB" w:rsidRDefault="00491ACB">
            <w:pPr>
              <w:jc w:val="center"/>
              <w:rPr>
                <w:ins w:id="1766" w:author="Leon Peto" w:date="2023-07-19T17:04:00Z"/>
                <w:sz w:val="18"/>
                <w:szCs w:val="18"/>
                <w:lang w:val="en-US"/>
              </w:rPr>
            </w:pPr>
            <w:ins w:id="1767" w:author="Leon Peto" w:date="2023-07-19T17:04:00Z">
              <w:r>
                <w:rPr>
                  <w:sz w:val="18"/>
                  <w:szCs w:val="18"/>
                </w:rPr>
                <w:t>≥18 years</w:t>
              </w:r>
            </w:ins>
            <w:ins w:id="1768" w:author="Leon Peto" w:date="2023-07-19T17:27:00Z">
              <w:r>
                <w:rPr>
                  <w:sz w:val="18"/>
                  <w:szCs w:val="18"/>
                </w:rPr>
                <w:t>*</w:t>
              </w:r>
            </w:ins>
            <w:ins w:id="1769" w:author="Leon Peto" w:date="2023-07-19T17:04:00Z">
              <w:r>
                <w:rPr>
                  <w:rFonts w:ascii="Segoe UI Symbol" w:hAnsi="Segoe UI Symbol"/>
                  <w:sz w:val="18"/>
                  <w:szCs w:val="18"/>
                </w:rPr>
                <w:t xml:space="preserve"> </w:t>
              </w:r>
            </w:ins>
          </w:p>
        </w:tc>
      </w:tr>
      <w:tr w:rsidR="00491ACB" w14:paraId="6FFCAE9E" w14:textId="77777777" w:rsidTr="00491ACB">
        <w:trPr>
          <w:trHeight w:val="737"/>
          <w:ins w:id="1770" w:author="Leon Peto" w:date="2023-07-19T17:04:00Z"/>
        </w:trPr>
        <w:tc>
          <w:tcPr>
            <w:tcW w:w="0" w:type="auto"/>
            <w:vMerge/>
            <w:tcBorders>
              <w:top w:val="nil"/>
              <w:left w:val="single" w:sz="8" w:space="0" w:color="auto"/>
              <w:bottom w:val="single" w:sz="8" w:space="0" w:color="auto"/>
              <w:right w:val="single" w:sz="8" w:space="0" w:color="auto"/>
            </w:tcBorders>
            <w:vAlign w:val="center"/>
            <w:hideMark/>
          </w:tcPr>
          <w:p w14:paraId="212C07E5" w14:textId="77777777" w:rsidR="00491ACB" w:rsidRDefault="00491ACB">
            <w:pPr>
              <w:rPr>
                <w:ins w:id="1771" w:author="Leon Peto" w:date="2023-07-19T17:04:00Z"/>
                <w:rFonts w:ascii="Calibri" w:eastAsiaTheme="minorHAnsi" w:hAnsi="Calibri" w:cs="Calibri"/>
                <w:b/>
                <w:sz w:val="18"/>
                <w:szCs w:val="18"/>
                <w:lang w:val="en-US"/>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921927" w14:textId="49DB1B4D" w:rsidR="00491ACB" w:rsidRPr="00CB5EB1" w:rsidRDefault="00491ACB">
            <w:pPr>
              <w:jc w:val="center"/>
              <w:rPr>
                <w:ins w:id="1772" w:author="Leon Peto" w:date="2023-07-19T17:04:00Z"/>
                <w:rFonts w:ascii="Calibri" w:hAnsi="Calibri" w:cs="Calibri"/>
                <w:b/>
                <w:sz w:val="18"/>
                <w:szCs w:val="18"/>
                <w:lang w:val="en-US"/>
              </w:rPr>
            </w:pPr>
            <w:ins w:id="1773" w:author="Leon Peto" w:date="2023-07-19T17:04:00Z">
              <w:r>
                <w:rPr>
                  <w:b/>
                  <w:bCs w:val="0"/>
                  <w:sz w:val="18"/>
                  <w:szCs w:val="18"/>
                  <w:lang w:val="en-US"/>
                </w:rPr>
                <w:t>Sotrovimab</w:t>
              </w:r>
            </w:ins>
          </w:p>
        </w:tc>
        <w:tc>
          <w:tcPr>
            <w:tcW w:w="7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4BDBD34B" w14:textId="77777777" w:rsidR="00491ACB" w:rsidRDefault="00491ACB">
            <w:pPr>
              <w:jc w:val="center"/>
              <w:rPr>
                <w:ins w:id="1774" w:author="Leon Peto" w:date="2023-07-19T17:04:00Z"/>
                <w:rFonts w:ascii="Segoe UI Symbol" w:hAnsi="Segoe UI Symbol"/>
                <w:bCs w:val="0"/>
                <w:sz w:val="18"/>
                <w:szCs w:val="18"/>
                <w:lang w:val="en-US"/>
              </w:rPr>
            </w:pPr>
            <w:ins w:id="1775" w:author="Leon Peto" w:date="2023-07-19T17:04:00Z">
              <w:r>
                <w:rPr>
                  <w:rFonts w:ascii="Segoe UI Symbol" w:hAnsi="Segoe UI Symbol"/>
                  <w:sz w:val="18"/>
                  <w:szCs w:val="18"/>
                  <w:lang w:val="en-US"/>
                </w:rPr>
                <w:t xml:space="preserve">✓ </w:t>
              </w:r>
            </w:ins>
          </w:p>
          <w:p w14:paraId="4B45D430" w14:textId="77777777" w:rsidR="00491ACB" w:rsidRDefault="00491ACB">
            <w:pPr>
              <w:jc w:val="center"/>
              <w:rPr>
                <w:ins w:id="1776" w:author="Leon Peto" w:date="2023-07-19T17:04:00Z"/>
                <w:sz w:val="18"/>
                <w:szCs w:val="18"/>
                <w:lang w:val="en-US"/>
              </w:rPr>
            </w:pPr>
            <w:ins w:id="1777" w:author="Leon Peto" w:date="2023-07-19T17:04:00Z">
              <w:r>
                <w:rPr>
                  <w:sz w:val="18"/>
                  <w:szCs w:val="18"/>
                </w:rPr>
                <w:t>≥12 years</w:t>
              </w:r>
              <w:r>
                <w:rPr>
                  <w:rFonts w:ascii="Segoe UI Symbol" w:hAnsi="Segoe UI Symbol"/>
                  <w:sz w:val="18"/>
                  <w:szCs w:val="18"/>
                </w:rPr>
                <w:t xml:space="preserve"> </w:t>
              </w:r>
            </w:ins>
          </w:p>
        </w:tc>
        <w:tc>
          <w:tcPr>
            <w:tcW w:w="831"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407B0FE5" w14:textId="77777777" w:rsidR="00491ACB" w:rsidRDefault="00491ACB">
            <w:pPr>
              <w:jc w:val="center"/>
              <w:rPr>
                <w:ins w:id="1778" w:author="Leon Peto" w:date="2023-07-19T17:04:00Z"/>
                <w:sz w:val="18"/>
                <w:szCs w:val="18"/>
                <w:lang w:val="en-US"/>
              </w:rPr>
            </w:pPr>
            <w:ins w:id="1779" w:author="Leon Peto" w:date="2023-07-19T17:04:00Z">
              <w:r>
                <w:rPr>
                  <w:sz w:val="18"/>
                  <w:szCs w:val="18"/>
                  <w:lang w:val="en-US"/>
                </w:rPr>
                <w:t>X</w:t>
              </w:r>
            </w:ins>
          </w:p>
        </w:tc>
        <w:tc>
          <w:tcPr>
            <w:tcW w:w="823"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4C1D8DD8" w14:textId="77777777" w:rsidR="00491ACB" w:rsidRDefault="00491ACB">
            <w:pPr>
              <w:jc w:val="center"/>
              <w:rPr>
                <w:ins w:id="1780" w:author="Leon Peto" w:date="2023-07-19T17:04:00Z"/>
                <w:sz w:val="18"/>
                <w:szCs w:val="18"/>
                <w:lang w:val="en-US"/>
              </w:rPr>
            </w:pPr>
            <w:ins w:id="1781" w:author="Leon Peto" w:date="2023-07-19T17:04:00Z">
              <w:r>
                <w:rPr>
                  <w:sz w:val="18"/>
                  <w:szCs w:val="18"/>
                  <w:lang w:val="en-US"/>
                </w:rPr>
                <w:t>X</w:t>
              </w:r>
            </w:ins>
          </w:p>
        </w:tc>
        <w:tc>
          <w:tcPr>
            <w:tcW w:w="995"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24D78684" w14:textId="77777777" w:rsidR="00491ACB" w:rsidRDefault="00491ACB">
            <w:pPr>
              <w:jc w:val="center"/>
              <w:rPr>
                <w:ins w:id="1782" w:author="Leon Peto" w:date="2023-07-19T17:04:00Z"/>
                <w:sz w:val="18"/>
                <w:szCs w:val="18"/>
                <w:lang w:val="en-US"/>
              </w:rPr>
            </w:pPr>
            <w:ins w:id="1783" w:author="Leon Peto" w:date="2023-07-19T17:04:00Z">
              <w:r>
                <w:rPr>
                  <w:sz w:val="18"/>
                  <w:szCs w:val="18"/>
                  <w:lang w:val="en-US"/>
                </w:rPr>
                <w:t>X</w:t>
              </w:r>
            </w:ins>
          </w:p>
        </w:tc>
        <w:tc>
          <w:tcPr>
            <w:tcW w:w="1150"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7B5030C5" w14:textId="77777777" w:rsidR="00491ACB" w:rsidRDefault="00491ACB">
            <w:pPr>
              <w:jc w:val="center"/>
              <w:rPr>
                <w:ins w:id="1784" w:author="Leon Peto" w:date="2023-07-19T17:04:00Z"/>
                <w:sz w:val="18"/>
                <w:szCs w:val="18"/>
                <w:lang w:val="en-US"/>
              </w:rPr>
            </w:pPr>
            <w:ins w:id="1785" w:author="Leon Peto" w:date="2023-07-19T17:04:00Z">
              <w:r>
                <w:rPr>
                  <w:sz w:val="18"/>
                  <w:szCs w:val="18"/>
                  <w:lang w:val="en-US"/>
                </w:rPr>
                <w:t>X</w:t>
              </w:r>
            </w:ins>
          </w:p>
        </w:tc>
        <w:tc>
          <w:tcPr>
            <w:tcW w:w="837"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4E6BE5F5" w14:textId="77777777" w:rsidR="00491ACB" w:rsidRDefault="00491ACB">
            <w:pPr>
              <w:jc w:val="center"/>
              <w:rPr>
                <w:ins w:id="1786" w:author="Leon Peto" w:date="2023-07-19T17:04:00Z"/>
                <w:sz w:val="18"/>
                <w:szCs w:val="18"/>
                <w:lang w:val="en-US"/>
              </w:rPr>
            </w:pPr>
            <w:ins w:id="1787" w:author="Leon Peto" w:date="2023-07-19T17:04:00Z">
              <w:r>
                <w:rPr>
                  <w:sz w:val="18"/>
                  <w:szCs w:val="18"/>
                  <w:lang w:val="en-US"/>
                </w:rPr>
                <w:t>X</w:t>
              </w:r>
            </w:ins>
          </w:p>
        </w:tc>
        <w:tc>
          <w:tcPr>
            <w:tcW w:w="851"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vAlign w:val="center"/>
            <w:hideMark/>
          </w:tcPr>
          <w:p w14:paraId="1C61D387" w14:textId="77777777" w:rsidR="00491ACB" w:rsidRDefault="00491ACB">
            <w:pPr>
              <w:jc w:val="center"/>
              <w:rPr>
                <w:ins w:id="1788" w:author="Leon Peto" w:date="2023-07-19T17:04:00Z"/>
                <w:sz w:val="18"/>
                <w:szCs w:val="18"/>
                <w:lang w:val="en-US"/>
              </w:rPr>
            </w:pPr>
            <w:ins w:id="1789" w:author="Leon Peto" w:date="2023-07-19T17:04:00Z">
              <w:r>
                <w:rPr>
                  <w:sz w:val="18"/>
                  <w:szCs w:val="18"/>
                  <w:lang w:val="en-US"/>
                </w:rPr>
                <w:t>X</w:t>
              </w:r>
            </w:ins>
          </w:p>
        </w:tc>
      </w:tr>
      <w:tr w:rsidR="00491ACB" w14:paraId="1F10A7A6" w14:textId="77777777" w:rsidTr="00491ACB">
        <w:trPr>
          <w:trHeight w:val="737"/>
          <w:ins w:id="1790" w:author="Leon Peto" w:date="2023-07-19T17:04:00Z"/>
        </w:trPr>
        <w:tc>
          <w:tcPr>
            <w:tcW w:w="124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C3D5AA" w14:textId="77777777" w:rsidR="00491ACB" w:rsidRPr="00132E61" w:rsidRDefault="00491ACB">
            <w:pPr>
              <w:jc w:val="center"/>
              <w:rPr>
                <w:ins w:id="1791" w:author="Leon Peto" w:date="2023-07-19T17:04:00Z"/>
                <w:b/>
                <w:sz w:val="20"/>
                <w:szCs w:val="18"/>
                <w:lang w:val="en-US"/>
              </w:rPr>
            </w:pPr>
            <w:ins w:id="1792" w:author="Leon Peto" w:date="2023-07-19T17:04:00Z">
              <w:r w:rsidRPr="00132E61">
                <w:rPr>
                  <w:b/>
                  <w:bCs w:val="0"/>
                  <w:sz w:val="20"/>
                  <w:szCs w:val="18"/>
                  <w:lang w:val="en-US"/>
                </w:rPr>
                <w:t>Influenza</w:t>
              </w:r>
            </w:ins>
          </w:p>
        </w:tc>
        <w:tc>
          <w:tcPr>
            <w:tcW w:w="15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AE2FF" w14:textId="7E4757E6" w:rsidR="00491ACB" w:rsidRDefault="00491ACB">
            <w:pPr>
              <w:jc w:val="center"/>
              <w:rPr>
                <w:ins w:id="1793" w:author="Leon Peto" w:date="2023-07-19T17:04:00Z"/>
                <w:b/>
                <w:bCs w:val="0"/>
                <w:sz w:val="18"/>
                <w:szCs w:val="18"/>
                <w:lang w:val="en-US"/>
              </w:rPr>
            </w:pPr>
            <w:ins w:id="1794" w:author="Leon Peto" w:date="2023-07-19T17:04:00Z">
              <w:r>
                <w:rPr>
                  <w:b/>
                  <w:bCs w:val="0"/>
                  <w:sz w:val="18"/>
                  <w:szCs w:val="18"/>
                  <w:lang w:val="en-US"/>
                </w:rPr>
                <w:t>Oseltamivir</w:t>
              </w:r>
            </w:ins>
          </w:p>
        </w:tc>
        <w:tc>
          <w:tcPr>
            <w:tcW w:w="7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339321C9" w14:textId="77777777" w:rsidR="00491ACB" w:rsidRDefault="00491ACB">
            <w:pPr>
              <w:jc w:val="center"/>
              <w:rPr>
                <w:ins w:id="1795" w:author="Leon Peto" w:date="2023-07-19T17:04:00Z"/>
                <w:rFonts w:ascii="Segoe UI Symbol" w:hAnsi="Segoe UI Symbol"/>
                <w:bCs w:val="0"/>
                <w:sz w:val="18"/>
                <w:szCs w:val="18"/>
                <w:lang w:val="en-US"/>
              </w:rPr>
            </w:pPr>
            <w:ins w:id="1796" w:author="Leon Peto" w:date="2023-07-19T17:04:00Z">
              <w:r>
                <w:rPr>
                  <w:rFonts w:ascii="Segoe UI Symbol" w:hAnsi="Segoe UI Symbol"/>
                  <w:sz w:val="18"/>
                  <w:szCs w:val="18"/>
                  <w:lang w:val="en-US"/>
                </w:rPr>
                <w:t xml:space="preserve">✓ </w:t>
              </w:r>
            </w:ins>
          </w:p>
          <w:p w14:paraId="2E83EAFF" w14:textId="77777777" w:rsidR="00491ACB" w:rsidRDefault="00491ACB">
            <w:pPr>
              <w:jc w:val="center"/>
              <w:rPr>
                <w:ins w:id="1797" w:author="Leon Peto" w:date="2023-07-19T17:04:00Z"/>
                <w:sz w:val="18"/>
                <w:szCs w:val="18"/>
                <w:lang w:val="en-US"/>
              </w:rPr>
            </w:pPr>
            <w:ins w:id="1798" w:author="Leon Peto" w:date="2023-07-19T17:04:00Z">
              <w:r>
                <w:rPr>
                  <w:sz w:val="18"/>
                  <w:szCs w:val="18"/>
                </w:rPr>
                <w:t>any age</w:t>
              </w:r>
              <w:r>
                <w:rPr>
                  <w:rFonts w:ascii="Segoe UI Symbol" w:hAnsi="Segoe UI Symbol"/>
                  <w:sz w:val="18"/>
                  <w:szCs w:val="18"/>
                </w:rPr>
                <w:t xml:space="preserve"> </w:t>
              </w:r>
            </w:ins>
          </w:p>
        </w:tc>
        <w:tc>
          <w:tcPr>
            <w:tcW w:w="83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6CEF7B7E" w14:textId="77777777" w:rsidR="00491ACB" w:rsidRDefault="00491ACB">
            <w:pPr>
              <w:jc w:val="center"/>
              <w:rPr>
                <w:ins w:id="1799" w:author="Leon Peto" w:date="2023-07-19T17:04:00Z"/>
                <w:rFonts w:ascii="Segoe UI Symbol" w:hAnsi="Segoe UI Symbol" w:cs="Calibri"/>
                <w:sz w:val="18"/>
                <w:szCs w:val="18"/>
                <w:lang w:val="en-US"/>
              </w:rPr>
            </w:pPr>
            <w:ins w:id="1800" w:author="Leon Peto" w:date="2023-07-19T17:04:00Z">
              <w:r>
                <w:rPr>
                  <w:rFonts w:ascii="Segoe UI Symbol" w:hAnsi="Segoe UI Symbol"/>
                  <w:sz w:val="18"/>
                  <w:szCs w:val="18"/>
                  <w:lang w:val="en-US"/>
                </w:rPr>
                <w:t xml:space="preserve">✓ </w:t>
              </w:r>
            </w:ins>
          </w:p>
          <w:p w14:paraId="3A618ECE" w14:textId="77777777" w:rsidR="00491ACB" w:rsidRDefault="00491ACB">
            <w:pPr>
              <w:jc w:val="center"/>
              <w:rPr>
                <w:ins w:id="1801" w:author="Leon Peto" w:date="2023-07-19T17:04:00Z"/>
                <w:sz w:val="18"/>
                <w:szCs w:val="18"/>
                <w:lang w:val="en-US"/>
              </w:rPr>
            </w:pPr>
            <w:ins w:id="1802" w:author="Leon Peto" w:date="2023-07-19T17:04:00Z">
              <w:r>
                <w:rPr>
                  <w:sz w:val="18"/>
                  <w:szCs w:val="18"/>
                </w:rPr>
                <w:t>≥18 years</w:t>
              </w:r>
              <w:r>
                <w:rPr>
                  <w:rFonts w:ascii="Segoe UI Symbol" w:hAnsi="Segoe UI Symbol"/>
                  <w:sz w:val="18"/>
                  <w:szCs w:val="18"/>
                </w:rPr>
                <w:t xml:space="preserve"> </w:t>
              </w:r>
            </w:ins>
          </w:p>
        </w:tc>
        <w:tc>
          <w:tcPr>
            <w:tcW w:w="823"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BB03C64" w14:textId="77777777" w:rsidR="00491ACB" w:rsidRDefault="00491ACB">
            <w:pPr>
              <w:jc w:val="center"/>
              <w:rPr>
                <w:ins w:id="1803" w:author="Leon Peto" w:date="2023-07-19T17:04:00Z"/>
                <w:rFonts w:ascii="Segoe UI Symbol" w:hAnsi="Segoe UI Symbol" w:cs="Calibri"/>
                <w:sz w:val="18"/>
                <w:szCs w:val="18"/>
                <w:lang w:val="en-US"/>
              </w:rPr>
            </w:pPr>
            <w:ins w:id="1804" w:author="Leon Peto" w:date="2023-07-19T17:04:00Z">
              <w:r>
                <w:rPr>
                  <w:rFonts w:ascii="Segoe UI Symbol" w:hAnsi="Segoe UI Symbol"/>
                  <w:sz w:val="18"/>
                  <w:szCs w:val="18"/>
                  <w:lang w:val="en-US"/>
                </w:rPr>
                <w:t xml:space="preserve">✓ </w:t>
              </w:r>
            </w:ins>
          </w:p>
          <w:p w14:paraId="4309B413" w14:textId="77777777" w:rsidR="00491ACB" w:rsidRDefault="00491ACB">
            <w:pPr>
              <w:jc w:val="center"/>
              <w:rPr>
                <w:ins w:id="1805" w:author="Leon Peto" w:date="2023-07-19T17:04:00Z"/>
                <w:sz w:val="18"/>
                <w:szCs w:val="18"/>
                <w:lang w:val="en-US"/>
              </w:rPr>
            </w:pPr>
            <w:ins w:id="1806" w:author="Leon Peto" w:date="2023-07-19T17:04:00Z">
              <w:r>
                <w:rPr>
                  <w:sz w:val="18"/>
                  <w:szCs w:val="18"/>
                </w:rPr>
                <w:t>≥18 years</w:t>
              </w:r>
              <w:r>
                <w:rPr>
                  <w:rFonts w:ascii="Segoe UI Symbol" w:hAnsi="Segoe UI Symbol"/>
                  <w:sz w:val="18"/>
                  <w:szCs w:val="18"/>
                </w:rPr>
                <w:t xml:space="preserve"> </w:t>
              </w:r>
            </w:ins>
          </w:p>
        </w:tc>
        <w:tc>
          <w:tcPr>
            <w:tcW w:w="995"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664E1E62" w14:textId="77777777" w:rsidR="00491ACB" w:rsidRDefault="00491ACB">
            <w:pPr>
              <w:jc w:val="center"/>
              <w:rPr>
                <w:ins w:id="1807" w:author="Leon Peto" w:date="2023-07-19T17:04:00Z"/>
                <w:rFonts w:ascii="Segoe UI Symbol" w:hAnsi="Segoe UI Symbol" w:cs="Calibri"/>
                <w:sz w:val="18"/>
                <w:szCs w:val="18"/>
                <w:lang w:val="en-US"/>
              </w:rPr>
            </w:pPr>
            <w:ins w:id="1808" w:author="Leon Peto" w:date="2023-07-19T17:04:00Z">
              <w:r>
                <w:rPr>
                  <w:rFonts w:ascii="Segoe UI Symbol" w:hAnsi="Segoe UI Symbol"/>
                  <w:sz w:val="18"/>
                  <w:szCs w:val="18"/>
                  <w:lang w:val="en-US"/>
                </w:rPr>
                <w:t xml:space="preserve">✓ </w:t>
              </w:r>
            </w:ins>
          </w:p>
          <w:p w14:paraId="5DF07B81" w14:textId="77777777" w:rsidR="00491ACB" w:rsidRDefault="00491ACB">
            <w:pPr>
              <w:jc w:val="center"/>
              <w:rPr>
                <w:ins w:id="1809" w:author="Leon Peto" w:date="2023-07-19T17:04:00Z"/>
                <w:sz w:val="18"/>
                <w:szCs w:val="18"/>
                <w:lang w:val="en-US"/>
              </w:rPr>
            </w:pPr>
            <w:ins w:id="1810" w:author="Leon Peto" w:date="2023-07-19T17:04:00Z">
              <w:r>
                <w:rPr>
                  <w:sz w:val="18"/>
                  <w:szCs w:val="18"/>
                </w:rPr>
                <w:t>≥18 years</w:t>
              </w:r>
              <w:r>
                <w:rPr>
                  <w:rFonts w:ascii="Segoe UI Symbol" w:hAnsi="Segoe UI Symbol"/>
                  <w:sz w:val="18"/>
                  <w:szCs w:val="18"/>
                </w:rPr>
                <w:t xml:space="preserve"> </w:t>
              </w:r>
            </w:ins>
          </w:p>
        </w:tc>
        <w:tc>
          <w:tcPr>
            <w:tcW w:w="11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6DBEDEE6" w14:textId="77777777" w:rsidR="00491ACB" w:rsidRDefault="00491ACB">
            <w:pPr>
              <w:jc w:val="center"/>
              <w:rPr>
                <w:ins w:id="1811" w:author="Leon Peto" w:date="2023-07-19T17:04:00Z"/>
                <w:rFonts w:ascii="Segoe UI Symbol" w:hAnsi="Segoe UI Symbol" w:cs="Calibri"/>
                <w:sz w:val="18"/>
                <w:szCs w:val="18"/>
                <w:lang w:val="en-US"/>
              </w:rPr>
            </w:pPr>
            <w:ins w:id="1812" w:author="Leon Peto" w:date="2023-07-19T17:04:00Z">
              <w:r>
                <w:rPr>
                  <w:rFonts w:ascii="Segoe UI Symbol" w:hAnsi="Segoe UI Symbol"/>
                  <w:sz w:val="18"/>
                  <w:szCs w:val="18"/>
                  <w:lang w:val="en-US"/>
                </w:rPr>
                <w:t xml:space="preserve">✓ </w:t>
              </w:r>
            </w:ins>
          </w:p>
          <w:p w14:paraId="4E7A11FE" w14:textId="77777777" w:rsidR="00491ACB" w:rsidRDefault="00491ACB">
            <w:pPr>
              <w:jc w:val="center"/>
              <w:rPr>
                <w:ins w:id="1813" w:author="Leon Peto" w:date="2023-07-19T17:04:00Z"/>
                <w:sz w:val="18"/>
                <w:szCs w:val="18"/>
              </w:rPr>
            </w:pPr>
            <w:ins w:id="1814" w:author="Leon Peto" w:date="2023-07-19T17:04:00Z">
              <w:r>
                <w:rPr>
                  <w:sz w:val="18"/>
                  <w:szCs w:val="18"/>
                </w:rPr>
                <w:t xml:space="preserve">≥18 </w:t>
              </w:r>
            </w:ins>
          </w:p>
          <w:p w14:paraId="3C11219A" w14:textId="77777777" w:rsidR="00491ACB" w:rsidRDefault="00491ACB">
            <w:pPr>
              <w:jc w:val="center"/>
              <w:rPr>
                <w:ins w:id="1815" w:author="Leon Peto" w:date="2023-07-19T17:04:00Z"/>
                <w:rFonts w:ascii="Calibri" w:hAnsi="Calibri" w:cs="Calibri"/>
                <w:sz w:val="18"/>
                <w:szCs w:val="18"/>
                <w:lang w:val="en-US"/>
              </w:rPr>
            </w:pPr>
            <w:ins w:id="1816" w:author="Leon Peto" w:date="2023-07-19T17:04:00Z">
              <w:r>
                <w:rPr>
                  <w:sz w:val="18"/>
                  <w:szCs w:val="18"/>
                </w:rPr>
                <w:t>years</w:t>
              </w:r>
              <w:r>
                <w:rPr>
                  <w:rFonts w:ascii="Segoe UI Symbol" w:hAnsi="Segoe UI Symbol"/>
                  <w:sz w:val="18"/>
                  <w:szCs w:val="18"/>
                </w:rPr>
                <w:t xml:space="preserve"> </w:t>
              </w:r>
            </w:ins>
          </w:p>
        </w:tc>
        <w:tc>
          <w:tcPr>
            <w:tcW w:w="83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7842F319" w14:textId="77777777" w:rsidR="00491ACB" w:rsidRDefault="00491ACB">
            <w:pPr>
              <w:jc w:val="center"/>
              <w:rPr>
                <w:ins w:id="1817" w:author="Leon Peto" w:date="2023-07-19T17:04:00Z"/>
                <w:rFonts w:ascii="Segoe UI Symbol" w:hAnsi="Segoe UI Symbol"/>
                <w:sz w:val="18"/>
                <w:szCs w:val="18"/>
                <w:lang w:val="en-US"/>
              </w:rPr>
            </w:pPr>
            <w:ins w:id="1818" w:author="Leon Peto" w:date="2023-07-19T17:04:00Z">
              <w:r>
                <w:rPr>
                  <w:rFonts w:ascii="Segoe UI Symbol" w:hAnsi="Segoe UI Symbol"/>
                  <w:sz w:val="18"/>
                  <w:szCs w:val="18"/>
                  <w:lang w:val="en-US"/>
                </w:rPr>
                <w:t xml:space="preserve">✓ </w:t>
              </w:r>
            </w:ins>
          </w:p>
          <w:p w14:paraId="3B750456" w14:textId="77777777" w:rsidR="00491ACB" w:rsidRDefault="00491ACB">
            <w:pPr>
              <w:jc w:val="center"/>
              <w:rPr>
                <w:ins w:id="1819" w:author="Leon Peto" w:date="2023-07-19T17:04:00Z"/>
                <w:sz w:val="18"/>
                <w:szCs w:val="18"/>
                <w:lang w:val="en-US"/>
              </w:rPr>
            </w:pPr>
            <w:ins w:id="1820" w:author="Leon Peto" w:date="2023-07-19T17:04:00Z">
              <w:r>
                <w:rPr>
                  <w:sz w:val="18"/>
                  <w:szCs w:val="18"/>
                </w:rPr>
                <w:t>≥18 years</w:t>
              </w:r>
              <w:r>
                <w:rPr>
                  <w:rFonts w:ascii="Segoe UI Symbol" w:hAnsi="Segoe UI Symbol"/>
                  <w:sz w:val="18"/>
                  <w:szCs w:val="18"/>
                </w:rPr>
                <w:t xml:space="preserve"> </w:t>
              </w:r>
            </w:ins>
          </w:p>
        </w:tc>
        <w:tc>
          <w:tcPr>
            <w:tcW w:w="85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133433A2" w14:textId="77777777" w:rsidR="00491ACB" w:rsidRDefault="00491ACB">
            <w:pPr>
              <w:jc w:val="center"/>
              <w:rPr>
                <w:ins w:id="1821" w:author="Leon Peto" w:date="2023-07-19T17:04:00Z"/>
                <w:rFonts w:ascii="Segoe UI Symbol" w:hAnsi="Segoe UI Symbol" w:cs="Calibri"/>
                <w:sz w:val="18"/>
                <w:szCs w:val="18"/>
                <w:lang w:val="en-US"/>
              </w:rPr>
            </w:pPr>
            <w:ins w:id="1822" w:author="Leon Peto" w:date="2023-07-19T17:04:00Z">
              <w:r>
                <w:rPr>
                  <w:rFonts w:ascii="Segoe UI Symbol" w:hAnsi="Segoe UI Symbol"/>
                  <w:sz w:val="18"/>
                  <w:szCs w:val="18"/>
                  <w:lang w:val="en-US"/>
                </w:rPr>
                <w:t xml:space="preserve">✓ </w:t>
              </w:r>
            </w:ins>
          </w:p>
          <w:p w14:paraId="54AD7FE7" w14:textId="77777777" w:rsidR="00491ACB" w:rsidRDefault="00491ACB">
            <w:pPr>
              <w:jc w:val="center"/>
              <w:rPr>
                <w:ins w:id="1823" w:author="Leon Peto" w:date="2023-07-19T17:04:00Z"/>
                <w:sz w:val="18"/>
                <w:szCs w:val="18"/>
                <w:lang w:val="en-US"/>
              </w:rPr>
            </w:pPr>
            <w:ins w:id="1824" w:author="Leon Peto" w:date="2023-07-19T17:04:00Z">
              <w:r>
                <w:rPr>
                  <w:sz w:val="18"/>
                  <w:szCs w:val="18"/>
                </w:rPr>
                <w:t>≥18 years</w:t>
              </w:r>
              <w:r>
                <w:rPr>
                  <w:rFonts w:ascii="Segoe UI Symbol" w:hAnsi="Segoe UI Symbol"/>
                  <w:sz w:val="18"/>
                  <w:szCs w:val="18"/>
                </w:rPr>
                <w:t xml:space="preserve"> </w:t>
              </w:r>
            </w:ins>
          </w:p>
        </w:tc>
      </w:tr>
      <w:tr w:rsidR="00491ACB" w14:paraId="34220AAE" w14:textId="77777777" w:rsidTr="00491ACB">
        <w:trPr>
          <w:trHeight w:val="737"/>
          <w:ins w:id="1825" w:author="Leon Peto" w:date="2023-07-19T17:04:00Z"/>
        </w:trPr>
        <w:tc>
          <w:tcPr>
            <w:tcW w:w="0" w:type="auto"/>
            <w:vMerge/>
            <w:tcBorders>
              <w:top w:val="nil"/>
              <w:left w:val="single" w:sz="8" w:space="0" w:color="auto"/>
              <w:bottom w:val="single" w:sz="8" w:space="0" w:color="auto"/>
              <w:right w:val="single" w:sz="8" w:space="0" w:color="auto"/>
            </w:tcBorders>
            <w:vAlign w:val="center"/>
            <w:hideMark/>
          </w:tcPr>
          <w:p w14:paraId="5CFC3FE7" w14:textId="77777777" w:rsidR="00491ACB" w:rsidRDefault="00491ACB">
            <w:pPr>
              <w:rPr>
                <w:ins w:id="1826" w:author="Leon Peto" w:date="2023-07-19T17:04:00Z"/>
                <w:rFonts w:ascii="Calibri" w:eastAsiaTheme="minorHAnsi" w:hAnsi="Calibri" w:cs="Calibri"/>
                <w:b/>
                <w:sz w:val="18"/>
                <w:szCs w:val="18"/>
                <w:lang w:val="en-US"/>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93B444" w14:textId="336CF24C" w:rsidR="00491ACB" w:rsidRPr="00CB5EB1" w:rsidRDefault="00491ACB">
            <w:pPr>
              <w:jc w:val="center"/>
              <w:rPr>
                <w:ins w:id="1827" w:author="Leon Peto" w:date="2023-07-19T17:04:00Z"/>
                <w:rFonts w:ascii="Calibri" w:hAnsi="Calibri" w:cs="Calibri"/>
                <w:b/>
                <w:sz w:val="18"/>
                <w:szCs w:val="18"/>
                <w:lang w:val="en-US"/>
              </w:rPr>
            </w:pPr>
            <w:ins w:id="1828" w:author="Leon Peto" w:date="2023-07-19T17:04:00Z">
              <w:r>
                <w:rPr>
                  <w:b/>
                  <w:bCs w:val="0"/>
                  <w:sz w:val="18"/>
                  <w:szCs w:val="18"/>
                  <w:lang w:val="en-US"/>
                </w:rPr>
                <w:t>Baloxavir</w:t>
              </w:r>
            </w:ins>
          </w:p>
        </w:tc>
        <w:tc>
          <w:tcPr>
            <w:tcW w:w="7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0877688D" w14:textId="77777777" w:rsidR="00491ACB" w:rsidRDefault="00491ACB">
            <w:pPr>
              <w:jc w:val="center"/>
              <w:rPr>
                <w:ins w:id="1829" w:author="Leon Peto" w:date="2023-07-19T17:04:00Z"/>
                <w:rFonts w:ascii="Segoe UI Symbol" w:hAnsi="Segoe UI Symbol"/>
                <w:bCs w:val="0"/>
                <w:sz w:val="18"/>
                <w:szCs w:val="18"/>
                <w:lang w:val="en-US"/>
              </w:rPr>
            </w:pPr>
            <w:ins w:id="1830" w:author="Leon Peto" w:date="2023-07-19T17:04:00Z">
              <w:r>
                <w:rPr>
                  <w:rFonts w:ascii="Segoe UI Symbol" w:hAnsi="Segoe UI Symbol"/>
                  <w:sz w:val="18"/>
                  <w:szCs w:val="18"/>
                  <w:lang w:val="en-US"/>
                </w:rPr>
                <w:t xml:space="preserve">✓ </w:t>
              </w:r>
            </w:ins>
          </w:p>
          <w:p w14:paraId="67F2A683" w14:textId="77777777" w:rsidR="00491ACB" w:rsidRDefault="00491ACB">
            <w:pPr>
              <w:jc w:val="center"/>
              <w:rPr>
                <w:ins w:id="1831" w:author="Leon Peto" w:date="2023-07-19T17:04:00Z"/>
                <w:sz w:val="18"/>
                <w:szCs w:val="18"/>
                <w:lang w:val="en-US"/>
              </w:rPr>
            </w:pPr>
            <w:ins w:id="1832" w:author="Leon Peto" w:date="2023-07-19T17:04:00Z">
              <w:r>
                <w:rPr>
                  <w:sz w:val="18"/>
                  <w:szCs w:val="18"/>
                </w:rPr>
                <w:t>≥12 years</w:t>
              </w:r>
              <w:r>
                <w:rPr>
                  <w:rFonts w:ascii="Segoe UI Symbol" w:hAnsi="Segoe UI Symbol"/>
                  <w:sz w:val="18"/>
                  <w:szCs w:val="18"/>
                </w:rPr>
                <w:t xml:space="preserve"> </w:t>
              </w:r>
            </w:ins>
          </w:p>
        </w:tc>
        <w:tc>
          <w:tcPr>
            <w:tcW w:w="83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23EC2DA9" w14:textId="77777777" w:rsidR="00491ACB" w:rsidRDefault="00491ACB">
            <w:pPr>
              <w:jc w:val="center"/>
              <w:rPr>
                <w:ins w:id="1833" w:author="Leon Peto" w:date="2023-07-19T17:04:00Z"/>
                <w:rFonts w:ascii="Segoe UI Symbol" w:hAnsi="Segoe UI Symbol" w:cs="Calibri"/>
                <w:sz w:val="18"/>
                <w:szCs w:val="18"/>
                <w:lang w:val="en-US"/>
              </w:rPr>
            </w:pPr>
            <w:ins w:id="1834" w:author="Leon Peto" w:date="2023-07-19T17:04:00Z">
              <w:r>
                <w:rPr>
                  <w:rFonts w:ascii="Segoe UI Symbol" w:hAnsi="Segoe UI Symbol"/>
                  <w:sz w:val="18"/>
                  <w:szCs w:val="18"/>
                  <w:lang w:val="en-US"/>
                </w:rPr>
                <w:t xml:space="preserve">✓ </w:t>
              </w:r>
            </w:ins>
          </w:p>
          <w:p w14:paraId="36A0772D" w14:textId="409BFF81" w:rsidR="00491ACB" w:rsidRDefault="00491ACB">
            <w:pPr>
              <w:jc w:val="center"/>
              <w:rPr>
                <w:ins w:id="1835" w:author="Leon Peto" w:date="2023-07-19T17:04:00Z"/>
                <w:sz w:val="18"/>
                <w:szCs w:val="18"/>
                <w:lang w:val="en-US"/>
              </w:rPr>
            </w:pPr>
            <w:ins w:id="1836" w:author="Leon Peto" w:date="2023-07-19T17:04:00Z">
              <w:r>
                <w:rPr>
                  <w:sz w:val="18"/>
                  <w:szCs w:val="18"/>
                </w:rPr>
                <w:t>≥18 years</w:t>
              </w:r>
            </w:ins>
            <w:ins w:id="1837" w:author="Leon Peto" w:date="2023-07-19T17:27:00Z">
              <w:r>
                <w:rPr>
                  <w:sz w:val="18"/>
                  <w:szCs w:val="18"/>
                </w:rPr>
                <w:t>*</w:t>
              </w:r>
            </w:ins>
            <w:ins w:id="1838" w:author="Leon Peto" w:date="2023-07-19T17:04:00Z">
              <w:r>
                <w:rPr>
                  <w:rFonts w:ascii="Segoe UI Symbol" w:hAnsi="Segoe UI Symbol"/>
                  <w:sz w:val="18"/>
                  <w:szCs w:val="18"/>
                </w:rPr>
                <w:t xml:space="preserve"> </w:t>
              </w:r>
            </w:ins>
          </w:p>
        </w:tc>
        <w:tc>
          <w:tcPr>
            <w:tcW w:w="823"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508B777" w14:textId="77777777" w:rsidR="00491ACB" w:rsidRDefault="00491ACB">
            <w:pPr>
              <w:jc w:val="center"/>
              <w:rPr>
                <w:ins w:id="1839" w:author="Leon Peto" w:date="2023-07-19T17:04:00Z"/>
                <w:rFonts w:ascii="Segoe UI Symbol" w:hAnsi="Segoe UI Symbol" w:cs="Calibri"/>
                <w:sz w:val="18"/>
                <w:szCs w:val="18"/>
                <w:lang w:val="en-US"/>
              </w:rPr>
            </w:pPr>
            <w:ins w:id="1840" w:author="Leon Peto" w:date="2023-07-19T17:04:00Z">
              <w:r>
                <w:rPr>
                  <w:rFonts w:ascii="Segoe UI Symbol" w:hAnsi="Segoe UI Symbol"/>
                  <w:sz w:val="18"/>
                  <w:szCs w:val="18"/>
                  <w:lang w:val="en-US"/>
                </w:rPr>
                <w:t xml:space="preserve">✓ </w:t>
              </w:r>
            </w:ins>
          </w:p>
          <w:p w14:paraId="7A7319F5" w14:textId="21140B70" w:rsidR="00491ACB" w:rsidRDefault="00491ACB">
            <w:pPr>
              <w:jc w:val="center"/>
              <w:rPr>
                <w:ins w:id="1841" w:author="Leon Peto" w:date="2023-07-19T17:04:00Z"/>
                <w:sz w:val="18"/>
                <w:szCs w:val="18"/>
                <w:lang w:val="en-US"/>
              </w:rPr>
            </w:pPr>
            <w:ins w:id="1842" w:author="Leon Peto" w:date="2023-07-19T17:04:00Z">
              <w:r>
                <w:rPr>
                  <w:sz w:val="18"/>
                  <w:szCs w:val="18"/>
                </w:rPr>
                <w:t>≥18 years</w:t>
              </w:r>
            </w:ins>
            <w:ins w:id="1843" w:author="Leon Peto" w:date="2023-07-19T17:27:00Z">
              <w:r>
                <w:rPr>
                  <w:sz w:val="18"/>
                  <w:szCs w:val="18"/>
                </w:rPr>
                <w:t>*</w:t>
              </w:r>
            </w:ins>
            <w:ins w:id="1844" w:author="Leon Peto" w:date="2023-07-19T17:04:00Z">
              <w:r>
                <w:rPr>
                  <w:rFonts w:ascii="Segoe UI Symbol" w:hAnsi="Segoe UI Symbol"/>
                  <w:sz w:val="18"/>
                  <w:szCs w:val="18"/>
                </w:rPr>
                <w:t xml:space="preserve"> </w:t>
              </w:r>
            </w:ins>
          </w:p>
        </w:tc>
        <w:tc>
          <w:tcPr>
            <w:tcW w:w="995"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2CB7C204" w14:textId="77777777" w:rsidR="00491ACB" w:rsidRDefault="00491ACB">
            <w:pPr>
              <w:jc w:val="center"/>
              <w:rPr>
                <w:ins w:id="1845" w:author="Leon Peto" w:date="2023-07-19T17:04:00Z"/>
                <w:rFonts w:ascii="Segoe UI Symbol" w:hAnsi="Segoe UI Symbol" w:cs="Calibri"/>
                <w:sz w:val="18"/>
                <w:szCs w:val="18"/>
                <w:lang w:val="en-US"/>
              </w:rPr>
            </w:pPr>
            <w:ins w:id="1846" w:author="Leon Peto" w:date="2023-07-19T17:04:00Z">
              <w:r>
                <w:rPr>
                  <w:rFonts w:ascii="Segoe UI Symbol" w:hAnsi="Segoe UI Symbol"/>
                  <w:sz w:val="18"/>
                  <w:szCs w:val="18"/>
                  <w:lang w:val="en-US"/>
                </w:rPr>
                <w:t xml:space="preserve">✓ </w:t>
              </w:r>
            </w:ins>
          </w:p>
          <w:p w14:paraId="209AF097" w14:textId="2868E577" w:rsidR="00491ACB" w:rsidRDefault="00491ACB">
            <w:pPr>
              <w:jc w:val="center"/>
              <w:rPr>
                <w:ins w:id="1847" w:author="Leon Peto" w:date="2023-07-19T17:04:00Z"/>
                <w:sz w:val="18"/>
                <w:szCs w:val="18"/>
                <w:lang w:val="en-US"/>
              </w:rPr>
            </w:pPr>
            <w:ins w:id="1848" w:author="Leon Peto" w:date="2023-07-19T17:04:00Z">
              <w:r>
                <w:rPr>
                  <w:sz w:val="18"/>
                  <w:szCs w:val="18"/>
                </w:rPr>
                <w:t>≥18 years</w:t>
              </w:r>
            </w:ins>
            <w:ins w:id="1849" w:author="Leon Peto" w:date="2023-07-19T17:27:00Z">
              <w:r>
                <w:rPr>
                  <w:sz w:val="18"/>
                  <w:szCs w:val="18"/>
                </w:rPr>
                <w:t>*</w:t>
              </w:r>
            </w:ins>
            <w:ins w:id="1850" w:author="Leon Peto" w:date="2023-07-19T17:04:00Z">
              <w:r>
                <w:rPr>
                  <w:rFonts w:ascii="Segoe UI Symbol" w:hAnsi="Segoe UI Symbol"/>
                  <w:sz w:val="18"/>
                  <w:szCs w:val="18"/>
                </w:rPr>
                <w:t xml:space="preserve"> </w:t>
              </w:r>
            </w:ins>
          </w:p>
        </w:tc>
        <w:tc>
          <w:tcPr>
            <w:tcW w:w="11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730CA23A" w14:textId="77777777" w:rsidR="00491ACB" w:rsidRDefault="00491ACB">
            <w:pPr>
              <w:jc w:val="center"/>
              <w:rPr>
                <w:ins w:id="1851" w:author="Leon Peto" w:date="2023-07-19T17:04:00Z"/>
                <w:rFonts w:ascii="Segoe UI Symbol" w:hAnsi="Segoe UI Symbol" w:cs="Calibri"/>
                <w:sz w:val="18"/>
                <w:szCs w:val="18"/>
                <w:lang w:val="en-US"/>
              </w:rPr>
            </w:pPr>
            <w:ins w:id="1852" w:author="Leon Peto" w:date="2023-07-19T17:04:00Z">
              <w:r>
                <w:rPr>
                  <w:rFonts w:ascii="Segoe UI Symbol" w:hAnsi="Segoe UI Symbol"/>
                  <w:sz w:val="18"/>
                  <w:szCs w:val="18"/>
                  <w:lang w:val="en-US"/>
                </w:rPr>
                <w:t xml:space="preserve">✓ </w:t>
              </w:r>
            </w:ins>
          </w:p>
          <w:p w14:paraId="46B86EF3" w14:textId="77777777" w:rsidR="00491ACB" w:rsidRDefault="00491ACB">
            <w:pPr>
              <w:jc w:val="center"/>
              <w:rPr>
                <w:ins w:id="1853" w:author="Leon Peto" w:date="2023-07-19T17:04:00Z"/>
                <w:sz w:val="18"/>
                <w:szCs w:val="18"/>
              </w:rPr>
            </w:pPr>
            <w:ins w:id="1854" w:author="Leon Peto" w:date="2023-07-19T17:04:00Z">
              <w:r>
                <w:rPr>
                  <w:sz w:val="18"/>
                  <w:szCs w:val="18"/>
                </w:rPr>
                <w:t xml:space="preserve">≥18 </w:t>
              </w:r>
            </w:ins>
          </w:p>
          <w:p w14:paraId="2C853F10" w14:textId="32CB3872" w:rsidR="00491ACB" w:rsidRDefault="00491ACB">
            <w:pPr>
              <w:jc w:val="center"/>
              <w:rPr>
                <w:ins w:id="1855" w:author="Leon Peto" w:date="2023-07-19T17:04:00Z"/>
                <w:rFonts w:ascii="Calibri" w:hAnsi="Calibri" w:cs="Calibri"/>
                <w:sz w:val="18"/>
                <w:szCs w:val="18"/>
                <w:lang w:val="en-US"/>
              </w:rPr>
            </w:pPr>
            <w:ins w:id="1856" w:author="Leon Peto" w:date="2023-07-19T17:04:00Z">
              <w:r>
                <w:rPr>
                  <w:sz w:val="18"/>
                  <w:szCs w:val="18"/>
                </w:rPr>
                <w:t>Years</w:t>
              </w:r>
            </w:ins>
            <w:ins w:id="1857" w:author="Leon Peto" w:date="2023-07-19T17:27:00Z">
              <w:r>
                <w:rPr>
                  <w:sz w:val="18"/>
                  <w:szCs w:val="18"/>
                </w:rPr>
                <w:t>*</w:t>
              </w:r>
            </w:ins>
            <w:ins w:id="1858" w:author="Leon Peto" w:date="2023-07-19T17:04:00Z">
              <w:r>
                <w:rPr>
                  <w:rFonts w:ascii="Segoe UI Symbol" w:hAnsi="Segoe UI Symbol"/>
                  <w:sz w:val="18"/>
                  <w:szCs w:val="18"/>
                </w:rPr>
                <w:t xml:space="preserve"> </w:t>
              </w:r>
            </w:ins>
          </w:p>
        </w:tc>
        <w:tc>
          <w:tcPr>
            <w:tcW w:w="83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0ED11A0A" w14:textId="77777777" w:rsidR="00491ACB" w:rsidRDefault="00491ACB">
            <w:pPr>
              <w:jc w:val="center"/>
              <w:rPr>
                <w:ins w:id="1859" w:author="Leon Peto" w:date="2023-07-19T17:04:00Z"/>
                <w:rFonts w:ascii="Segoe UI Symbol" w:hAnsi="Segoe UI Symbol"/>
                <w:sz w:val="18"/>
                <w:szCs w:val="18"/>
                <w:lang w:val="en-US"/>
              </w:rPr>
            </w:pPr>
            <w:ins w:id="1860" w:author="Leon Peto" w:date="2023-07-19T17:04:00Z">
              <w:r>
                <w:rPr>
                  <w:rFonts w:ascii="Segoe UI Symbol" w:hAnsi="Segoe UI Symbol"/>
                  <w:sz w:val="18"/>
                  <w:szCs w:val="18"/>
                  <w:lang w:val="en-US"/>
                </w:rPr>
                <w:t xml:space="preserve">✓ </w:t>
              </w:r>
            </w:ins>
          </w:p>
          <w:p w14:paraId="06E0A137" w14:textId="43CEAE31" w:rsidR="00491ACB" w:rsidRDefault="00491ACB">
            <w:pPr>
              <w:jc w:val="center"/>
              <w:rPr>
                <w:ins w:id="1861" w:author="Leon Peto" w:date="2023-07-19T17:04:00Z"/>
                <w:sz w:val="18"/>
                <w:szCs w:val="18"/>
                <w:lang w:val="en-US"/>
              </w:rPr>
            </w:pPr>
            <w:ins w:id="1862" w:author="Leon Peto" w:date="2023-07-19T17:04:00Z">
              <w:r>
                <w:rPr>
                  <w:sz w:val="18"/>
                  <w:szCs w:val="18"/>
                </w:rPr>
                <w:t>≥18 years</w:t>
              </w:r>
            </w:ins>
            <w:ins w:id="1863" w:author="Leon Peto" w:date="2023-07-19T17:27:00Z">
              <w:r>
                <w:rPr>
                  <w:sz w:val="18"/>
                  <w:szCs w:val="18"/>
                </w:rPr>
                <w:t>*</w:t>
              </w:r>
            </w:ins>
            <w:ins w:id="1864" w:author="Leon Peto" w:date="2023-07-19T17:04:00Z">
              <w:r>
                <w:rPr>
                  <w:rFonts w:ascii="Segoe UI Symbol" w:hAnsi="Segoe UI Symbol"/>
                  <w:sz w:val="18"/>
                  <w:szCs w:val="18"/>
                </w:rPr>
                <w:t xml:space="preserve"> </w:t>
              </w:r>
            </w:ins>
          </w:p>
        </w:tc>
        <w:tc>
          <w:tcPr>
            <w:tcW w:w="85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72957B91" w14:textId="77777777" w:rsidR="00491ACB" w:rsidRDefault="00491ACB">
            <w:pPr>
              <w:jc w:val="center"/>
              <w:rPr>
                <w:ins w:id="1865" w:author="Leon Peto" w:date="2023-07-19T17:04:00Z"/>
                <w:rFonts w:ascii="Segoe UI Symbol" w:hAnsi="Segoe UI Symbol" w:cs="Calibri"/>
                <w:sz w:val="18"/>
                <w:szCs w:val="18"/>
                <w:lang w:val="en-US"/>
              </w:rPr>
            </w:pPr>
            <w:ins w:id="1866" w:author="Leon Peto" w:date="2023-07-19T17:04:00Z">
              <w:r>
                <w:rPr>
                  <w:rFonts w:ascii="Segoe UI Symbol" w:hAnsi="Segoe UI Symbol"/>
                  <w:sz w:val="18"/>
                  <w:szCs w:val="18"/>
                  <w:lang w:val="en-US"/>
                </w:rPr>
                <w:t xml:space="preserve">✓ </w:t>
              </w:r>
            </w:ins>
          </w:p>
          <w:p w14:paraId="6BB2598B" w14:textId="0840DE0C" w:rsidR="00491ACB" w:rsidRDefault="00491ACB">
            <w:pPr>
              <w:jc w:val="center"/>
              <w:rPr>
                <w:ins w:id="1867" w:author="Leon Peto" w:date="2023-07-19T17:04:00Z"/>
                <w:sz w:val="18"/>
                <w:szCs w:val="18"/>
                <w:lang w:val="en-US"/>
              </w:rPr>
            </w:pPr>
            <w:ins w:id="1868" w:author="Leon Peto" w:date="2023-07-19T17:04:00Z">
              <w:r>
                <w:rPr>
                  <w:sz w:val="18"/>
                  <w:szCs w:val="18"/>
                </w:rPr>
                <w:t>≥18 years</w:t>
              </w:r>
            </w:ins>
            <w:ins w:id="1869" w:author="Leon Peto" w:date="2023-07-19T17:27:00Z">
              <w:r>
                <w:rPr>
                  <w:sz w:val="18"/>
                  <w:szCs w:val="18"/>
                </w:rPr>
                <w:t>*</w:t>
              </w:r>
            </w:ins>
            <w:ins w:id="1870" w:author="Leon Peto" w:date="2023-07-19T17:04:00Z">
              <w:r>
                <w:rPr>
                  <w:rFonts w:ascii="Segoe UI Symbol" w:hAnsi="Segoe UI Symbol"/>
                  <w:sz w:val="18"/>
                  <w:szCs w:val="18"/>
                </w:rPr>
                <w:t xml:space="preserve"> </w:t>
              </w:r>
            </w:ins>
          </w:p>
        </w:tc>
      </w:tr>
      <w:tr w:rsidR="00491ACB" w14:paraId="6E39A934" w14:textId="77777777" w:rsidTr="00491ACB">
        <w:trPr>
          <w:trHeight w:val="737"/>
          <w:ins w:id="1871" w:author="Leon Peto" w:date="2023-07-19T17:04:00Z"/>
        </w:trPr>
        <w:tc>
          <w:tcPr>
            <w:tcW w:w="0" w:type="auto"/>
            <w:vMerge/>
            <w:tcBorders>
              <w:top w:val="nil"/>
              <w:left w:val="single" w:sz="8" w:space="0" w:color="auto"/>
              <w:bottom w:val="single" w:sz="8" w:space="0" w:color="auto"/>
              <w:right w:val="single" w:sz="8" w:space="0" w:color="auto"/>
            </w:tcBorders>
            <w:vAlign w:val="center"/>
            <w:hideMark/>
          </w:tcPr>
          <w:p w14:paraId="19007F51" w14:textId="77777777" w:rsidR="00491ACB" w:rsidRDefault="00491ACB">
            <w:pPr>
              <w:rPr>
                <w:ins w:id="1872" w:author="Leon Peto" w:date="2023-07-19T17:04:00Z"/>
                <w:rFonts w:ascii="Calibri" w:eastAsiaTheme="minorHAnsi" w:hAnsi="Calibri" w:cs="Calibri"/>
                <w:b/>
                <w:sz w:val="18"/>
                <w:szCs w:val="18"/>
                <w:lang w:val="en-US"/>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21128E" w14:textId="0AA18D58" w:rsidR="00491ACB" w:rsidRDefault="00491ACB" w:rsidP="00CB5EB1">
            <w:pPr>
              <w:jc w:val="center"/>
              <w:rPr>
                <w:ins w:id="1873" w:author="Leon Peto" w:date="2023-07-19T17:04:00Z"/>
                <w:rFonts w:ascii="Calibri" w:hAnsi="Calibri" w:cs="Calibri"/>
                <w:b/>
                <w:sz w:val="18"/>
                <w:szCs w:val="18"/>
                <w:lang w:val="en-US"/>
              </w:rPr>
            </w:pPr>
            <w:ins w:id="1874" w:author="Leon Peto" w:date="2023-07-19T17:04:00Z">
              <w:r>
                <w:rPr>
                  <w:b/>
                  <w:bCs w:val="0"/>
                  <w:sz w:val="18"/>
                  <w:szCs w:val="18"/>
                  <w:lang w:val="en-US"/>
                </w:rPr>
                <w:t>Low-dose corticosteroids</w:t>
              </w:r>
            </w:ins>
          </w:p>
        </w:tc>
        <w:tc>
          <w:tcPr>
            <w:tcW w:w="7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center"/>
            <w:hideMark/>
          </w:tcPr>
          <w:p w14:paraId="66D19A0A" w14:textId="77777777" w:rsidR="00491ACB" w:rsidRDefault="00491ACB">
            <w:pPr>
              <w:jc w:val="center"/>
              <w:rPr>
                <w:ins w:id="1875" w:author="Leon Peto" w:date="2023-07-19T17:04:00Z"/>
                <w:rFonts w:ascii="Segoe UI Symbol" w:hAnsi="Segoe UI Symbol"/>
                <w:bCs w:val="0"/>
                <w:sz w:val="18"/>
                <w:szCs w:val="18"/>
                <w:lang w:val="en-US"/>
              </w:rPr>
            </w:pPr>
            <w:ins w:id="1876" w:author="Leon Peto" w:date="2023-07-19T17:04:00Z">
              <w:r>
                <w:rPr>
                  <w:rFonts w:ascii="Segoe UI Symbol" w:hAnsi="Segoe UI Symbol"/>
                  <w:sz w:val="18"/>
                  <w:szCs w:val="18"/>
                  <w:lang w:val="en-US"/>
                </w:rPr>
                <w:t xml:space="preserve">✓ </w:t>
              </w:r>
            </w:ins>
          </w:p>
          <w:p w14:paraId="120F6447" w14:textId="77777777" w:rsidR="00491ACB" w:rsidRDefault="00491ACB">
            <w:pPr>
              <w:jc w:val="center"/>
              <w:rPr>
                <w:ins w:id="1877" w:author="Leon Peto" w:date="2023-07-19T17:04:00Z"/>
                <w:sz w:val="18"/>
                <w:szCs w:val="18"/>
                <w:lang w:val="en-US"/>
              </w:rPr>
            </w:pPr>
            <w:ins w:id="1878" w:author="Leon Peto" w:date="2023-07-19T17:04:00Z">
              <w:r>
                <w:rPr>
                  <w:sz w:val="18"/>
                  <w:szCs w:val="18"/>
                </w:rPr>
                <w:t>any age</w:t>
              </w:r>
              <w:r>
                <w:rPr>
                  <w:rFonts w:ascii="Segoe UI Symbol" w:hAnsi="Segoe UI Symbol"/>
                  <w:sz w:val="18"/>
                  <w:szCs w:val="18"/>
                </w:rPr>
                <w:t xml:space="preserve"> </w:t>
              </w:r>
            </w:ins>
          </w:p>
        </w:tc>
        <w:tc>
          <w:tcPr>
            <w:tcW w:w="83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47D6F014" w14:textId="77777777" w:rsidR="00491ACB" w:rsidRDefault="00491ACB">
            <w:pPr>
              <w:jc w:val="center"/>
              <w:rPr>
                <w:ins w:id="1879" w:author="Leon Peto" w:date="2023-07-19T17:04:00Z"/>
                <w:rFonts w:ascii="Segoe UI Symbol" w:hAnsi="Segoe UI Symbol" w:cs="Calibri"/>
                <w:sz w:val="18"/>
                <w:szCs w:val="18"/>
                <w:lang w:val="en-US"/>
              </w:rPr>
            </w:pPr>
            <w:ins w:id="1880" w:author="Leon Peto" w:date="2023-07-19T17:04:00Z">
              <w:r>
                <w:rPr>
                  <w:rFonts w:ascii="Segoe UI Symbol" w:hAnsi="Segoe UI Symbol"/>
                  <w:sz w:val="18"/>
                  <w:szCs w:val="18"/>
                  <w:lang w:val="en-US"/>
                </w:rPr>
                <w:t xml:space="preserve">✓ </w:t>
              </w:r>
            </w:ins>
          </w:p>
          <w:p w14:paraId="1BC512A0" w14:textId="77777777" w:rsidR="00491ACB" w:rsidRDefault="00491ACB">
            <w:pPr>
              <w:jc w:val="center"/>
              <w:rPr>
                <w:ins w:id="1881" w:author="Leon Peto" w:date="2023-07-19T17:04:00Z"/>
                <w:sz w:val="18"/>
                <w:szCs w:val="18"/>
                <w:lang w:val="en-US"/>
              </w:rPr>
            </w:pPr>
            <w:ins w:id="1882" w:author="Leon Peto" w:date="2023-07-19T17:04:00Z">
              <w:r>
                <w:rPr>
                  <w:sz w:val="18"/>
                  <w:szCs w:val="18"/>
                </w:rPr>
                <w:t>≥18 years</w:t>
              </w:r>
              <w:r>
                <w:rPr>
                  <w:rFonts w:ascii="Segoe UI Symbol" w:hAnsi="Segoe UI Symbol"/>
                  <w:sz w:val="18"/>
                  <w:szCs w:val="18"/>
                </w:rPr>
                <w:t xml:space="preserve"> </w:t>
              </w:r>
            </w:ins>
          </w:p>
        </w:tc>
        <w:tc>
          <w:tcPr>
            <w:tcW w:w="823"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7268320E" w14:textId="77777777" w:rsidR="00491ACB" w:rsidRDefault="00491ACB">
            <w:pPr>
              <w:jc w:val="center"/>
              <w:rPr>
                <w:ins w:id="1883" w:author="Leon Peto" w:date="2023-07-19T17:04:00Z"/>
                <w:rFonts w:ascii="Segoe UI Symbol" w:hAnsi="Segoe UI Symbol" w:cs="Calibri"/>
                <w:sz w:val="18"/>
                <w:szCs w:val="18"/>
                <w:lang w:val="en-US"/>
              </w:rPr>
            </w:pPr>
            <w:ins w:id="1884" w:author="Leon Peto" w:date="2023-07-19T17:04:00Z">
              <w:r>
                <w:rPr>
                  <w:rFonts w:ascii="Segoe UI Symbol" w:hAnsi="Segoe UI Symbol"/>
                  <w:sz w:val="18"/>
                  <w:szCs w:val="18"/>
                  <w:lang w:val="en-US"/>
                </w:rPr>
                <w:t xml:space="preserve">✓ </w:t>
              </w:r>
            </w:ins>
          </w:p>
          <w:p w14:paraId="22552A30" w14:textId="77777777" w:rsidR="00491ACB" w:rsidRDefault="00491ACB">
            <w:pPr>
              <w:jc w:val="center"/>
              <w:rPr>
                <w:ins w:id="1885" w:author="Leon Peto" w:date="2023-07-19T17:04:00Z"/>
                <w:sz w:val="18"/>
                <w:szCs w:val="18"/>
                <w:lang w:val="en-US"/>
              </w:rPr>
            </w:pPr>
            <w:ins w:id="1886" w:author="Leon Peto" w:date="2023-07-19T17:04:00Z">
              <w:r>
                <w:rPr>
                  <w:sz w:val="18"/>
                  <w:szCs w:val="18"/>
                </w:rPr>
                <w:t>≥18 years</w:t>
              </w:r>
              <w:r>
                <w:rPr>
                  <w:rFonts w:ascii="Segoe UI Symbol" w:hAnsi="Segoe UI Symbol"/>
                  <w:sz w:val="18"/>
                  <w:szCs w:val="18"/>
                </w:rPr>
                <w:t xml:space="preserve"> </w:t>
              </w:r>
            </w:ins>
          </w:p>
        </w:tc>
        <w:tc>
          <w:tcPr>
            <w:tcW w:w="995"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38404AE1" w14:textId="77777777" w:rsidR="00491ACB" w:rsidRDefault="00491ACB">
            <w:pPr>
              <w:jc w:val="center"/>
              <w:rPr>
                <w:ins w:id="1887" w:author="Leon Peto" w:date="2023-07-19T17:04:00Z"/>
                <w:rFonts w:ascii="Segoe UI Symbol" w:hAnsi="Segoe UI Symbol" w:cs="Calibri"/>
                <w:sz w:val="18"/>
                <w:szCs w:val="18"/>
                <w:lang w:val="en-US"/>
              </w:rPr>
            </w:pPr>
            <w:ins w:id="1888" w:author="Leon Peto" w:date="2023-07-19T17:04:00Z">
              <w:r>
                <w:rPr>
                  <w:rFonts w:ascii="Segoe UI Symbol" w:hAnsi="Segoe UI Symbol"/>
                  <w:sz w:val="18"/>
                  <w:szCs w:val="18"/>
                  <w:lang w:val="en-US"/>
                </w:rPr>
                <w:t xml:space="preserve">✓ </w:t>
              </w:r>
            </w:ins>
          </w:p>
          <w:p w14:paraId="1585729B" w14:textId="77777777" w:rsidR="00491ACB" w:rsidRDefault="00491ACB">
            <w:pPr>
              <w:jc w:val="center"/>
              <w:rPr>
                <w:ins w:id="1889" w:author="Leon Peto" w:date="2023-07-19T17:04:00Z"/>
                <w:sz w:val="18"/>
                <w:szCs w:val="18"/>
                <w:lang w:val="en-US"/>
              </w:rPr>
            </w:pPr>
            <w:ins w:id="1890" w:author="Leon Peto" w:date="2023-07-19T17:04:00Z">
              <w:r>
                <w:rPr>
                  <w:sz w:val="18"/>
                  <w:szCs w:val="18"/>
                </w:rPr>
                <w:t>≥18 years</w:t>
              </w:r>
              <w:r>
                <w:rPr>
                  <w:rFonts w:ascii="Segoe UI Symbol" w:hAnsi="Segoe UI Symbol"/>
                  <w:sz w:val="18"/>
                  <w:szCs w:val="18"/>
                </w:rPr>
                <w:t xml:space="preserve"> </w:t>
              </w:r>
            </w:ins>
          </w:p>
        </w:tc>
        <w:tc>
          <w:tcPr>
            <w:tcW w:w="11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3B8A681F" w14:textId="77777777" w:rsidR="00491ACB" w:rsidRDefault="00491ACB">
            <w:pPr>
              <w:jc w:val="center"/>
              <w:rPr>
                <w:ins w:id="1891" w:author="Leon Peto" w:date="2023-07-19T17:04:00Z"/>
                <w:rFonts w:ascii="Segoe UI Symbol" w:hAnsi="Segoe UI Symbol" w:cs="Calibri"/>
                <w:sz w:val="18"/>
                <w:szCs w:val="18"/>
                <w:lang w:val="en-US"/>
              </w:rPr>
            </w:pPr>
            <w:ins w:id="1892" w:author="Leon Peto" w:date="2023-07-19T17:04:00Z">
              <w:r>
                <w:rPr>
                  <w:rFonts w:ascii="Segoe UI Symbol" w:hAnsi="Segoe UI Symbol"/>
                  <w:sz w:val="18"/>
                  <w:szCs w:val="18"/>
                  <w:lang w:val="en-US"/>
                </w:rPr>
                <w:t xml:space="preserve">✓ </w:t>
              </w:r>
            </w:ins>
          </w:p>
          <w:p w14:paraId="47C92F80" w14:textId="77777777" w:rsidR="00491ACB" w:rsidRDefault="00491ACB">
            <w:pPr>
              <w:jc w:val="center"/>
              <w:rPr>
                <w:ins w:id="1893" w:author="Leon Peto" w:date="2023-07-19T17:04:00Z"/>
                <w:sz w:val="18"/>
                <w:szCs w:val="18"/>
              </w:rPr>
            </w:pPr>
            <w:ins w:id="1894" w:author="Leon Peto" w:date="2023-07-19T17:04:00Z">
              <w:r>
                <w:rPr>
                  <w:sz w:val="18"/>
                  <w:szCs w:val="18"/>
                </w:rPr>
                <w:t xml:space="preserve">≥18 </w:t>
              </w:r>
            </w:ins>
          </w:p>
          <w:p w14:paraId="0C300ADC" w14:textId="77777777" w:rsidR="00491ACB" w:rsidRDefault="00491ACB">
            <w:pPr>
              <w:jc w:val="center"/>
              <w:rPr>
                <w:ins w:id="1895" w:author="Leon Peto" w:date="2023-07-19T17:04:00Z"/>
                <w:rFonts w:ascii="Calibri" w:hAnsi="Calibri" w:cs="Calibri"/>
                <w:sz w:val="18"/>
                <w:szCs w:val="18"/>
                <w:lang w:val="en-US"/>
              </w:rPr>
            </w:pPr>
            <w:ins w:id="1896" w:author="Leon Peto" w:date="2023-07-19T17:04:00Z">
              <w:r>
                <w:rPr>
                  <w:sz w:val="18"/>
                  <w:szCs w:val="18"/>
                </w:rPr>
                <w:t>years</w:t>
              </w:r>
              <w:r>
                <w:rPr>
                  <w:rFonts w:ascii="Segoe UI Symbol" w:hAnsi="Segoe UI Symbol"/>
                  <w:sz w:val="18"/>
                  <w:szCs w:val="18"/>
                </w:rPr>
                <w:t xml:space="preserve"> </w:t>
              </w:r>
            </w:ins>
          </w:p>
        </w:tc>
        <w:tc>
          <w:tcPr>
            <w:tcW w:w="837"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2A1D46BB" w14:textId="77777777" w:rsidR="00491ACB" w:rsidRDefault="00491ACB">
            <w:pPr>
              <w:jc w:val="center"/>
              <w:rPr>
                <w:ins w:id="1897" w:author="Leon Peto" w:date="2023-07-19T17:04:00Z"/>
                <w:rFonts w:ascii="Segoe UI Symbol" w:hAnsi="Segoe UI Symbol"/>
                <w:sz w:val="18"/>
                <w:szCs w:val="18"/>
                <w:lang w:val="en-US"/>
              </w:rPr>
            </w:pPr>
            <w:ins w:id="1898" w:author="Leon Peto" w:date="2023-07-19T17:04:00Z">
              <w:r>
                <w:rPr>
                  <w:rFonts w:ascii="Segoe UI Symbol" w:hAnsi="Segoe UI Symbol"/>
                  <w:sz w:val="18"/>
                  <w:szCs w:val="18"/>
                  <w:lang w:val="en-US"/>
                </w:rPr>
                <w:t xml:space="preserve">✓ </w:t>
              </w:r>
            </w:ins>
          </w:p>
          <w:p w14:paraId="402F3F3D" w14:textId="77777777" w:rsidR="00491ACB" w:rsidRDefault="00491ACB">
            <w:pPr>
              <w:jc w:val="center"/>
              <w:rPr>
                <w:ins w:id="1899" w:author="Leon Peto" w:date="2023-07-19T17:04:00Z"/>
                <w:sz w:val="18"/>
                <w:szCs w:val="18"/>
                <w:lang w:val="en-US"/>
              </w:rPr>
            </w:pPr>
            <w:ins w:id="1900" w:author="Leon Peto" w:date="2023-07-19T17:04:00Z">
              <w:r>
                <w:rPr>
                  <w:sz w:val="18"/>
                  <w:szCs w:val="18"/>
                </w:rPr>
                <w:t>≥18 years</w:t>
              </w:r>
              <w:r>
                <w:rPr>
                  <w:rFonts w:ascii="Segoe UI Symbol" w:hAnsi="Segoe UI Symbol"/>
                  <w:sz w:val="18"/>
                  <w:szCs w:val="18"/>
                </w:rPr>
                <w:t xml:space="preserve"> </w:t>
              </w:r>
            </w:ins>
          </w:p>
        </w:tc>
        <w:tc>
          <w:tcPr>
            <w:tcW w:w="851" w:type="dxa"/>
            <w:tcBorders>
              <w:top w:val="nil"/>
              <w:left w:val="nil"/>
              <w:bottom w:val="single" w:sz="8" w:space="0" w:color="auto"/>
              <w:right w:val="single" w:sz="8" w:space="0" w:color="auto"/>
            </w:tcBorders>
            <w:shd w:val="clear" w:color="auto" w:fill="92D050"/>
            <w:tcMar>
              <w:top w:w="0" w:type="dxa"/>
              <w:left w:w="108" w:type="dxa"/>
              <w:bottom w:w="0" w:type="dxa"/>
              <w:right w:w="108" w:type="dxa"/>
            </w:tcMar>
            <w:hideMark/>
          </w:tcPr>
          <w:p w14:paraId="6F99CFB0" w14:textId="77777777" w:rsidR="00491ACB" w:rsidRDefault="00491ACB">
            <w:pPr>
              <w:jc w:val="center"/>
              <w:rPr>
                <w:ins w:id="1901" w:author="Leon Peto" w:date="2023-07-19T17:04:00Z"/>
                <w:rFonts w:ascii="Segoe UI Symbol" w:hAnsi="Segoe UI Symbol" w:cs="Calibri"/>
                <w:sz w:val="18"/>
                <w:szCs w:val="18"/>
                <w:lang w:val="en-US"/>
              </w:rPr>
            </w:pPr>
            <w:ins w:id="1902" w:author="Leon Peto" w:date="2023-07-19T17:04:00Z">
              <w:r>
                <w:rPr>
                  <w:rFonts w:ascii="Segoe UI Symbol" w:hAnsi="Segoe UI Symbol"/>
                  <w:sz w:val="18"/>
                  <w:szCs w:val="18"/>
                  <w:lang w:val="en-US"/>
                </w:rPr>
                <w:t xml:space="preserve">✓ </w:t>
              </w:r>
            </w:ins>
          </w:p>
          <w:p w14:paraId="7AC18C8B" w14:textId="77777777" w:rsidR="00491ACB" w:rsidRDefault="00491ACB">
            <w:pPr>
              <w:jc w:val="center"/>
              <w:rPr>
                <w:ins w:id="1903" w:author="Leon Peto" w:date="2023-07-19T17:04:00Z"/>
                <w:sz w:val="18"/>
                <w:szCs w:val="18"/>
                <w:lang w:val="en-US"/>
              </w:rPr>
            </w:pPr>
            <w:ins w:id="1904" w:author="Leon Peto" w:date="2023-07-19T17:04:00Z">
              <w:r>
                <w:rPr>
                  <w:sz w:val="18"/>
                  <w:szCs w:val="18"/>
                </w:rPr>
                <w:t>≥18 years</w:t>
              </w:r>
              <w:r>
                <w:rPr>
                  <w:rFonts w:ascii="Segoe UI Symbol" w:hAnsi="Segoe UI Symbol"/>
                  <w:sz w:val="18"/>
                  <w:szCs w:val="18"/>
                </w:rPr>
                <w:t xml:space="preserve"> </w:t>
              </w:r>
            </w:ins>
          </w:p>
        </w:tc>
      </w:tr>
    </w:tbl>
    <w:p w14:paraId="443FF0AB" w14:textId="0670DAD1" w:rsidR="00CB5EB1" w:rsidRPr="00CB5EB1" w:rsidRDefault="00CB5EB1" w:rsidP="002573E2">
      <w:pPr>
        <w:rPr>
          <w:ins w:id="1905" w:author="Leon Peto" w:date="2023-07-19T18:48:00Z"/>
          <w:sz w:val="22"/>
          <w:szCs w:val="18"/>
        </w:rPr>
      </w:pPr>
      <w:ins w:id="1906" w:author="Leon Peto" w:date="2023-07-19T18:48:00Z">
        <w:r w:rsidRPr="00CB5EB1">
          <w:rPr>
            <w:sz w:val="22"/>
            <w:szCs w:val="18"/>
          </w:rPr>
          <w:t>‡ Each comparison is versus usual care alone without the relevant treatment</w:t>
        </w:r>
      </w:ins>
    </w:p>
    <w:p w14:paraId="5EE6E416" w14:textId="27E84A59" w:rsidR="002573E2" w:rsidRPr="00AF6969" w:rsidRDefault="00AF6969" w:rsidP="002573E2">
      <w:pPr>
        <w:rPr>
          <w:ins w:id="1907" w:author="Leon Peto" w:date="2023-07-19T17:00:00Z"/>
          <w:sz w:val="22"/>
        </w:rPr>
      </w:pPr>
      <w:ins w:id="1908" w:author="Leon Peto" w:date="2023-07-19T17:29:00Z">
        <w:r>
          <w:rPr>
            <w:sz w:val="18"/>
            <w:szCs w:val="18"/>
          </w:rPr>
          <w:t>*</w:t>
        </w:r>
      </w:ins>
      <w:ins w:id="1909" w:author="Leon Peto" w:date="2023-07-19T17:16:00Z">
        <w:r w:rsidR="001B332E">
          <w:rPr>
            <w:sz w:val="22"/>
          </w:rPr>
          <w:t xml:space="preserve"> Pregnant and </w:t>
        </w:r>
      </w:ins>
      <w:ins w:id="1910" w:author="Leon Peto" w:date="2023-07-19T18:39:00Z">
        <w:r w:rsidR="00C076CC">
          <w:rPr>
            <w:sz w:val="22"/>
          </w:rPr>
          <w:t>b</w:t>
        </w:r>
      </w:ins>
      <w:ins w:id="1911" w:author="Leon Peto" w:date="2023-07-19T17:16:00Z">
        <w:r w:rsidR="001B332E">
          <w:rPr>
            <w:sz w:val="22"/>
          </w:rPr>
          <w:t xml:space="preserve">reastfeeding women are </w:t>
        </w:r>
      </w:ins>
      <w:ins w:id="1912" w:author="Leon Peto" w:date="2023-07-19T17:29:00Z">
        <w:r w:rsidRPr="00C90F5D">
          <w:rPr>
            <w:sz w:val="22"/>
          </w:rPr>
          <w:t>excluded</w:t>
        </w:r>
      </w:ins>
      <w:ins w:id="1913" w:author="Leon Peto" w:date="2023-07-19T17:00:00Z">
        <w:r w:rsidR="002573E2" w:rsidRPr="002573E2">
          <w:rPr>
            <w:noProof/>
            <w:sz w:val="20"/>
          </w:rPr>
          <w:br w:type="page"/>
        </w:r>
      </w:ins>
    </w:p>
    <w:p w14:paraId="028542F3" w14:textId="77777777"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1914" w:name="_Toc44674880"/>
      <w:bookmarkStart w:id="1915" w:name="_Toc137835541"/>
      <w:bookmarkStart w:id="1916" w:name="_Toc138421260"/>
      <w:bookmarkStart w:id="1917" w:name="_Toc141717614"/>
      <w:r w:rsidRPr="00633320">
        <w:lastRenderedPageBreak/>
        <w:t>REFERENCES</w:t>
      </w:r>
      <w:bookmarkEnd w:id="1914"/>
      <w:bookmarkEnd w:id="1915"/>
      <w:bookmarkEnd w:id="1916"/>
      <w:bookmarkEnd w:id="1917"/>
    </w:p>
    <w:p w14:paraId="3FA7EFE3" w14:textId="77777777" w:rsidR="00DC738F" w:rsidRPr="00DC738F" w:rsidRDefault="00A46DE7" w:rsidP="00DC738F">
      <w:pPr>
        <w:pStyle w:val="EndNoteBibliography"/>
        <w:spacing w:after="240"/>
      </w:pPr>
      <w:r w:rsidRPr="00633320">
        <w:fldChar w:fldCharType="begin"/>
      </w:r>
      <w:r w:rsidRPr="00633320">
        <w:instrText xml:space="preserve"> ADDIN EN.REFLIST </w:instrText>
      </w:r>
      <w:r w:rsidRPr="00633320">
        <w:fldChar w:fldCharType="separate"/>
      </w:r>
      <w:bookmarkStart w:id="1918" w:name="_ENREF_1"/>
      <w:r w:rsidR="00DC738F" w:rsidRPr="00DC738F">
        <w:t>1.</w:t>
      </w:r>
      <w:r w:rsidR="00DC738F" w:rsidRPr="00DC738F">
        <w:tab/>
        <w:t>Zhu N, Zhang D, Wang W, et al. A Novel Coronavirus from Patients with Pneumonia in China, 2019. N Engl J Med 2020;382:727-33.</w:t>
      </w:r>
      <w:bookmarkEnd w:id="1918"/>
    </w:p>
    <w:p w14:paraId="66D19921" w14:textId="77777777" w:rsidR="00DC738F" w:rsidRPr="00DC738F" w:rsidRDefault="00DC738F" w:rsidP="00DC738F">
      <w:pPr>
        <w:pStyle w:val="EndNoteBibliography"/>
        <w:spacing w:after="240"/>
      </w:pPr>
      <w:bookmarkStart w:id="1919" w:name="_ENREF_2"/>
      <w:r w:rsidRPr="00DC738F">
        <w:t>2.</w:t>
      </w:r>
      <w:r w:rsidRPr="00DC738F">
        <w:tab/>
        <w:t>Shi R, Shan C, Duan X, et al. A human neutralizing antibody targets the receptor-binding site of SARS-CoV-2. Nature 2020;584:120-4.</w:t>
      </w:r>
      <w:bookmarkEnd w:id="1919"/>
    </w:p>
    <w:p w14:paraId="35372C15" w14:textId="77777777" w:rsidR="00DC738F" w:rsidRPr="00DC738F" w:rsidRDefault="00DC738F" w:rsidP="00DC738F">
      <w:pPr>
        <w:pStyle w:val="EndNoteBibliography"/>
        <w:spacing w:after="240"/>
      </w:pPr>
      <w:bookmarkStart w:id="1920" w:name="_ENREF_3"/>
      <w:r w:rsidRPr="00DC738F">
        <w:t>3.</w:t>
      </w:r>
      <w:r w:rsidRPr="00DC738F">
        <w:tab/>
        <w:t>Huang C, Wang Y, Li X, et al. Clinical features of patients infected with 2019 novel coronavirus in Wuhan, China. Lancet 2020;395:497-506.</w:t>
      </w:r>
      <w:bookmarkEnd w:id="1920"/>
    </w:p>
    <w:p w14:paraId="6149A408" w14:textId="77777777" w:rsidR="00DC738F" w:rsidRPr="00DC738F" w:rsidRDefault="00DC738F" w:rsidP="00DC738F">
      <w:pPr>
        <w:pStyle w:val="EndNoteBibliography"/>
        <w:spacing w:after="240"/>
      </w:pPr>
      <w:bookmarkStart w:id="1921" w:name="_ENREF_4"/>
      <w:r w:rsidRPr="00DC738F">
        <w:t>4.</w:t>
      </w:r>
      <w:r w:rsidRPr="00DC738F">
        <w:tab/>
        <w:t>Wang D, Hu B, Hu C, et al. Clinical Characteristics of 138 Hospitalized Patients With 2019 Novel Coronavirus-Infected Pneumonia in Wuhan, China. JAMA 2020.</w:t>
      </w:r>
      <w:bookmarkEnd w:id="1921"/>
    </w:p>
    <w:p w14:paraId="255E499E" w14:textId="77777777" w:rsidR="00DC738F" w:rsidRPr="00DC738F" w:rsidRDefault="00DC738F" w:rsidP="00DC738F">
      <w:pPr>
        <w:pStyle w:val="EndNoteBibliography"/>
        <w:spacing w:after="240"/>
      </w:pPr>
      <w:bookmarkStart w:id="1922" w:name="_ENREF_5"/>
      <w:r w:rsidRPr="00DC738F">
        <w:t>5.</w:t>
      </w:r>
      <w:r w:rsidRPr="00DC738F">
        <w:tab/>
        <w:t>Whittaker E, Bamford A, Kenny J, et al. Clinical Characteristics of 58 Children With a Pediatric Inflammatory Multisystem Syndrome Temporally Associated With SARS-CoV-2. JAMA 2020.</w:t>
      </w:r>
      <w:bookmarkEnd w:id="1922"/>
    </w:p>
    <w:p w14:paraId="408AFB2D" w14:textId="77777777" w:rsidR="00DC738F" w:rsidRPr="00DC738F" w:rsidRDefault="00DC738F" w:rsidP="00DC738F">
      <w:pPr>
        <w:pStyle w:val="EndNoteBibliography"/>
        <w:spacing w:after="240"/>
      </w:pPr>
      <w:bookmarkStart w:id="1923" w:name="_ENREF_6"/>
      <w:r w:rsidRPr="00DC738F">
        <w:t>6.</w:t>
      </w:r>
      <w:r w:rsidRPr="00DC738F">
        <w:tab/>
        <w:t>Zhou F, Yu T, Du R, et al. Clinical course and risk factors for mortality of adult inpatients with COVID-19 in Wuhan, China: a retrospective cohort study. Lancet 2020;395:1054-62.</w:t>
      </w:r>
      <w:bookmarkEnd w:id="1923"/>
    </w:p>
    <w:p w14:paraId="21E3539F" w14:textId="77777777" w:rsidR="00DC738F" w:rsidRPr="00DC738F" w:rsidRDefault="00DC738F" w:rsidP="00DC738F">
      <w:pPr>
        <w:pStyle w:val="EndNoteBibliography"/>
        <w:spacing w:after="240"/>
      </w:pPr>
      <w:bookmarkStart w:id="1924" w:name="_ENREF_7"/>
      <w:r w:rsidRPr="00DC738F">
        <w:t>7.</w:t>
      </w:r>
      <w:r w:rsidRPr="00DC738F">
        <w:tab/>
        <w:t>Moss JWE, Davidson C, Mattock R, Gibbons I, Mealing S, Carroll S. Quantifying the direct secondary health care cost of seasonal influenza in England. BMC public health 2020;20:1464.</w:t>
      </w:r>
      <w:bookmarkEnd w:id="1924"/>
    </w:p>
    <w:p w14:paraId="44BFD6F0" w14:textId="77777777" w:rsidR="00DC738F" w:rsidRPr="00DC738F" w:rsidRDefault="00DC738F" w:rsidP="00DC738F">
      <w:pPr>
        <w:pStyle w:val="EndNoteBibliography"/>
        <w:spacing w:after="240"/>
      </w:pPr>
      <w:bookmarkStart w:id="1925" w:name="_ENREF_8"/>
      <w:r w:rsidRPr="00DC738F">
        <w:t>8.</w:t>
      </w:r>
      <w:r w:rsidRPr="00DC738F">
        <w:tab/>
        <w:t>Holm S. A Simple Sequentially Rejective Multiple Test Procedure. Scandinavian Journal of Statistics 1979;6:65-70.</w:t>
      </w:r>
      <w:bookmarkEnd w:id="1925"/>
    </w:p>
    <w:p w14:paraId="0B102F6C" w14:textId="77777777" w:rsidR="00DC738F" w:rsidRPr="00DC738F" w:rsidRDefault="00DC738F" w:rsidP="00DC738F">
      <w:pPr>
        <w:pStyle w:val="EndNoteBibliography"/>
        <w:spacing w:after="240"/>
      </w:pPr>
      <w:bookmarkStart w:id="1926" w:name="_ENREF_9"/>
      <w:r w:rsidRPr="00DC738F">
        <w:t>9.</w:t>
      </w:r>
      <w:r w:rsidRPr="00DC738F">
        <w:tab/>
        <w:t>Venet D, Doffagne E, Burzykowski T, et al. A statistical approach to central monitoring of data quality in clinical trials. Clin Trials 2012;9:705-13.</w:t>
      </w:r>
      <w:bookmarkEnd w:id="1926"/>
    </w:p>
    <w:p w14:paraId="23EECD1C" w14:textId="7A9E1E84" w:rsidR="00DC738F" w:rsidRPr="00DC738F" w:rsidRDefault="00DC738F" w:rsidP="00DC738F">
      <w:pPr>
        <w:pStyle w:val="EndNoteBibliography"/>
        <w:spacing w:after="240"/>
      </w:pPr>
      <w:bookmarkStart w:id="1927" w:name="_ENREF_10"/>
      <w:r w:rsidRPr="00DC738F">
        <w:t>10.</w:t>
      </w:r>
      <w:r w:rsidRPr="00DC738F">
        <w:tab/>
        <w:t xml:space="preserve">Oversight of Clinical Investigations--A Risk-Based Approach to Monitoring. 2013. (Accessed 18 August 2017, at </w:t>
      </w:r>
      <w:hyperlink r:id="rId17" w:history="1">
        <w:r w:rsidRPr="00DC738F">
          <w:rPr>
            <w:rStyle w:val="Hyperlink"/>
            <w:rFonts w:cs="Arial"/>
          </w:rPr>
          <w:t>https://www.fda.gov/downloads/Drugs/GuidanceComplianceRegulatoryInformation/Guidances/UCM269919.pdf</w:t>
        </w:r>
      </w:hyperlink>
      <w:r w:rsidRPr="00DC738F">
        <w:t>.)</w:t>
      </w:r>
      <w:bookmarkEnd w:id="1927"/>
    </w:p>
    <w:p w14:paraId="17ED9E59" w14:textId="77777777" w:rsidR="00DC738F" w:rsidRPr="00DC738F" w:rsidRDefault="00DC738F" w:rsidP="00DC738F">
      <w:pPr>
        <w:pStyle w:val="EndNoteBibliography"/>
        <w:spacing w:after="240"/>
      </w:pPr>
      <w:bookmarkStart w:id="1928" w:name="_ENREF_11"/>
      <w:r w:rsidRPr="00DC738F">
        <w:t>11.</w:t>
      </w:r>
      <w:r w:rsidRPr="00DC738F">
        <w:tab/>
        <w:t>Lau SKP, Lau CCY, Chan KH, et al. Delayed induction of proinflammatory cytokines and suppression of innate antiviral response by the novel Middle East respiratory syndrome coronavirus: implications for pathogenesis and treatment. J Gen Virol 2013;94:2679-90.</w:t>
      </w:r>
      <w:bookmarkEnd w:id="1928"/>
    </w:p>
    <w:p w14:paraId="6BC65781" w14:textId="77777777" w:rsidR="00DC738F" w:rsidRPr="00DC738F" w:rsidRDefault="00DC738F" w:rsidP="00DC738F">
      <w:pPr>
        <w:pStyle w:val="EndNoteBibliography"/>
        <w:spacing w:after="240"/>
      </w:pPr>
      <w:bookmarkStart w:id="1929" w:name="_ENREF_12"/>
      <w:r w:rsidRPr="00DC738F">
        <w:t>12.</w:t>
      </w:r>
      <w:r w:rsidRPr="00DC738F">
        <w:tab/>
        <w:t>de Jong MD, Simmons CP, Thanh TT, et al. Fatal outcome of human influenza A (H5N1) is associated with high viral load and hypercytokinemia. Nat Med 2006;12:1203-7.</w:t>
      </w:r>
      <w:bookmarkEnd w:id="1929"/>
    </w:p>
    <w:p w14:paraId="7C2635F5" w14:textId="77777777" w:rsidR="00DC738F" w:rsidRPr="00DC738F" w:rsidRDefault="00DC738F" w:rsidP="00DC738F">
      <w:pPr>
        <w:pStyle w:val="EndNoteBibliography"/>
        <w:spacing w:after="240"/>
      </w:pPr>
      <w:bookmarkStart w:id="1930" w:name="_ENREF_13"/>
      <w:r w:rsidRPr="00DC738F">
        <w:t>13.</w:t>
      </w:r>
      <w:r w:rsidRPr="00DC738F">
        <w:tab/>
        <w:t>Liu Q, Zhou YH, Yang ZQ. The cytokine storm of severe influenza and development of immunomodulatory therapy. Cell Mol Immunol 2016;13:3-10.</w:t>
      </w:r>
      <w:bookmarkEnd w:id="1930"/>
    </w:p>
    <w:p w14:paraId="4BAFDCB5" w14:textId="77777777" w:rsidR="00DC738F" w:rsidRPr="00DC738F" w:rsidRDefault="00DC738F" w:rsidP="00DC738F">
      <w:pPr>
        <w:pStyle w:val="EndNoteBibliography"/>
        <w:spacing w:after="240"/>
      </w:pPr>
      <w:bookmarkStart w:id="1931" w:name="_ENREF_14"/>
      <w:r w:rsidRPr="00DC738F">
        <w:t>14.</w:t>
      </w:r>
      <w:r w:rsidRPr="00DC738F">
        <w:tab/>
        <w:t>Short KR, Veeris R, Leijten LM, et al. Proinflammatory Cytokine Responses in Extra-Respiratory Tissues During Severe Influenza. J Infect Dis 2017;216:829-33.</w:t>
      </w:r>
      <w:bookmarkEnd w:id="1931"/>
    </w:p>
    <w:p w14:paraId="4D89509D" w14:textId="77777777" w:rsidR="00DC738F" w:rsidRPr="00DC738F" w:rsidRDefault="00DC738F" w:rsidP="00DC738F">
      <w:pPr>
        <w:pStyle w:val="EndNoteBibliography"/>
        <w:spacing w:after="240"/>
      </w:pPr>
      <w:bookmarkStart w:id="1932" w:name="_ENREF_15"/>
      <w:r w:rsidRPr="00DC738F">
        <w:t>15.</w:t>
      </w:r>
      <w:r w:rsidRPr="00DC738F">
        <w:tab/>
        <w:t>Xu Z, Shi L, Wang Y, et al. Pathological findings of COVID-19 associated with acute respiratory distress syndrome. Lancet Respir Med 2020;8:420-2.</w:t>
      </w:r>
      <w:bookmarkEnd w:id="1932"/>
    </w:p>
    <w:p w14:paraId="0716289C" w14:textId="77777777" w:rsidR="00DC738F" w:rsidRPr="00DC738F" w:rsidRDefault="00DC738F" w:rsidP="00DC738F">
      <w:pPr>
        <w:pStyle w:val="EndNoteBibliography"/>
        <w:spacing w:after="240"/>
      </w:pPr>
      <w:bookmarkStart w:id="1933" w:name="_ENREF_16"/>
      <w:r w:rsidRPr="00DC738F">
        <w:t>16.</w:t>
      </w:r>
      <w:r w:rsidRPr="00DC738F">
        <w:tab/>
        <w:t>RECOVERY Collaborative Group, Horby P, Lim WS, et al. Dexamethasone in Hospitalized Patients with Covid-19. N Engl J Med 2021;384:693-704.</w:t>
      </w:r>
      <w:bookmarkEnd w:id="1933"/>
    </w:p>
    <w:p w14:paraId="4647CAF3" w14:textId="77777777" w:rsidR="00DC738F" w:rsidRPr="00DC738F" w:rsidRDefault="00DC738F" w:rsidP="00DC738F">
      <w:pPr>
        <w:pStyle w:val="EndNoteBibliography"/>
        <w:spacing w:after="240"/>
      </w:pPr>
      <w:bookmarkStart w:id="1934" w:name="_ENREF_17"/>
      <w:r w:rsidRPr="00DC738F">
        <w:t>17.</w:t>
      </w:r>
      <w:r w:rsidRPr="00DC738F">
        <w:tab/>
        <w:t>W. H. O. Rapid Evidence Appraisal for COVID-19 Therapies Working Group, Sterne JAC, Murthy S, et al. Association Between Administration of Systemic Corticosteroids and Mortality Among Critically Ill Patients With COVID-19: A Meta-analysis. JAMA 2020;324:1330-41.</w:t>
      </w:r>
      <w:bookmarkEnd w:id="1934"/>
    </w:p>
    <w:p w14:paraId="5110FA10" w14:textId="77777777" w:rsidR="00DC738F" w:rsidRPr="00DC738F" w:rsidRDefault="00DC738F" w:rsidP="00DC738F">
      <w:pPr>
        <w:pStyle w:val="EndNoteBibliography"/>
        <w:spacing w:after="240"/>
      </w:pPr>
      <w:bookmarkStart w:id="1935" w:name="_ENREF_18"/>
      <w:r w:rsidRPr="00DC738F">
        <w:t>18.</w:t>
      </w:r>
      <w:r w:rsidRPr="00DC738F">
        <w:tab/>
        <w:t>Lansbury LE, Rodrigo C, Leonardi-Bee J, Nguyen-Van-Tam J, Shen Lim W. Corticosteroids as Adjunctive Therapy in the Treatment of Influenza: An Updated Cochrane Systematic Review and Meta-analysis. Crit Care Med 2020;48:e98-e106.</w:t>
      </w:r>
      <w:bookmarkEnd w:id="1935"/>
    </w:p>
    <w:p w14:paraId="69AAB16C" w14:textId="77777777" w:rsidR="00DC738F" w:rsidRPr="00DC738F" w:rsidRDefault="00DC738F" w:rsidP="00DC738F">
      <w:pPr>
        <w:pStyle w:val="EndNoteBibliography"/>
        <w:spacing w:after="240"/>
      </w:pPr>
      <w:bookmarkStart w:id="1936" w:name="_ENREF_19"/>
      <w:r w:rsidRPr="00DC738F">
        <w:t>19.</w:t>
      </w:r>
      <w:r w:rsidRPr="00DC738F">
        <w:tab/>
        <w:t>Hui DS, Lee N, Chan PK, Beigel JH. The role of adjuvant immunomodulatory agents for treatment of severe influenza. Antiviral Res 2018;150:202-16.</w:t>
      </w:r>
      <w:bookmarkEnd w:id="1936"/>
    </w:p>
    <w:p w14:paraId="37D477DD" w14:textId="77777777" w:rsidR="00DC738F" w:rsidRPr="00DC738F" w:rsidRDefault="00DC738F" w:rsidP="00DC738F">
      <w:pPr>
        <w:pStyle w:val="EndNoteBibliography"/>
        <w:spacing w:after="240"/>
      </w:pPr>
      <w:bookmarkStart w:id="1937" w:name="_ENREF_20"/>
      <w:r w:rsidRPr="00DC738F">
        <w:t>20.</w:t>
      </w:r>
      <w:r w:rsidRPr="00DC738F">
        <w:tab/>
        <w:t>Rochwerg B, Oczkowski SJ, Siemieniuk RAC, et al. Corticosteroids in Sepsis: An Updated Systematic Review and Meta-Analysis. Crit Care Med 2018;46:1411-20.</w:t>
      </w:r>
      <w:bookmarkEnd w:id="1937"/>
    </w:p>
    <w:p w14:paraId="39602F57" w14:textId="77777777" w:rsidR="00DC738F" w:rsidRPr="00DC738F" w:rsidRDefault="00DC738F" w:rsidP="00DC738F">
      <w:pPr>
        <w:pStyle w:val="EndNoteBibliography"/>
        <w:spacing w:after="240"/>
      </w:pPr>
      <w:bookmarkStart w:id="1938" w:name="_ENREF_21"/>
      <w:r w:rsidRPr="00DC738F">
        <w:t>21.</w:t>
      </w:r>
      <w:r w:rsidRPr="00DC738F">
        <w:tab/>
        <w:t>Villar J, Ferrando C, Martinez D, et al. Dexamethasone treatment for the acute respiratory distress syndrome: a multicentre, randomised controlled trial. Lancet Respir Med 2020;8:267-76.</w:t>
      </w:r>
      <w:bookmarkEnd w:id="1938"/>
    </w:p>
    <w:p w14:paraId="7209E87A" w14:textId="77777777" w:rsidR="00DC738F" w:rsidRPr="00DC738F" w:rsidRDefault="00DC738F" w:rsidP="00DC738F">
      <w:pPr>
        <w:pStyle w:val="EndNoteBibliography"/>
        <w:spacing w:after="240"/>
      </w:pPr>
      <w:bookmarkStart w:id="1939" w:name="_ENREF_22"/>
      <w:r w:rsidRPr="00DC738F">
        <w:t>22.</w:t>
      </w:r>
      <w:r w:rsidRPr="00DC738F">
        <w:tab/>
        <w:t>Glimaker M, Brink M, Naucler P, Sjolin J. Betamethasone and dexamethasone in adult community-acquired bacterial meningitis: a quality registry study from 1995 to 2014. Clin Microbiol Infect 2016;22:814 e1- e7.</w:t>
      </w:r>
      <w:bookmarkEnd w:id="1939"/>
    </w:p>
    <w:p w14:paraId="0D512A04" w14:textId="77777777" w:rsidR="00DC738F" w:rsidRPr="00DC738F" w:rsidRDefault="00DC738F" w:rsidP="00DC738F">
      <w:pPr>
        <w:pStyle w:val="EndNoteBibliography"/>
        <w:spacing w:after="240"/>
      </w:pPr>
      <w:bookmarkStart w:id="1940" w:name="_ENREF_23"/>
      <w:r w:rsidRPr="00DC738F">
        <w:t>23.</w:t>
      </w:r>
      <w:r w:rsidRPr="00DC738F">
        <w:tab/>
        <w:t>Thwaites GE, Nguyen DB, Nguyen HD, et al. Dexamethasone for the treatment of tuberculous meningitis in adolescents and adults. N Engl J Med 2004;351:1741-51.</w:t>
      </w:r>
      <w:bookmarkEnd w:id="1940"/>
    </w:p>
    <w:p w14:paraId="49AE85FC" w14:textId="77777777" w:rsidR="00DC738F" w:rsidRPr="00DC738F" w:rsidRDefault="00DC738F" w:rsidP="00DC738F">
      <w:pPr>
        <w:pStyle w:val="EndNoteBibliography"/>
        <w:spacing w:after="240"/>
      </w:pPr>
      <w:bookmarkStart w:id="1941" w:name="_ENREF_24"/>
      <w:r w:rsidRPr="00DC738F">
        <w:t>24.</w:t>
      </w:r>
      <w:r w:rsidRPr="00DC738F">
        <w:tab/>
        <w:t>Sadra V, Khabbazi A, Kolahi S, Hajialiloo M, Ghojazadeh M. Randomized double-blind study of the effect of dexamethasone and methylprednisolone pulse in the control of rheumatoid arthritis flare-up: a preliminary study. Int J Rheum Dis 2014;17:389-93.</w:t>
      </w:r>
      <w:bookmarkEnd w:id="1941"/>
    </w:p>
    <w:p w14:paraId="0F36969E" w14:textId="77777777" w:rsidR="00DC738F" w:rsidRPr="00DC738F" w:rsidRDefault="00DC738F" w:rsidP="00DC738F">
      <w:pPr>
        <w:pStyle w:val="EndNoteBibliography"/>
        <w:spacing w:after="240"/>
      </w:pPr>
      <w:bookmarkStart w:id="1942" w:name="_ENREF_25"/>
      <w:r w:rsidRPr="00DC738F">
        <w:t>25.</w:t>
      </w:r>
      <w:r w:rsidRPr="00DC738F">
        <w:tab/>
        <w:t>van Woensel JB, van Aalderen WM, de Weerd W, et al. Dexamethasone for treatment of patients mechanically ventilated for lower respiratory tract infection caused by respiratory syncytial virus. Thorax 2003;58:383-7.</w:t>
      </w:r>
      <w:bookmarkEnd w:id="1942"/>
    </w:p>
    <w:p w14:paraId="1F351493" w14:textId="77777777" w:rsidR="00DC738F" w:rsidRPr="00DC738F" w:rsidRDefault="00DC738F" w:rsidP="00DC738F">
      <w:pPr>
        <w:pStyle w:val="EndNoteBibliography"/>
        <w:spacing w:after="240"/>
      </w:pPr>
      <w:bookmarkStart w:id="1943" w:name="_ENREF_26"/>
      <w:r w:rsidRPr="00DC738F">
        <w:lastRenderedPageBreak/>
        <w:t>26.</w:t>
      </w:r>
      <w:r w:rsidRPr="00DC738F">
        <w:tab/>
        <w:t>Daniele G, Xiong J, Solis-Herrera C, et al. Dapagliflozin Enhances Fat Oxidation and Ketone Production in Patients With Type 2 Diabetes. Diabetes Care 2016;39:2036-41.</w:t>
      </w:r>
      <w:bookmarkEnd w:id="1943"/>
    </w:p>
    <w:p w14:paraId="3FE2EC8F" w14:textId="77777777" w:rsidR="00DC738F" w:rsidRPr="00DC738F" w:rsidRDefault="00DC738F" w:rsidP="00DC738F">
      <w:pPr>
        <w:pStyle w:val="EndNoteBibliography"/>
        <w:spacing w:after="240"/>
      </w:pPr>
      <w:bookmarkStart w:id="1944" w:name="_ENREF_27"/>
      <w:r w:rsidRPr="00DC738F">
        <w:t>27.</w:t>
      </w:r>
      <w:r w:rsidRPr="00DC738F">
        <w:tab/>
        <w:t>Codo AC, Davanzo GG, Monteiro LB, et al. Elevated Glucose Levels Favor SARS-CoV-2 Infection and Monocyte Response through a HIF-1α/Glycolysis-Dependent Axis. Cell Metab 2020;32:437-46.e5.</w:t>
      </w:r>
      <w:bookmarkEnd w:id="1944"/>
    </w:p>
    <w:p w14:paraId="509C048F" w14:textId="77777777" w:rsidR="00DC738F" w:rsidRPr="00DC738F" w:rsidRDefault="00DC738F" w:rsidP="00DC738F">
      <w:pPr>
        <w:pStyle w:val="EndNoteBibliography"/>
        <w:spacing w:after="240"/>
      </w:pPr>
      <w:bookmarkStart w:id="1945" w:name="_ENREF_28"/>
      <w:r w:rsidRPr="00DC738F">
        <w:t>28.</w:t>
      </w:r>
      <w:r w:rsidRPr="00DC738F">
        <w:tab/>
        <w:t>Icard P, Lincet H, Wu Z, et al. The key role of Warburg effect in SARS-CoV-2 replication and associated inflammatory response. Biochimie 2021;180:169-77.</w:t>
      </w:r>
      <w:bookmarkEnd w:id="1945"/>
    </w:p>
    <w:p w14:paraId="11854A69" w14:textId="77777777" w:rsidR="00DC738F" w:rsidRPr="00DC738F" w:rsidRDefault="00DC738F" w:rsidP="00DC738F">
      <w:pPr>
        <w:pStyle w:val="EndNoteBibliography"/>
        <w:spacing w:after="240"/>
      </w:pPr>
      <w:bookmarkStart w:id="1946" w:name="_ENREF_29"/>
      <w:r w:rsidRPr="00DC738F">
        <w:t>29.</w:t>
      </w:r>
      <w:r w:rsidRPr="00DC738F">
        <w:tab/>
        <w:t>Solini A, Giannini L, Seghieri M, et al. Dapagliflozin acutely improves endothelial dysfunction, reduces aortic stiffness and renal resistive index in type 2 diabetic patients: a pilot study. Cardiovasc Diabetol 2017;16:138.</w:t>
      </w:r>
      <w:bookmarkEnd w:id="1946"/>
    </w:p>
    <w:p w14:paraId="14CF868C" w14:textId="77777777" w:rsidR="00DC738F" w:rsidRPr="00DC738F" w:rsidRDefault="00DC738F" w:rsidP="00DC738F">
      <w:pPr>
        <w:pStyle w:val="EndNoteBibliography"/>
        <w:spacing w:after="240"/>
      </w:pPr>
      <w:bookmarkStart w:id="1947" w:name="_ENREF_30"/>
      <w:r w:rsidRPr="00DC738F">
        <w:t>30.</w:t>
      </w:r>
      <w:r w:rsidRPr="00DC738F">
        <w:tab/>
        <w:t>Bonnet F, Scheen AJ. Effects of SGLT2 inhibitors on systemic and tissue low-grade inflammation: The potential contribution to diabetes complications and cardiovascular disease. Diabetes &amp; metabolism 2018;44:457-64.</w:t>
      </w:r>
      <w:bookmarkEnd w:id="1947"/>
    </w:p>
    <w:p w14:paraId="208862DD" w14:textId="77777777" w:rsidR="00DC738F" w:rsidRPr="00DC738F" w:rsidRDefault="00DC738F" w:rsidP="00DC738F">
      <w:pPr>
        <w:pStyle w:val="EndNoteBibliography"/>
        <w:spacing w:after="240"/>
      </w:pPr>
      <w:bookmarkStart w:id="1948" w:name="_ENREF_31"/>
      <w:r w:rsidRPr="00DC738F">
        <w:t>31.</w:t>
      </w:r>
      <w:r w:rsidRPr="00DC738F">
        <w:tab/>
        <w:t>Kim SR, Lee SG, Kim SH, et al. SGLT2 inhibition modulates NLRP3 inflammasome activity via ketones and insulin in diabetes with cardiovascular disease. Nat Commun 2020;11:2127.</w:t>
      </w:r>
      <w:bookmarkEnd w:id="1948"/>
    </w:p>
    <w:p w14:paraId="24A242B7" w14:textId="77777777" w:rsidR="00DC738F" w:rsidRPr="00DC738F" w:rsidRDefault="00DC738F" w:rsidP="00DC738F">
      <w:pPr>
        <w:pStyle w:val="EndNoteBibliography"/>
        <w:spacing w:after="240"/>
      </w:pPr>
      <w:bookmarkStart w:id="1949" w:name="_ENREF_32"/>
      <w:r w:rsidRPr="00DC738F">
        <w:t>32.</w:t>
      </w:r>
      <w:r w:rsidRPr="00DC738F">
        <w:tab/>
        <w:t>Lambers Heerspink HJ, de Zeeuw D, Wie L, Leslie B, List J. Dapagliflozin a glucose-regulating drug with diuretic properties in subjects with type 2 diabetes. Diabetes, obesity &amp; metabolism 2013;15:853-62.</w:t>
      </w:r>
      <w:bookmarkEnd w:id="1949"/>
    </w:p>
    <w:p w14:paraId="48B92098" w14:textId="77777777" w:rsidR="00DC738F" w:rsidRPr="00DC738F" w:rsidRDefault="00DC738F" w:rsidP="00DC738F">
      <w:pPr>
        <w:pStyle w:val="EndNoteBibliography"/>
        <w:spacing w:after="240"/>
      </w:pPr>
      <w:bookmarkStart w:id="1950" w:name="_ENREF_33"/>
      <w:r w:rsidRPr="00DC738F">
        <w:t>33.</w:t>
      </w:r>
      <w:r w:rsidRPr="00DC738F">
        <w:tab/>
        <w:t>Ghanim H, Abuaysheh S, Hejna J, et al. Dapagliflozin Suppresses Hepcidin And Increases Erythropoiesis. The Journal of clinical endocrinology and metabolism 2020;105.</w:t>
      </w:r>
      <w:bookmarkEnd w:id="1950"/>
    </w:p>
    <w:p w14:paraId="65C1D655" w14:textId="77777777" w:rsidR="00DC738F" w:rsidRPr="00DC738F" w:rsidRDefault="00DC738F" w:rsidP="00DC738F">
      <w:pPr>
        <w:pStyle w:val="EndNoteBibliography"/>
        <w:spacing w:after="240"/>
      </w:pPr>
      <w:bookmarkStart w:id="1951" w:name="_ENREF_34"/>
      <w:r w:rsidRPr="00DC738F">
        <w:t>34.</w:t>
      </w:r>
      <w:r w:rsidRPr="00DC738F">
        <w:tab/>
        <w:t>Ohara K, Masuda T, Morinari M, et al. The extracellular volume status predicts body fluid response to SGLT2 inhibitor dapagliflozin in diabetic kidney disease. Diabetol Metab Syndr 2020;12:37.</w:t>
      </w:r>
      <w:bookmarkEnd w:id="1951"/>
    </w:p>
    <w:p w14:paraId="6CEC25B9" w14:textId="77777777" w:rsidR="00DC738F" w:rsidRPr="00DC738F" w:rsidRDefault="00DC738F" w:rsidP="00DC738F">
      <w:pPr>
        <w:pStyle w:val="EndNoteBibliography"/>
        <w:spacing w:after="240"/>
      </w:pPr>
      <w:bookmarkStart w:id="1952" w:name="_ENREF_35"/>
      <w:r w:rsidRPr="00DC738F">
        <w:t>35.</w:t>
      </w:r>
      <w:r w:rsidRPr="00DC738F">
        <w:tab/>
        <w:t>Griffin M, Rao VS, Ivey-Miranda J, et al. Empagliflozin in Heart Failure: Diuretic and Cardiorenal Effects. Circulation 2020;142:1028-39.</w:t>
      </w:r>
      <w:bookmarkEnd w:id="1952"/>
    </w:p>
    <w:p w14:paraId="777F8EEA" w14:textId="77777777" w:rsidR="00DC738F" w:rsidRPr="00DC738F" w:rsidRDefault="00DC738F" w:rsidP="00DC738F">
      <w:pPr>
        <w:pStyle w:val="EndNoteBibliography"/>
        <w:spacing w:after="240"/>
      </w:pPr>
      <w:bookmarkStart w:id="1953" w:name="_ENREF_36"/>
      <w:r w:rsidRPr="00DC738F">
        <w:t>36.</w:t>
      </w:r>
      <w:r w:rsidRPr="00DC738F">
        <w:tab/>
        <w:t>Mullens W, Martens P, Forouzan O, et al. Effects of dapagliflozin on congestion assessed by remote pulmonary artery pressure monitoring. ESC Heart Fail 2020;7:2071-3.</w:t>
      </w:r>
      <w:bookmarkEnd w:id="1953"/>
    </w:p>
    <w:p w14:paraId="074DFF48" w14:textId="77777777" w:rsidR="00DC738F" w:rsidRPr="00DC738F" w:rsidRDefault="00DC738F" w:rsidP="00DC738F">
      <w:pPr>
        <w:pStyle w:val="EndNoteBibliography"/>
        <w:spacing w:after="240"/>
      </w:pPr>
      <w:bookmarkStart w:id="1954" w:name="_ENREF_37"/>
      <w:r w:rsidRPr="00DC738F">
        <w:t>37.</w:t>
      </w:r>
      <w:r w:rsidRPr="00DC738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1954"/>
    </w:p>
    <w:p w14:paraId="71C6402F" w14:textId="290B1B86" w:rsidR="00DC738F" w:rsidRPr="00DC738F" w:rsidRDefault="00DC738F" w:rsidP="00DC738F">
      <w:pPr>
        <w:pStyle w:val="EndNoteBibliography"/>
        <w:spacing w:after="240"/>
      </w:pPr>
      <w:bookmarkStart w:id="1955" w:name="_ENREF_38"/>
      <w:r w:rsidRPr="00DC738F">
        <w:t>38.</w:t>
      </w:r>
      <w:r w:rsidRPr="00DC738F">
        <w:tab/>
        <w:t xml:space="preserve">Dapagliflozin in Respiratory Failure in Patients With COVID-19 - DARE-19. 2021. (Accessed 09-Jun-2021, at </w:t>
      </w:r>
      <w:hyperlink r:id="rId18" w:history="1">
        <w:r w:rsidRPr="00DC738F">
          <w:rPr>
            <w:rStyle w:val="Hyperlink"/>
            <w:rFonts w:cs="Arial"/>
          </w:rPr>
          <w:t>https://www.acc.org/Latest-in-Cardiology/Clinical-Trials/2021/05/14/02/40/DARE-19</w:t>
        </w:r>
      </w:hyperlink>
      <w:r w:rsidRPr="00DC738F">
        <w:t>.)</w:t>
      </w:r>
      <w:bookmarkEnd w:id="1955"/>
    </w:p>
    <w:p w14:paraId="5DFDA81F" w14:textId="77777777" w:rsidR="00DC738F" w:rsidRPr="00DC738F" w:rsidRDefault="00DC738F" w:rsidP="00DC738F">
      <w:pPr>
        <w:pStyle w:val="EndNoteBibliography"/>
        <w:spacing w:after="240"/>
      </w:pPr>
      <w:bookmarkStart w:id="1956" w:name="_ENREF_39"/>
      <w:r w:rsidRPr="00DC738F">
        <w:t>39.</w:t>
      </w:r>
      <w:r w:rsidRPr="00DC738F">
        <w:tab/>
        <w:t>Pinto D, Park YJ, Beltramello M, et al. Cross-neutralization of SARS-CoV-2 by a human monoclonal SARS-CoV antibody. Nature 2020;583:290-5.</w:t>
      </w:r>
      <w:bookmarkEnd w:id="1956"/>
    </w:p>
    <w:p w14:paraId="6BC16849" w14:textId="77777777" w:rsidR="00DC738F" w:rsidRPr="00DC738F" w:rsidRDefault="00DC738F" w:rsidP="00DC738F">
      <w:pPr>
        <w:pStyle w:val="EndNoteBibliography"/>
        <w:spacing w:after="240"/>
      </w:pPr>
      <w:bookmarkStart w:id="1957" w:name="_ENREF_40"/>
      <w:r w:rsidRPr="00DC738F">
        <w:t>40.</w:t>
      </w:r>
      <w:r w:rsidRPr="00DC738F">
        <w:tab/>
        <w:t>Gupta A, Gonzalez-Rojas Y, Juarez E, et al. Early Treatment for Covid-19 with SARS-CoV-2 Neutralizing Antibody Sotrovimab. N Engl J Med 2021;385:1941-50.</w:t>
      </w:r>
      <w:bookmarkEnd w:id="1957"/>
    </w:p>
    <w:p w14:paraId="7936BBF2" w14:textId="08AFE3E8" w:rsidR="00DC738F" w:rsidRPr="00DC738F" w:rsidRDefault="00DC738F" w:rsidP="00DC738F">
      <w:pPr>
        <w:pStyle w:val="EndNoteBibliography"/>
        <w:spacing w:after="240"/>
      </w:pPr>
      <w:bookmarkStart w:id="1958" w:name="_ENREF_41"/>
      <w:r w:rsidRPr="00DC738F">
        <w:t>41.</w:t>
      </w:r>
      <w:r w:rsidRPr="00DC738F">
        <w:tab/>
        <w:t xml:space="preserve">NIH-Sponsored ACTIV-3 Clinical Trial Closes Enrollment into Two Sub-Studies. 2021. at </w:t>
      </w:r>
      <w:hyperlink r:id="rId19" w:history="1">
        <w:r w:rsidRPr="00DC738F">
          <w:rPr>
            <w:rStyle w:val="Hyperlink"/>
            <w:rFonts w:cs="Arial"/>
          </w:rPr>
          <w:t>https://www.nih.gov/news-events/news-releases/nih-sponsored-activ-3-clinical-trial-closes-enrollment-into-two-sub-studies</w:t>
        </w:r>
      </w:hyperlink>
      <w:r w:rsidRPr="00DC738F">
        <w:t>.)</w:t>
      </w:r>
      <w:bookmarkEnd w:id="1958"/>
    </w:p>
    <w:p w14:paraId="05732E5C" w14:textId="77777777" w:rsidR="00DC738F" w:rsidRPr="00DC738F" w:rsidRDefault="00DC738F" w:rsidP="00DC738F">
      <w:pPr>
        <w:pStyle w:val="EndNoteBibliography"/>
        <w:spacing w:after="240"/>
      </w:pPr>
      <w:bookmarkStart w:id="1959" w:name="_ENREF_42"/>
      <w:r w:rsidRPr="00DC738F">
        <w:t>42.</w:t>
      </w:r>
      <w:r w:rsidRPr="00DC738F">
        <w:tab/>
        <w:t>Wilhelm A, Widera M, Grikscheit K, et al. Reduced Neutralization of SARS-CoV-2 Omicron Variant by Vaccine Sera and monoclonal antibodies. MedRxiv 2021.</w:t>
      </w:r>
      <w:bookmarkEnd w:id="1959"/>
    </w:p>
    <w:p w14:paraId="04FD2ED5" w14:textId="77777777" w:rsidR="00DC738F" w:rsidRPr="00DC738F" w:rsidRDefault="00DC738F" w:rsidP="00DC738F">
      <w:pPr>
        <w:pStyle w:val="EndNoteBibliography"/>
        <w:spacing w:after="240"/>
      </w:pPr>
      <w:bookmarkStart w:id="1960" w:name="_ENREF_43"/>
      <w:r w:rsidRPr="00DC738F">
        <w:t>43.</w:t>
      </w:r>
      <w:r w:rsidRPr="00DC738F">
        <w:tab/>
        <w:t>Cathcart AL, Havenar-Daughton C, Lempp FA, et al. The dual function monoclonal antibodies VIR-7831 and VIR-7832 demonstrate potent in vitro and in vivo activity against SARS-CoV-2. BioRxiv 2021.</w:t>
      </w:r>
      <w:bookmarkEnd w:id="1960"/>
    </w:p>
    <w:p w14:paraId="4FBB012B" w14:textId="77777777" w:rsidR="00DC738F" w:rsidRPr="00DC738F" w:rsidRDefault="00DC738F" w:rsidP="00DC738F">
      <w:pPr>
        <w:pStyle w:val="EndNoteBibliography"/>
        <w:spacing w:after="240"/>
      </w:pPr>
      <w:bookmarkStart w:id="1961" w:name="_ENREF_44"/>
      <w:r w:rsidRPr="00DC738F">
        <w:t>44.</w:t>
      </w:r>
      <w:r w:rsidRPr="00DC738F">
        <w:tab/>
        <w:t>Cao YC, Wang Y, Jian F, et al. B.1.1.529 escapes the majority of SARS-CoV-2 neutralizing antibodies of diverse epitopes. BioRxiv 2021.</w:t>
      </w:r>
      <w:bookmarkEnd w:id="1961"/>
    </w:p>
    <w:p w14:paraId="355539BE" w14:textId="77777777" w:rsidR="00DC738F" w:rsidRPr="00DC738F" w:rsidRDefault="00DC738F" w:rsidP="00DC738F">
      <w:pPr>
        <w:pStyle w:val="EndNoteBibliography"/>
        <w:spacing w:after="240"/>
      </w:pPr>
      <w:bookmarkStart w:id="1962" w:name="_ENREF_45"/>
      <w:r w:rsidRPr="00DC738F">
        <w:t>45.</w:t>
      </w:r>
      <w:r w:rsidRPr="00DC738F">
        <w:tab/>
        <w:t>GlaxoSmithKline. Xevudy - summary of product characteristics2021.</w:t>
      </w:r>
      <w:bookmarkEnd w:id="1962"/>
    </w:p>
    <w:p w14:paraId="197D6CF6" w14:textId="77777777" w:rsidR="00DC738F" w:rsidRPr="00DC738F" w:rsidRDefault="00DC738F" w:rsidP="00DC738F">
      <w:pPr>
        <w:pStyle w:val="EndNoteBibliography"/>
        <w:spacing w:after="240"/>
      </w:pPr>
      <w:bookmarkStart w:id="1963" w:name="_ENREF_46"/>
      <w:r w:rsidRPr="00DC738F">
        <w:t>46.</w:t>
      </w:r>
      <w:r w:rsidRPr="00DC738F">
        <w:tab/>
        <w:t>Agostini ML, Pruijssers AJ, Chappell JD, et al. Small-Molecule Antiviral beta-d-N (4)-Hydroxycytidine Inhibits a Proofreading-Intact Coronavirus with a High Genetic Barrier to Resistance. J Virol 2019;93.</w:t>
      </w:r>
      <w:bookmarkEnd w:id="1963"/>
    </w:p>
    <w:p w14:paraId="6F1D924F" w14:textId="2F17613E" w:rsidR="00DC738F" w:rsidRPr="00DC738F" w:rsidRDefault="00DC738F" w:rsidP="00DC738F">
      <w:pPr>
        <w:pStyle w:val="EndNoteBibliography"/>
        <w:spacing w:after="240"/>
      </w:pPr>
      <w:bookmarkStart w:id="1964" w:name="_ENREF_47"/>
      <w:r w:rsidRPr="00DC738F">
        <w:t>47.</w:t>
      </w:r>
      <w:r w:rsidRPr="00DC738F">
        <w:tab/>
        <w:t xml:space="preserve">Merck announces results from MOVe-OUT Study. 2021. at </w:t>
      </w:r>
      <w:hyperlink r:id="rId20" w:history="1">
        <w:r w:rsidRPr="00DC738F">
          <w:rPr>
            <w:rStyle w:val="Hyperlink"/>
            <w:rFonts w:cs="Arial"/>
          </w:rPr>
          <w:t>https://www.merck.com/news/merck-and-ridgeback-biotherapeutics-provide-update-on-results-from-move-out-study-of-molnupiravir-an-investigational-oral-antiviral-medicine-in-at-risk-adults-with-mild-to-moderate-covid-19/</w:t>
        </w:r>
      </w:hyperlink>
      <w:r w:rsidRPr="00DC738F">
        <w:t>.)</w:t>
      </w:r>
      <w:bookmarkEnd w:id="1964"/>
    </w:p>
    <w:p w14:paraId="7BA0E728" w14:textId="1A9B97BE" w:rsidR="00DC738F" w:rsidRPr="00DC738F" w:rsidRDefault="00DC738F" w:rsidP="00DC738F">
      <w:pPr>
        <w:pStyle w:val="EndNoteBibliography"/>
        <w:spacing w:after="240"/>
      </w:pPr>
      <w:bookmarkStart w:id="1965" w:name="_ENREF_48"/>
      <w:r w:rsidRPr="00DC738F">
        <w:t>48.</w:t>
      </w:r>
      <w:r w:rsidRPr="00DC738F">
        <w:tab/>
        <w:t xml:space="preserve">Merck progress update. 2021. at </w:t>
      </w:r>
      <w:hyperlink r:id="rId21" w:history="1">
        <w:r w:rsidRPr="00DC738F">
          <w:rPr>
            <w:rStyle w:val="Hyperlink"/>
            <w:rFonts w:cs="Arial"/>
          </w:rPr>
          <w:t>https://www.merck.com/news/merck-and-ridgeback-biotherapeutics-provide-update-on-progress-of-clinical-development-program-for-molnupiravir-an-investigational-oral-therapeutic-for-the-treatment-of-mild-to-moderate-covid-19/</w:t>
        </w:r>
      </w:hyperlink>
      <w:r w:rsidRPr="00DC738F">
        <w:t>.)</w:t>
      </w:r>
      <w:bookmarkEnd w:id="1965"/>
    </w:p>
    <w:p w14:paraId="16F18332" w14:textId="77777777" w:rsidR="00DC738F" w:rsidRPr="00DC738F" w:rsidRDefault="00DC738F" w:rsidP="00DC738F">
      <w:pPr>
        <w:pStyle w:val="EndNoteBibliography"/>
        <w:spacing w:after="240"/>
      </w:pPr>
      <w:bookmarkStart w:id="1966" w:name="_ENREF_49"/>
      <w:r w:rsidRPr="00DC738F">
        <w:t>49.</w:t>
      </w:r>
      <w:r w:rsidRPr="00DC738F">
        <w:tab/>
        <w:t>Owen DR, Allerton CMN, Anderson AS, et al. An oral SARS-CoV-2 Mpro inhibitor clinical candidate for the treatment of COVID-19. Science 2021;374:1586-93.</w:t>
      </w:r>
      <w:bookmarkEnd w:id="1966"/>
    </w:p>
    <w:p w14:paraId="032E5E2E" w14:textId="5D68FD06" w:rsidR="00DC738F" w:rsidRPr="00DC738F" w:rsidRDefault="00DC738F" w:rsidP="00DC738F">
      <w:pPr>
        <w:pStyle w:val="EndNoteBibliography"/>
        <w:spacing w:after="240"/>
      </w:pPr>
      <w:bookmarkStart w:id="1967" w:name="_ENREF_50"/>
      <w:r w:rsidRPr="00DC738F">
        <w:t>50.</w:t>
      </w:r>
      <w:r w:rsidRPr="00DC738F">
        <w:tab/>
        <w:t xml:space="preserve">Regulatory approval of Paxlovid. 2021. (Accessed 13-Jan-2022, at </w:t>
      </w:r>
      <w:hyperlink r:id="rId22" w:history="1">
        <w:r w:rsidRPr="00DC738F">
          <w:rPr>
            <w:rStyle w:val="Hyperlink"/>
            <w:rFonts w:cs="Arial"/>
          </w:rPr>
          <w:t>https://www.gov.uk/government/publications/regulatory-approval-of-paxlovid</w:t>
        </w:r>
      </w:hyperlink>
      <w:r w:rsidRPr="00DC738F">
        <w:t>.)</w:t>
      </w:r>
      <w:bookmarkEnd w:id="1967"/>
    </w:p>
    <w:p w14:paraId="52C669E8" w14:textId="77777777" w:rsidR="00DC738F" w:rsidRPr="00DC738F" w:rsidRDefault="00DC738F" w:rsidP="00DC738F">
      <w:pPr>
        <w:pStyle w:val="EndNoteBibliography"/>
        <w:spacing w:after="240"/>
      </w:pPr>
      <w:bookmarkStart w:id="1968" w:name="_ENREF_51"/>
      <w:r w:rsidRPr="00DC738F">
        <w:t>51.</w:t>
      </w:r>
      <w:r w:rsidRPr="00DC738F">
        <w:tab/>
        <w:t>Food and Drug Administration. Fact sheet for healthcare providers: emergency use authorisation for Paxlovid. 2021.</w:t>
      </w:r>
      <w:bookmarkEnd w:id="1968"/>
    </w:p>
    <w:p w14:paraId="5C8414EA" w14:textId="77777777" w:rsidR="00DC738F" w:rsidRPr="00DC738F" w:rsidRDefault="00DC738F" w:rsidP="00DC738F">
      <w:pPr>
        <w:pStyle w:val="EndNoteBibliography"/>
        <w:spacing w:after="240"/>
      </w:pPr>
      <w:bookmarkStart w:id="1969" w:name="_ENREF_52"/>
      <w:r w:rsidRPr="00DC738F">
        <w:t>52.</w:t>
      </w:r>
      <w:r w:rsidRPr="00DC738F">
        <w:tab/>
        <w:t>Pfizer. Summary of Product Characteristics for Paxlovid. 2021.</w:t>
      </w:r>
      <w:bookmarkEnd w:id="1969"/>
    </w:p>
    <w:p w14:paraId="0510A616" w14:textId="77777777" w:rsidR="00DC738F" w:rsidRPr="00DC738F" w:rsidRDefault="00DC738F" w:rsidP="00DC738F">
      <w:pPr>
        <w:pStyle w:val="EndNoteBibliography"/>
        <w:spacing w:after="240"/>
      </w:pPr>
      <w:bookmarkStart w:id="1970" w:name="_ENREF_53"/>
      <w:r w:rsidRPr="00DC738F">
        <w:lastRenderedPageBreak/>
        <w:t>53.</w:t>
      </w:r>
      <w:r w:rsidRPr="00DC738F">
        <w:tab/>
        <w:t>Bradbury N, Nguyen-Van-Tam J, Lim WS. Clinicians’ attitude towards a placebo-controlled randomised clinical trial investigating the effect of neuraminidase inhibitors in adults hospitalised with influenza. BMC Health Services Research 2018;18:311.</w:t>
      </w:r>
      <w:bookmarkEnd w:id="1970"/>
    </w:p>
    <w:p w14:paraId="6C5ABDEE" w14:textId="77777777" w:rsidR="00DC738F" w:rsidRPr="00DC738F" w:rsidRDefault="00DC738F" w:rsidP="00DC738F">
      <w:pPr>
        <w:pStyle w:val="EndNoteBibliography"/>
        <w:spacing w:after="240"/>
      </w:pPr>
      <w:bookmarkStart w:id="1971" w:name="_ENREF_54"/>
      <w:r w:rsidRPr="00DC738F">
        <w:t>54.</w:t>
      </w:r>
      <w:r w:rsidRPr="00DC738F">
        <w:tab/>
        <w:t>Academy of Medical Sciences, Wellcome Trust. Use of Neuraminidase Inhibitors in Influenza. 2015.</w:t>
      </w:r>
      <w:bookmarkEnd w:id="1971"/>
    </w:p>
    <w:p w14:paraId="148AA0F6" w14:textId="77777777" w:rsidR="00DC738F" w:rsidRPr="00DC738F" w:rsidRDefault="00DC738F" w:rsidP="00DC738F">
      <w:pPr>
        <w:pStyle w:val="EndNoteBibliography"/>
        <w:spacing w:after="240"/>
      </w:pPr>
      <w:bookmarkStart w:id="1972" w:name="_ENREF_55"/>
      <w:r w:rsidRPr="00DC738F">
        <w:t>55.</w:t>
      </w:r>
      <w:r w:rsidRPr="00DC738F">
        <w:tab/>
        <w:t>Tam EW, Chau V, Ferriero DM, et al. Preterm cerebellar growth impairment after postnatal exposure to glucocorticoids. Sci Transl Med 2011;3:105ra.</w:t>
      </w:r>
      <w:bookmarkEnd w:id="1972"/>
    </w:p>
    <w:p w14:paraId="4FF7F243" w14:textId="77777777" w:rsidR="00DC738F" w:rsidRPr="00DC738F" w:rsidRDefault="00DC738F" w:rsidP="00DC738F">
      <w:pPr>
        <w:pStyle w:val="EndNoteBibliography"/>
        <w:spacing w:after="240"/>
      </w:pPr>
      <w:bookmarkStart w:id="1973" w:name="_ENREF_56"/>
      <w:r w:rsidRPr="00DC738F">
        <w:t>56.</w:t>
      </w:r>
      <w:r w:rsidRPr="00DC738F">
        <w:tab/>
        <w:t>Newnham JP, Jobe AH. Should we be prescribing repeated courses of antenatal corticosteroids? Semin Fetal Neonatal Med 2009;14:157-63.</w:t>
      </w:r>
      <w:bookmarkEnd w:id="1973"/>
    </w:p>
    <w:p w14:paraId="3E9C007C" w14:textId="77777777" w:rsidR="00DC738F" w:rsidRPr="00DC738F" w:rsidRDefault="00DC738F" w:rsidP="00DC738F">
      <w:pPr>
        <w:pStyle w:val="EndNoteBibliography"/>
        <w:spacing w:after="240"/>
      </w:pPr>
      <w:bookmarkStart w:id="1974" w:name="_ENREF_57"/>
      <w:r w:rsidRPr="00DC738F">
        <w:t>57.</w:t>
      </w:r>
      <w:r w:rsidRPr="00DC738F">
        <w:tab/>
        <w:t>Chang YP. Evidence for adverse effect of perinatal glucocorticoid use on the developing brain. Korean J Pediatr 2014;57:101-9.</w:t>
      </w:r>
      <w:bookmarkEnd w:id="1974"/>
    </w:p>
    <w:p w14:paraId="39305DFC" w14:textId="77777777" w:rsidR="00DC738F" w:rsidRPr="00DC738F" w:rsidRDefault="00DC738F" w:rsidP="00DC738F">
      <w:pPr>
        <w:pStyle w:val="EndNoteBibliography"/>
      </w:pPr>
      <w:bookmarkStart w:id="1975" w:name="_ENREF_58"/>
      <w:r w:rsidRPr="00DC738F">
        <w:t>58.</w:t>
      </w:r>
      <w:r w:rsidRPr="00DC738F">
        <w:tab/>
        <w:t>Flint J, Panchal S, Hurrell A, et al. BSR and BHPR guideline on prescribing drugs in pregnancy and breastfeeding-Part II: analgesics and other drugs used in rheumatology practice. Rheumatology (Oxford) 2016;55:1698-702.</w:t>
      </w:r>
      <w:bookmarkEnd w:id="1975"/>
    </w:p>
    <w:p w14:paraId="4CEC693A" w14:textId="750AC4E4"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976" w:name="_Toc137835542"/>
      <w:bookmarkStart w:id="1977" w:name="_Toc138421261"/>
      <w:bookmarkStart w:id="1978" w:name="_Toc141717615"/>
      <w:r w:rsidRPr="00633320">
        <w:lastRenderedPageBreak/>
        <w:t>Contact details</w:t>
      </w:r>
      <w:bookmarkEnd w:id="1976"/>
      <w:bookmarkEnd w:id="1977"/>
      <w:bookmarkEnd w:id="1978"/>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3"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4">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Del="001B332E" w:rsidRDefault="006C71E9" w:rsidP="000C0005">
      <w:pPr>
        <w:rPr>
          <w:del w:id="1979" w:author="Leon Peto" w:date="2023-07-19T17:08:00Z"/>
          <w:sz w:val="20"/>
        </w:rPr>
      </w:pPr>
    </w:p>
    <w:p w14:paraId="6FB01FF2" w14:textId="0CD24106" w:rsidR="006C71E9" w:rsidDel="002573E2" w:rsidRDefault="006C71E9" w:rsidP="000C0005">
      <w:pPr>
        <w:rPr>
          <w:del w:id="1980" w:author="Leon Peto" w:date="2023-07-19T17:00:00Z"/>
          <w:b/>
          <w:sz w:val="20"/>
        </w:rPr>
      </w:pPr>
      <w:del w:id="1981" w:author="Leon Peto" w:date="2023-07-19T17:00:00Z">
        <w:r w:rsidDel="002573E2">
          <w:rPr>
            <w:b/>
            <w:sz w:val="20"/>
          </w:rPr>
          <w:delText>RECOVERY Sri Lanka &amp; Pakistan</w:delText>
        </w:r>
        <w:r w:rsidR="00200BAB" w:rsidDel="002573E2">
          <w:rPr>
            <w:b/>
            <w:sz w:val="20"/>
          </w:rPr>
          <w:delText>:</w:delText>
        </w:r>
      </w:del>
    </w:p>
    <w:p w14:paraId="3919A052" w14:textId="0ED52EBC" w:rsidR="006C71E9" w:rsidRPr="006C71E9" w:rsidDel="002573E2" w:rsidRDefault="006C71E9" w:rsidP="000C0005">
      <w:pPr>
        <w:rPr>
          <w:del w:id="1982" w:author="Leon Peto" w:date="2023-07-19T17:00:00Z"/>
          <w:sz w:val="20"/>
        </w:rPr>
      </w:pPr>
      <w:del w:id="1983" w:author="Leon Peto" w:date="2023-07-19T17:00:00Z">
        <w:r w:rsidRPr="006C71E9" w:rsidDel="002573E2">
          <w:rPr>
            <w:sz w:val="20"/>
          </w:rPr>
          <w:delText>Nat</w:delText>
        </w:r>
        <w:r w:rsidDel="002573E2">
          <w:rPr>
            <w:sz w:val="20"/>
          </w:rPr>
          <w:delText>ional</w:delText>
        </w:r>
        <w:r w:rsidRPr="006C71E9" w:rsidDel="002573E2">
          <w:rPr>
            <w:sz w:val="20"/>
          </w:rPr>
          <w:delText xml:space="preserve"> Intensive Care Surveillance - M.O.R.U</w:delText>
        </w:r>
        <w:r w:rsidDel="002573E2">
          <w:rPr>
            <w:sz w:val="20"/>
          </w:rPr>
          <w:delText>,</w:delText>
        </w:r>
        <w:r w:rsidRPr="006C71E9" w:rsidDel="002573E2">
          <w:rPr>
            <w:rFonts w:ascii="Calibri" w:hAnsi="Calibri" w:cs="Calibri"/>
            <w:color w:val="1F497D"/>
            <w:sz w:val="22"/>
            <w:szCs w:val="22"/>
            <w:lang w:eastAsia="en-US"/>
          </w:rPr>
          <w:delText xml:space="preserve"> </w:delText>
        </w:r>
        <w:r w:rsidRPr="006C71E9" w:rsidDel="002573E2">
          <w:rPr>
            <w:sz w:val="20"/>
          </w:rPr>
          <w:delText>2nd Floor, YMBA Building, Borella, Colombo 08, Sri Lanka</w:delText>
        </w:r>
        <w:r w:rsidDel="002573E2">
          <w:rPr>
            <w:sz w:val="20"/>
          </w:rPr>
          <w:delText xml:space="preserve"> </w:delText>
        </w:r>
      </w:del>
    </w:p>
    <w:p w14:paraId="6E764FF3" w14:textId="67883B2A" w:rsidR="00A46DE7" w:rsidRPr="006C71E9" w:rsidDel="002573E2" w:rsidRDefault="00860AFB" w:rsidP="00A46DE7">
      <w:pPr>
        <w:rPr>
          <w:del w:id="1984" w:author="Leon Peto" w:date="2023-07-19T17:00:00Z"/>
          <w:sz w:val="20"/>
        </w:rPr>
      </w:pPr>
      <w:del w:id="1985" w:author="Leon Peto" w:date="2023-07-19T17:00:00Z">
        <w:r w:rsidDel="002573E2">
          <w:rPr>
            <w:sz w:val="20"/>
          </w:rPr>
          <w:delText>Tel: +94 114 063739</w:delText>
        </w:r>
      </w:del>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7CA1C884" w:rsidR="00860AFB" w:rsidDel="00491ACB" w:rsidRDefault="0076326A" w:rsidP="00A46DE7">
      <w:pPr>
        <w:rPr>
          <w:ins w:id="1986" w:author="Author"/>
          <w:del w:id="1987" w:author="Leon Peto" w:date="2023-08-02T16:13:00Z"/>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5967805" w14:textId="0B4BB218" w:rsidR="004423CD" w:rsidRDefault="004423CD" w:rsidP="00A46DE7">
      <w:pPr>
        <w:rPr>
          <w:ins w:id="1988" w:author="Author"/>
          <w:sz w:val="20"/>
        </w:rPr>
      </w:pPr>
    </w:p>
    <w:p w14:paraId="520B68F2" w14:textId="77777777" w:rsidR="00297E4A" w:rsidRDefault="00297E4A" w:rsidP="00297E4A">
      <w:pPr>
        <w:rPr>
          <w:sz w:val="20"/>
        </w:rPr>
      </w:pPr>
    </w:p>
    <w:p w14:paraId="7A4B34C6" w14:textId="2B07F17A" w:rsidR="00302AD2" w:rsidDel="009B59D0" w:rsidRDefault="00302AD2" w:rsidP="00A46DE7">
      <w:pPr>
        <w:rPr>
          <w:del w:id="1989" w:author="Author"/>
          <w:sz w:val="20"/>
        </w:rPr>
      </w:pPr>
    </w:p>
    <w:p w14:paraId="6AC7A4E4" w14:textId="0F0C940A" w:rsidR="00302AD2" w:rsidDel="009B59D0" w:rsidRDefault="00302AD2" w:rsidP="00A46DE7">
      <w:pPr>
        <w:rPr>
          <w:del w:id="1990" w:author="Author"/>
          <w:b/>
          <w:sz w:val="20"/>
        </w:rPr>
      </w:pPr>
      <w:del w:id="1991" w:author="Author">
        <w:r w:rsidDel="009B59D0">
          <w:rPr>
            <w:b/>
            <w:sz w:val="20"/>
          </w:rPr>
          <w:delText>RECOVERY The Gambia:</w:delText>
        </w:r>
      </w:del>
    </w:p>
    <w:p w14:paraId="20909D76" w14:textId="70980F88" w:rsidR="00302AD2" w:rsidRPr="00302AD2" w:rsidDel="009B59D0" w:rsidRDefault="00302AD2" w:rsidP="00302AD2">
      <w:pPr>
        <w:rPr>
          <w:del w:id="1992" w:author="Author"/>
          <w:sz w:val="20"/>
        </w:rPr>
      </w:pPr>
      <w:del w:id="1993" w:author="Author">
        <w:r w:rsidRPr="00302AD2" w:rsidDel="009B59D0">
          <w:rPr>
            <w:sz w:val="20"/>
          </w:rPr>
          <w:delText>MRC Unit The Gambia at LSHTM, Atlantic Boulevard, Fajara, P. O. Box 273, Banjul, The Gambia</w:delText>
        </w:r>
      </w:del>
    </w:p>
    <w:p w14:paraId="02D1F7FC" w14:textId="46241637" w:rsidR="00302AD2" w:rsidRPr="00302AD2" w:rsidDel="009B59D0" w:rsidRDefault="00302AD2" w:rsidP="00302AD2">
      <w:pPr>
        <w:rPr>
          <w:del w:id="1994" w:author="Author"/>
          <w:sz w:val="20"/>
        </w:rPr>
      </w:pPr>
      <w:del w:id="1995" w:author="Author">
        <w:r w:rsidDel="009B59D0">
          <w:rPr>
            <w:sz w:val="20"/>
          </w:rPr>
          <w:delText xml:space="preserve">Tel: </w:delText>
        </w:r>
        <w:r w:rsidRPr="00302AD2" w:rsidDel="009B59D0">
          <w:rPr>
            <w:sz w:val="20"/>
          </w:rPr>
          <w:delText>+220 4495835 / +220 44954436</w:delText>
        </w:r>
      </w:del>
    </w:p>
    <w:p w14:paraId="62B484E6" w14:textId="77777777" w:rsidR="00CD78D8" w:rsidRDefault="00CD78D8" w:rsidP="00A46DE7">
      <w:pPr>
        <w:rPr>
          <w:b/>
        </w:rPr>
      </w:pPr>
    </w:p>
    <w:p w14:paraId="4BE5FF35" w14:textId="5292D098" w:rsidR="00A46DE7" w:rsidRPr="00633320" w:rsidRDefault="00A46DE7" w:rsidP="00A46DE7">
      <w:pPr>
        <w:rPr>
          <w:b/>
        </w:rPr>
      </w:pPr>
      <w:r w:rsidRPr="00633320">
        <w:rPr>
          <w:b/>
        </w:rPr>
        <w:t>To RANDOMISE a patient, visit:</w:t>
      </w:r>
      <w:r w:rsidR="00302AD2" w:rsidRPr="00302AD2">
        <w:t xml:space="preserve"> </w:t>
      </w:r>
      <w:hyperlink r:id="rId25" w:history="1">
        <w:r w:rsidR="00302AD2" w:rsidRPr="00302AD2">
          <w:rPr>
            <w:rStyle w:val="Hyperlink"/>
          </w:rPr>
          <w:t>www.recoverytrial.net</w:t>
        </w:r>
      </w:hyperlink>
    </w:p>
    <w:p w14:paraId="517C7DAD" w14:textId="77777777" w:rsidR="00A46DE7" w:rsidRPr="00633320" w:rsidRDefault="00A46DE7" w:rsidP="00A46DE7">
      <w:pPr>
        <w:rPr>
          <w:sz w:val="20"/>
        </w:rPr>
      </w:pPr>
    </w:p>
    <w:p w14:paraId="0DC168B8" w14:textId="6D458AE4" w:rsidR="0053169F" w:rsidDel="00297E4A" w:rsidRDefault="0053169F" w:rsidP="00CE1EB5">
      <w:pPr>
        <w:rPr>
          <w:ins w:id="1996" w:author="Author"/>
          <w:del w:id="1997" w:author="Author"/>
        </w:rPr>
      </w:pPr>
    </w:p>
    <w:p w14:paraId="0BDEDC43" w14:textId="4026C87C" w:rsidR="00472EBC" w:rsidDel="00297E4A" w:rsidRDefault="00472EBC" w:rsidP="00CE1EB5">
      <w:pPr>
        <w:rPr>
          <w:ins w:id="1998" w:author="Author"/>
          <w:del w:id="1999" w:author="Author"/>
        </w:rPr>
      </w:pPr>
    </w:p>
    <w:p w14:paraId="3D05E677" w14:textId="6E573206" w:rsidR="00472EBC" w:rsidDel="00297E4A" w:rsidRDefault="00472EBC" w:rsidP="00CE1EB5">
      <w:pPr>
        <w:rPr>
          <w:del w:id="2000" w:author="Author"/>
        </w:rPr>
      </w:pPr>
    </w:p>
    <w:p w14:paraId="6D89B1BD" w14:textId="2C0816B8" w:rsidR="00EC3E6A" w:rsidDel="00297E4A" w:rsidRDefault="00EC3E6A" w:rsidP="00CE1EB5">
      <w:pPr>
        <w:rPr>
          <w:ins w:id="2001" w:author="Author"/>
          <w:del w:id="2002" w:author="Author"/>
        </w:rPr>
      </w:pPr>
    </w:p>
    <w:p w14:paraId="78E27C7F" w14:textId="4F99D39D" w:rsidR="00EC3E6A" w:rsidDel="00297E4A" w:rsidRDefault="00EC3E6A" w:rsidP="00CE1EB5">
      <w:pPr>
        <w:rPr>
          <w:del w:id="2003" w:author="Author"/>
        </w:rPr>
      </w:pPr>
    </w:p>
    <w:p w14:paraId="1EA1A438" w14:textId="6D641DB9" w:rsidR="00EC3E6A" w:rsidDel="00297E4A" w:rsidRDefault="00EC3E6A" w:rsidP="00CE1EB5">
      <w:pPr>
        <w:rPr>
          <w:del w:id="2004" w:author="Author"/>
        </w:rPr>
      </w:pPr>
    </w:p>
    <w:p w14:paraId="4739098F" w14:textId="4FE7CA72" w:rsidR="00EC3E6A" w:rsidDel="00297E4A" w:rsidRDefault="00EC3E6A" w:rsidP="00CE1EB5">
      <w:pPr>
        <w:rPr>
          <w:ins w:id="2005" w:author="Author"/>
          <w:del w:id="2006" w:author="Author"/>
        </w:rPr>
      </w:pPr>
    </w:p>
    <w:p w14:paraId="07D36E25" w14:textId="4A96319A" w:rsidR="00EC3E6A" w:rsidDel="00297E4A" w:rsidRDefault="00EC3E6A" w:rsidP="00CE1EB5">
      <w:pPr>
        <w:rPr>
          <w:ins w:id="2007" w:author="Author"/>
          <w:del w:id="2008" w:author="Author"/>
        </w:rPr>
      </w:pPr>
    </w:p>
    <w:p w14:paraId="1D13BE21" w14:textId="3D8AAFE7" w:rsidR="00EC3E6A" w:rsidRDefault="00EC3E6A" w:rsidP="00CE1EB5">
      <w:pPr>
        <w:rPr>
          <w:ins w:id="2009" w:author="Author"/>
        </w:rPr>
      </w:pPr>
    </w:p>
    <w:p w14:paraId="0C8B1374" w14:textId="5C906EAC" w:rsidR="00EC3E6A" w:rsidDel="00297E4A" w:rsidRDefault="00EC3E6A" w:rsidP="00CE1EB5">
      <w:pPr>
        <w:rPr>
          <w:ins w:id="2010" w:author="Author"/>
          <w:del w:id="2011" w:author="Author"/>
        </w:rPr>
      </w:pPr>
    </w:p>
    <w:p w14:paraId="2BF29EB8" w14:textId="47E76892" w:rsidR="00EC3E6A" w:rsidDel="00297E4A" w:rsidRDefault="00EC3E6A" w:rsidP="00CE1EB5">
      <w:pPr>
        <w:rPr>
          <w:ins w:id="2012" w:author="Author"/>
          <w:del w:id="2013" w:author="Author"/>
        </w:rPr>
      </w:pPr>
    </w:p>
    <w:p w14:paraId="13A37997" w14:textId="61A379CD" w:rsidR="00EC3E6A" w:rsidDel="00297E4A" w:rsidRDefault="00EC3E6A" w:rsidP="00CE1EB5">
      <w:pPr>
        <w:rPr>
          <w:ins w:id="2014" w:author="Author"/>
          <w:del w:id="2015" w:author="Author"/>
        </w:rPr>
      </w:pPr>
    </w:p>
    <w:p w14:paraId="5784A728" w14:textId="790C4643" w:rsidR="00EC3E6A" w:rsidDel="00297E4A" w:rsidRDefault="00EC3E6A" w:rsidP="00CE1EB5">
      <w:pPr>
        <w:rPr>
          <w:ins w:id="2016" w:author="Author"/>
          <w:del w:id="2017" w:author="Author"/>
        </w:rPr>
      </w:pPr>
    </w:p>
    <w:p w14:paraId="66F06728" w14:textId="19BFE2EE" w:rsidR="00EC3E6A" w:rsidDel="00297E4A" w:rsidRDefault="00EC3E6A" w:rsidP="00CE1EB5">
      <w:pPr>
        <w:rPr>
          <w:ins w:id="2018" w:author="Author"/>
          <w:del w:id="2019" w:author="Author"/>
        </w:rPr>
      </w:pPr>
    </w:p>
    <w:p w14:paraId="7171777C" w14:textId="5E0A6E9C" w:rsidR="00EC3E6A" w:rsidDel="00297E4A" w:rsidRDefault="00EC3E6A" w:rsidP="00CE1EB5">
      <w:pPr>
        <w:rPr>
          <w:ins w:id="2020" w:author="Author"/>
          <w:del w:id="2021" w:author="Author"/>
        </w:rPr>
      </w:pPr>
    </w:p>
    <w:p w14:paraId="514251C7" w14:textId="5E1707AC" w:rsidR="00EC3E6A" w:rsidDel="00297E4A" w:rsidRDefault="00EC3E6A" w:rsidP="00CE1EB5">
      <w:pPr>
        <w:rPr>
          <w:ins w:id="2022" w:author="Author"/>
          <w:del w:id="2023" w:author="Author"/>
        </w:rPr>
      </w:pPr>
    </w:p>
    <w:p w14:paraId="348E2DF2" w14:textId="7E9B3F09" w:rsidR="00EC3E6A" w:rsidDel="00297E4A" w:rsidRDefault="00EC3E6A" w:rsidP="00CE1EB5">
      <w:pPr>
        <w:rPr>
          <w:ins w:id="2024" w:author="Author"/>
          <w:del w:id="2025" w:author="Author"/>
        </w:rPr>
      </w:pPr>
    </w:p>
    <w:p w14:paraId="24CE2B8A" w14:textId="1BD7C704" w:rsidR="00EC3E6A" w:rsidDel="00297E4A" w:rsidRDefault="00EC3E6A" w:rsidP="00CE1EB5">
      <w:pPr>
        <w:rPr>
          <w:del w:id="2026" w:author="Author"/>
        </w:rPr>
      </w:pPr>
    </w:p>
    <w:p w14:paraId="3FFA9A67" w14:textId="489C8D9D" w:rsidR="00EC3E6A" w:rsidDel="00297E4A" w:rsidRDefault="00EC3E6A" w:rsidP="00CE1EB5">
      <w:pPr>
        <w:rPr>
          <w:ins w:id="2027" w:author="Author"/>
          <w:del w:id="2028" w:author="Author"/>
        </w:rPr>
      </w:pPr>
    </w:p>
    <w:p w14:paraId="38F19262" w14:textId="77777777" w:rsidR="00EC3E6A" w:rsidRPr="00633320" w:rsidRDefault="00EC3E6A" w:rsidP="00CE1EB5"/>
    <w:sectPr w:rsidR="00EC3E6A"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eon Peto" w:date="2023-08-18T13:25:00Z" w:initials="LP">
    <w:p w14:paraId="1D32C347" w14:textId="70106B5B" w:rsidR="000F3AD6" w:rsidRDefault="000F3AD6" w:rsidP="000F3AD6">
      <w:pPr>
        <w:pStyle w:val="CommentText"/>
        <w:rPr>
          <w:rStyle w:val="CommentReference"/>
        </w:rPr>
      </w:pPr>
      <w:r>
        <w:rPr>
          <w:rStyle w:val="CommentReference"/>
        </w:rPr>
        <w:annotationRef/>
      </w:r>
      <w:r>
        <w:rPr>
          <w:rStyle w:val="CommentReference"/>
        </w:rPr>
        <w:t xml:space="preserve">As COVID-19 and influenza are now of equal importance in the trial we would like to </w:t>
      </w:r>
      <w:r w:rsidR="002F36F2">
        <w:rPr>
          <w:rStyle w:val="CommentReference"/>
        </w:rPr>
        <w:t>emphasise</w:t>
      </w:r>
      <w:bookmarkStart w:id="5" w:name="_GoBack"/>
      <w:bookmarkEnd w:id="5"/>
      <w:r>
        <w:rPr>
          <w:rStyle w:val="CommentReference"/>
        </w:rPr>
        <w:t xml:space="preserve"> the short title in preference to the full title </w:t>
      </w:r>
      <w:r w:rsidR="002F36F2">
        <w:rPr>
          <w:rStyle w:val="CommentReference"/>
        </w:rPr>
        <w:t xml:space="preserve">(the full title is explained </w:t>
      </w:r>
      <w:r>
        <w:rPr>
          <w:rStyle w:val="CommentReference"/>
        </w:rPr>
        <w:t>below).</w:t>
      </w:r>
    </w:p>
    <w:p w14:paraId="3F7A49B1" w14:textId="77777777" w:rsidR="000F3AD6" w:rsidRDefault="000F3AD6" w:rsidP="000F3AD6">
      <w:pPr>
        <w:pStyle w:val="CommentText"/>
        <w:rPr>
          <w:rStyle w:val="CommentReference"/>
        </w:rPr>
      </w:pPr>
    </w:p>
    <w:p w14:paraId="5169EF67" w14:textId="77777777" w:rsidR="000F3AD6" w:rsidRDefault="000F3AD6" w:rsidP="000F3AD6">
      <w:pPr>
        <w:pStyle w:val="CommentText"/>
      </w:pPr>
      <w:r>
        <w:rPr>
          <w:rStyle w:val="CommentReference"/>
        </w:rPr>
        <w:t>Emphasis on the short title in the protocol and PIS/ICFs will avoid confusion among patients who have influenza, and among collaborators at sites participating only in the influenza comparisons.</w:t>
      </w:r>
    </w:p>
    <w:p w14:paraId="68123608" w14:textId="77777777" w:rsidR="000F3AD6" w:rsidRDefault="000F3AD6" w:rsidP="000F3AD6">
      <w:pPr>
        <w:pStyle w:val="CommentText"/>
      </w:pPr>
    </w:p>
    <w:p w14:paraId="3F4DDB41" w14:textId="1DAFB52A" w:rsidR="000F3AD6" w:rsidRDefault="000F3AD6" w:rsidP="000F3AD6">
      <w:pPr>
        <w:pStyle w:val="CommentText"/>
      </w:pPr>
      <w:r>
        <w:t>We have removed the full trial title from the logo for the same reason.</w:t>
      </w:r>
    </w:p>
  </w:comment>
  <w:comment w:id="217" w:author="Author" w:initials="A">
    <w:p w14:paraId="23A70C0C" w14:textId="3E644C9D" w:rsidR="00B5090F" w:rsidRDefault="00B5090F">
      <w:pPr>
        <w:pStyle w:val="CommentText"/>
      </w:pPr>
      <w:r>
        <w:rPr>
          <w:rStyle w:val="CommentReference"/>
        </w:rPr>
        <w:annotationRef/>
      </w:r>
      <w:r>
        <w:t>From previous amendments, the primary outcomes are slightly different for COVID-19 and influenza, so this is no longer accurate</w:t>
      </w:r>
    </w:p>
  </w:comment>
  <w:comment w:id="225" w:author="Author" w:initials="A">
    <w:p w14:paraId="0D244A25" w14:textId="42C63914" w:rsidR="00B5090F" w:rsidRDefault="00B5090F">
      <w:pPr>
        <w:pStyle w:val="CommentText"/>
      </w:pPr>
      <w:r>
        <w:rPr>
          <w:rStyle w:val="CommentReference"/>
        </w:rPr>
        <w:annotationRef/>
      </w:r>
      <w:r>
        <w:t>Adding details of routinely collected safety outcomes that have been introduced since the first protocol.</w:t>
      </w:r>
    </w:p>
  </w:comment>
  <w:comment w:id="231" w:author="Author" w:initials="A">
    <w:p w14:paraId="5C35FA21" w14:textId="54C097F2" w:rsidR="00B5090F" w:rsidRDefault="00B5090F">
      <w:pPr>
        <w:pStyle w:val="CommentText"/>
      </w:pPr>
      <w:r>
        <w:rPr>
          <w:rStyle w:val="CommentReference"/>
        </w:rPr>
        <w:annotationRef/>
      </w:r>
      <w:r>
        <w:t>This clarifies that the safety monitoring plan in section 4 has always included reporting of all SSARs, not just SUSARs</w:t>
      </w:r>
    </w:p>
  </w:comment>
  <w:comment w:id="520" w:author="Author" w:initials="A">
    <w:p w14:paraId="5D101D46" w14:textId="591944DB" w:rsidR="00B5090F" w:rsidRDefault="00B5090F">
      <w:pPr>
        <w:pStyle w:val="CommentText"/>
      </w:pPr>
      <w:r>
        <w:rPr>
          <w:rStyle w:val="CommentReference"/>
        </w:rPr>
        <w:annotationRef/>
      </w:r>
      <w:r>
        <w:t>All PIMS-TS comparions were closed in previous amendments</w:t>
      </w:r>
    </w:p>
  </w:comment>
  <w:comment w:id="599" w:author="Author" w:initials="A">
    <w:p w14:paraId="5BF53C84" w14:textId="770F7004" w:rsidR="00B5090F" w:rsidRDefault="00B5090F">
      <w:pPr>
        <w:pStyle w:val="CommentText"/>
      </w:pPr>
      <w:r>
        <w:rPr>
          <w:rStyle w:val="CommentReference"/>
        </w:rPr>
        <w:annotationRef/>
      </w:r>
      <w:r>
        <w:t xml:space="preserve">The early phase assessment of dimethyl fumarate is complete, and no more are planned </w:t>
      </w:r>
    </w:p>
  </w:comment>
  <w:comment w:id="630" w:author="Leon Peto" w:date="2023-07-19T19:30:00Z" w:initials="LP">
    <w:p w14:paraId="3BBF67C4" w14:textId="2A4A29DD" w:rsidR="00B5090F" w:rsidRDefault="00B5090F">
      <w:pPr>
        <w:pStyle w:val="CommentText"/>
      </w:pPr>
      <w:r>
        <w:rPr>
          <w:rStyle w:val="CommentReference"/>
        </w:rPr>
        <w:annotationRef/>
      </w:r>
      <w:r>
        <w:t>This does not change eligibility criteria, but clarifies that ground-glass shadowing is actually a CT finding, not an X-ray finding. All imaging is performed for routine care, not research.</w:t>
      </w:r>
    </w:p>
  </w:comment>
  <w:comment w:id="650" w:author="Author" w:initials="A">
    <w:p w14:paraId="4DFFF129" w14:textId="231D9639" w:rsidR="00B5090F" w:rsidRDefault="00B5090F">
      <w:pPr>
        <w:pStyle w:val="CommentText"/>
      </w:pPr>
      <w:r>
        <w:rPr>
          <w:rStyle w:val="CommentReference"/>
        </w:rPr>
        <w:annotationRef/>
      </w:r>
      <w:r>
        <w:t>In protocol version 18.0 (SA20 October 2021) the section on consent was updated and this clarification was accidentally lost (i.e. that lack of capacity can relate either to the current illness or a pre-existing condition).This fact has remained clear in the ICF and our training materials since then, and we would like to reintroduce it to the protocol.</w:t>
      </w:r>
    </w:p>
  </w:comment>
  <w:comment w:id="671" w:author="Author" w:initials="A">
    <w:p w14:paraId="087BCA6C" w14:textId="635EAA4B" w:rsidR="00B5090F" w:rsidRDefault="00B5090F">
      <w:pPr>
        <w:pStyle w:val="CommentText"/>
      </w:pPr>
      <w:r>
        <w:rPr>
          <w:rStyle w:val="CommentReference"/>
        </w:rPr>
        <w:annotationRef/>
      </w:r>
      <w:r>
        <w:t>Some additional clinical variable to be collected at baseline to categorise severity of disease. None require tests to be taken for research purposes.</w:t>
      </w:r>
    </w:p>
  </w:comment>
  <w:comment w:id="848" w:author="Leon Peto" w:date="2023-08-22T15:10:00Z" w:initials="LP">
    <w:p w14:paraId="6007E310" w14:textId="1799B9E3" w:rsidR="002A3007" w:rsidRDefault="002A3007">
      <w:pPr>
        <w:pStyle w:val="CommentText"/>
      </w:pPr>
      <w:r>
        <w:rPr>
          <w:rStyle w:val="CommentReference"/>
        </w:rPr>
        <w:annotationRef/>
      </w:r>
      <w:r>
        <w:t>Age exclusions differ by region and so have been moved to Appendix 6, as described in the paragraph above. There has been no change to UK eligibility.</w:t>
      </w:r>
    </w:p>
  </w:comment>
  <w:comment w:id="864" w:author="Leon Peto" w:date="2023-08-22T15:12:00Z" w:initials="LP">
    <w:p w14:paraId="409788FE" w14:textId="7390F8DD" w:rsidR="002A3007" w:rsidRDefault="002A3007">
      <w:pPr>
        <w:pStyle w:val="CommentText"/>
      </w:pPr>
      <w:r>
        <w:rPr>
          <w:rStyle w:val="CommentReference"/>
        </w:rPr>
        <w:annotationRef/>
      </w:r>
      <w:r>
        <w:t>See note above for Randomisation part G</w:t>
      </w:r>
    </w:p>
  </w:comment>
  <w:comment w:id="868" w:author="Leon Peto" w:date="2023-08-22T15:12:00Z" w:initials="LP">
    <w:p w14:paraId="39D70AA7" w14:textId="76C1D166" w:rsidR="002A3007" w:rsidRDefault="002A3007">
      <w:pPr>
        <w:pStyle w:val="CommentText"/>
      </w:pPr>
      <w:r>
        <w:rPr>
          <w:rStyle w:val="CommentReference"/>
        </w:rPr>
        <w:annotationRef/>
      </w:r>
      <w:r>
        <w:t>See note above for Randomisation part G</w:t>
      </w:r>
    </w:p>
  </w:comment>
  <w:comment w:id="1034" w:author="Author" w:initials="A">
    <w:p w14:paraId="799BE38F" w14:textId="44E3052B" w:rsidR="00B5090F" w:rsidRDefault="00B5090F">
      <w:pPr>
        <w:pStyle w:val="CommentText"/>
      </w:pPr>
      <w:r>
        <w:rPr>
          <w:rStyle w:val="CommentReference"/>
        </w:rPr>
        <w:annotationRef/>
      </w:r>
      <w:r>
        <w:t>Adding details of routinely collected safety outcomes that have been introduced since the first protocol.</w:t>
      </w:r>
    </w:p>
  </w:comment>
  <w:comment w:id="1044" w:author="Author" w:initials="A">
    <w:p w14:paraId="2BF1CE09" w14:textId="202D9C08" w:rsidR="00B5090F" w:rsidRDefault="00B5090F">
      <w:pPr>
        <w:pStyle w:val="CommentText"/>
      </w:pPr>
      <w:r>
        <w:rPr>
          <w:rStyle w:val="CommentReference"/>
        </w:rPr>
        <w:annotationRef/>
      </w:r>
      <w:r>
        <w:t>Confirmed SARS-CoV-2 infection has been required for inclusion in COVID-19 comparisons since protocol v19, so this is no longer relevant</w:t>
      </w:r>
    </w:p>
  </w:comment>
  <w:comment w:id="1108" w:author="Author" w:initials="A">
    <w:p w14:paraId="2E7631C6" w14:textId="66A54F79" w:rsidR="00B5090F" w:rsidRDefault="00B5090F" w:rsidP="00142011">
      <w:pPr>
        <w:pStyle w:val="CommentText"/>
      </w:pPr>
      <w:r>
        <w:rPr>
          <w:rStyle w:val="CommentReference"/>
        </w:rPr>
        <w:annotationRef/>
      </w:r>
      <w:r>
        <w:t>Adding details of routinely collected safety outcomes that have been introduced since the first protocol.</w:t>
      </w:r>
    </w:p>
  </w:comment>
  <w:comment w:id="1470" w:author="Leon Peto" w:date="2023-07-19T20:09:00Z" w:initials="LP">
    <w:p w14:paraId="5256AD28" w14:textId="662A4FEB" w:rsidR="00B5090F" w:rsidRDefault="00B5090F">
      <w:pPr>
        <w:pStyle w:val="CommentText"/>
      </w:pPr>
      <w:r>
        <w:rPr>
          <w:rStyle w:val="CommentReference"/>
        </w:rPr>
        <w:annotationRef/>
      </w:r>
      <w:r>
        <w:t>Updated to reflect previous protocol amendment</w:t>
      </w:r>
    </w:p>
  </w:comment>
  <w:comment w:id="1471" w:author="Leon Peto" w:date="2023-07-19T20:10:00Z" w:initials="LP">
    <w:p w14:paraId="4A464B9D" w14:textId="4F0B775B" w:rsidR="00B5090F" w:rsidRDefault="00B5090F">
      <w:pPr>
        <w:pStyle w:val="CommentText"/>
      </w:pPr>
      <w:r>
        <w:rPr>
          <w:rStyle w:val="CommentReference"/>
        </w:rPr>
        <w:annotationRef/>
      </w:r>
      <w:r>
        <w:t>Updated as this comparison has always been open to children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4DDB41" w15:done="0"/>
  <w15:commentEx w15:paraId="23A70C0C" w15:done="0"/>
  <w15:commentEx w15:paraId="0D244A25" w15:done="0"/>
  <w15:commentEx w15:paraId="5C35FA21" w15:done="0"/>
  <w15:commentEx w15:paraId="5D101D46" w15:done="0"/>
  <w15:commentEx w15:paraId="5BF53C84" w15:done="0"/>
  <w15:commentEx w15:paraId="3BBF67C4" w15:done="0"/>
  <w15:commentEx w15:paraId="4DFFF129" w15:done="0"/>
  <w15:commentEx w15:paraId="087BCA6C" w15:done="0"/>
  <w15:commentEx w15:paraId="6007E310" w15:done="0"/>
  <w15:commentEx w15:paraId="409788FE" w15:done="0"/>
  <w15:commentEx w15:paraId="39D70AA7" w15:done="0"/>
  <w15:commentEx w15:paraId="799BE38F" w15:done="0"/>
  <w15:commentEx w15:paraId="2BF1CE09" w15:done="0"/>
  <w15:commentEx w15:paraId="2E7631C6" w15:done="0"/>
  <w15:commentEx w15:paraId="5256AD28" w15:done="0"/>
  <w15:commentEx w15:paraId="4A464B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26994" w14:textId="77777777" w:rsidR="00B5090F" w:rsidRDefault="00B5090F" w:rsidP="00F123A0">
      <w:r>
        <w:separator/>
      </w:r>
    </w:p>
    <w:p w14:paraId="64495729" w14:textId="77777777" w:rsidR="00B5090F" w:rsidRDefault="00B5090F" w:rsidP="00F123A0"/>
  </w:endnote>
  <w:endnote w:type="continuationSeparator" w:id="0">
    <w:p w14:paraId="1419D358" w14:textId="77777777" w:rsidR="00B5090F" w:rsidRDefault="00B5090F" w:rsidP="00F123A0">
      <w:r>
        <w:continuationSeparator/>
      </w:r>
    </w:p>
    <w:p w14:paraId="3DCD8FD7" w14:textId="77777777" w:rsidR="00B5090F" w:rsidRDefault="00B5090F" w:rsidP="00F123A0"/>
  </w:endnote>
  <w:endnote w:type="continuationNotice" w:id="1">
    <w:p w14:paraId="24483283" w14:textId="77777777" w:rsidR="00B5090F" w:rsidRDefault="00B50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159D38F8" w:rsidR="00B5090F" w:rsidRPr="00F123A0" w:rsidRDefault="00B5090F"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2F36F2">
      <w:rPr>
        <w:noProof/>
        <w:sz w:val="20"/>
        <w:szCs w:val="20"/>
      </w:rPr>
      <w:t>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2F36F2">
      <w:rPr>
        <w:noProof/>
        <w:sz w:val="20"/>
        <w:szCs w:val="20"/>
      </w:rPr>
      <w:t>49</w:t>
    </w:r>
    <w:r w:rsidRPr="00F123A0">
      <w:rPr>
        <w:sz w:val="20"/>
        <w:szCs w:val="20"/>
      </w:rPr>
      <w:fldChar w:fldCharType="end"/>
    </w:r>
  </w:p>
  <w:p w14:paraId="25879485" w14:textId="7F7073C4" w:rsidR="00B5090F" w:rsidRPr="00F123A0" w:rsidRDefault="00B5090F" w:rsidP="00F123A0">
    <w:pPr>
      <w:tabs>
        <w:tab w:val="right" w:pos="9639"/>
      </w:tabs>
      <w:rPr>
        <w:sz w:val="20"/>
        <w:szCs w:val="20"/>
      </w:rPr>
    </w:pPr>
    <w:r w:rsidRPr="00F123A0">
      <w:rPr>
        <w:sz w:val="20"/>
        <w:szCs w:val="20"/>
      </w:rPr>
      <w:t>RECOVERY [</w:t>
    </w:r>
    <w:r>
      <w:rPr>
        <w:sz w:val="20"/>
        <w:szCs w:val="20"/>
      </w:rPr>
      <w:t>V2</w:t>
    </w:r>
    <w:ins w:id="501" w:author="Author">
      <w:r>
        <w:rPr>
          <w:sz w:val="20"/>
          <w:szCs w:val="20"/>
        </w:rPr>
        <w:t>6.0</w:t>
      </w:r>
    </w:ins>
    <w:del w:id="502" w:author="Author">
      <w:r w:rsidDel="00B355A0">
        <w:rPr>
          <w:sz w:val="20"/>
          <w:szCs w:val="20"/>
        </w:rPr>
        <w:delText>5.1</w:delText>
      </w:r>
    </w:del>
    <w:r>
      <w:rPr>
        <w:sz w:val="20"/>
        <w:szCs w:val="20"/>
      </w:rPr>
      <w:t xml:space="preserve"> </w:t>
    </w:r>
    <w:del w:id="503" w:author="Author">
      <w:r w:rsidDel="00B355A0">
        <w:rPr>
          <w:sz w:val="20"/>
          <w:szCs w:val="20"/>
        </w:rPr>
        <w:delText>2022-06-07</w:delText>
      </w:r>
    </w:del>
    <w:ins w:id="504" w:author="Author">
      <w:del w:id="505" w:author="Author">
        <w:r w:rsidDel="007D519F">
          <w:rPr>
            <w:sz w:val="20"/>
            <w:szCs w:val="20"/>
          </w:rPr>
          <w:delText xml:space="preserve"> </w:delText>
        </w:r>
      </w:del>
      <w:r>
        <w:rPr>
          <w:sz w:val="20"/>
          <w:szCs w:val="20"/>
        </w:rPr>
        <w:t>2023-06-22</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B5090F" w:rsidRPr="00F123A0" w:rsidRDefault="00B5090F" w:rsidP="00F123A0">
    <w:pPr>
      <w:tabs>
        <w:tab w:val="right" w:pos="9639"/>
        <w:tab w:val="center" w:pos="10490"/>
      </w:tabs>
      <w:rPr>
        <w:sz w:val="20"/>
        <w:szCs w:val="20"/>
      </w:rPr>
    </w:pPr>
    <w:r w:rsidRPr="00F123A0">
      <w:rPr>
        <w:sz w:val="20"/>
        <w:szCs w:val="20"/>
      </w:rPr>
      <w:tab/>
      <w:t>EudraCT 2020-001113-21</w:t>
    </w:r>
  </w:p>
  <w:p w14:paraId="4EBED393" w14:textId="77777777" w:rsidR="00B5090F" w:rsidRPr="006E50F3" w:rsidRDefault="00B5090F"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35591" w14:textId="77777777" w:rsidR="00B5090F" w:rsidRDefault="00B5090F" w:rsidP="00F123A0">
      <w:r>
        <w:separator/>
      </w:r>
    </w:p>
    <w:p w14:paraId="5F46A205" w14:textId="77777777" w:rsidR="00B5090F" w:rsidRDefault="00B5090F" w:rsidP="00F123A0"/>
  </w:footnote>
  <w:footnote w:type="continuationSeparator" w:id="0">
    <w:p w14:paraId="49C9D870" w14:textId="77777777" w:rsidR="00B5090F" w:rsidRDefault="00B5090F" w:rsidP="00F123A0">
      <w:r>
        <w:continuationSeparator/>
      </w:r>
    </w:p>
    <w:p w14:paraId="5F812983" w14:textId="77777777" w:rsidR="00B5090F" w:rsidRDefault="00B5090F" w:rsidP="00F123A0"/>
  </w:footnote>
  <w:footnote w:type="continuationNotice" w:id="1">
    <w:p w14:paraId="3783C601" w14:textId="77777777" w:rsidR="00B5090F" w:rsidRDefault="00B5090F"/>
  </w:footnote>
  <w:footnote w:id="2">
    <w:p w14:paraId="02F5AAC6" w14:textId="3C90F86C" w:rsidR="00B5090F" w:rsidRPr="0090209D" w:rsidDel="00160B92" w:rsidRDefault="00B5090F" w:rsidP="0090209D">
      <w:pPr>
        <w:pStyle w:val="FootnoteText"/>
        <w:jc w:val="left"/>
        <w:rPr>
          <w:del w:id="603" w:author="Author"/>
          <w:sz w:val="20"/>
          <w:szCs w:val="20"/>
        </w:rPr>
      </w:pPr>
      <w:del w:id="604" w:author="Author">
        <w:r w:rsidRPr="0090209D" w:rsidDel="00160B92">
          <w:rPr>
            <w:rStyle w:val="FootnoteReference"/>
            <w:sz w:val="20"/>
            <w:szCs w:val="20"/>
          </w:rPr>
          <w:footnoteRef/>
        </w:r>
        <w:r w:rsidDel="00160B92">
          <w:rPr>
            <w:sz w:val="20"/>
            <w:szCs w:val="20"/>
          </w:rPr>
          <w:delText xml:space="preserve"> </w:delText>
        </w:r>
        <w:r w:rsidRPr="0090209D" w:rsidDel="00160B92">
          <w:rPr>
            <w:sz w:val="20"/>
            <w:szCs w:val="20"/>
          </w:rPr>
          <w:delText>https://www.gov.uk/government/publications/covid-19-treatments-making-a-proposal-for-clinical-trials/guidance-making-a-proposal-for-covid-19-therapeutics-clinical-trials#uk-covid-19-therapeutics-advisory-panel-uk-ctap</w:delText>
        </w:r>
      </w:del>
    </w:p>
  </w:footnote>
  <w:footnote w:id="3">
    <w:p w14:paraId="2EE85694" w14:textId="0A35CF24" w:rsidR="00B5090F" w:rsidRDefault="00B5090F">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4">
    <w:p w14:paraId="7182FF66" w14:textId="5675E51F" w:rsidR="00B5090F" w:rsidRDefault="00B5090F">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5">
    <w:p w14:paraId="5A77D372" w14:textId="5DB3C8BF" w:rsidR="00B5090F" w:rsidRDefault="00B5090F">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6">
    <w:p w14:paraId="49A8B88D" w14:textId="57060C9F" w:rsidR="00B5090F" w:rsidRDefault="00B5090F">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Pr>
          <w:sz w:val="18"/>
        </w:rPr>
        <w:t xml:space="preserve"> The potential inclusion of any pregnant women should be discussed with a consultant obstetrician (or obstetric physician).</w:t>
      </w:r>
    </w:p>
  </w:footnote>
  <w:footnote w:id="7">
    <w:p w14:paraId="74E0A22E" w14:textId="7575C029" w:rsidR="00B5090F" w:rsidRDefault="00B5090F">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8">
    <w:p w14:paraId="675F7496" w14:textId="67F253A6" w:rsidR="00B5090F" w:rsidRDefault="00B5090F">
      <w:pPr>
        <w:pStyle w:val="FootnoteText"/>
      </w:pPr>
      <w:r>
        <w:rPr>
          <w:rStyle w:val="FootnoteReference"/>
        </w:rPr>
        <w:footnoteRef/>
      </w:r>
      <w:r>
        <w:t xml:space="preserve"> </w:t>
      </w:r>
      <w:r>
        <w:rPr>
          <w:sz w:val="18"/>
          <w:szCs w:val="18"/>
        </w:rPr>
        <w:t>high-flow nasal oxygen</w:t>
      </w:r>
      <w:r w:rsidRPr="002F2524">
        <w:rPr>
          <w:sz w:val="18"/>
          <w:szCs w:val="18"/>
        </w:rPr>
        <w:t>: humidified high flow oxygen through a special device, normally used in a critical care area, with a flow rate &gt;20l/min</w:t>
      </w:r>
    </w:p>
  </w:footnote>
  <w:footnote w:id="9">
    <w:p w14:paraId="05D4F408" w14:textId="7FEA31E5" w:rsidR="00B5090F" w:rsidRPr="00173E29" w:rsidRDefault="00B5090F">
      <w:pPr>
        <w:pStyle w:val="FootnoteText"/>
        <w:rPr>
          <w:sz w:val="18"/>
          <w:szCs w:val="18"/>
        </w:rPr>
      </w:pPr>
      <w:r w:rsidRPr="00CA3E60">
        <w:rPr>
          <w:rStyle w:val="FootnoteReference"/>
          <w:szCs w:val="18"/>
        </w:rPr>
        <w:footnoteRef/>
      </w:r>
      <w:r w:rsidRPr="00173E29">
        <w:rPr>
          <w:sz w:val="18"/>
          <w:szCs w:val="18"/>
        </w:rPr>
        <w:t xml:space="preserve"> Usual care in patients</w:t>
      </w:r>
      <w:r>
        <w:rPr>
          <w:sz w:val="18"/>
          <w:szCs w:val="18"/>
        </w:rPr>
        <w:t xml:space="preserve"> requiring ventilatory support</w:t>
      </w:r>
      <w:r w:rsidRPr="00173E29">
        <w:rPr>
          <w:sz w:val="18"/>
          <w:szCs w:val="18"/>
        </w:rPr>
        <w:t xml:space="preserve"> is expected to include low dose (6mg daily) dexamethasone</w:t>
      </w:r>
    </w:p>
  </w:footnote>
  <w:footnote w:id="10">
    <w:p w14:paraId="53355F68" w14:textId="3D1B55A4" w:rsidR="00B5090F" w:rsidRDefault="00B5090F"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1">
    <w:p w14:paraId="7F5E1209" w14:textId="282AA95A" w:rsidR="00B5090F" w:rsidRPr="00474DD8" w:rsidRDefault="00B5090F"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2">
    <w:p w14:paraId="5759AC7F" w14:textId="35C42AC8" w:rsidR="00B5090F" w:rsidDel="003C7D63" w:rsidRDefault="00B5090F">
      <w:pPr>
        <w:pStyle w:val="FootnoteText"/>
        <w:rPr>
          <w:del w:id="790" w:author="Author"/>
        </w:rPr>
      </w:pPr>
      <w:del w:id="791" w:author="Author">
        <w:r w:rsidDel="003C7D63">
          <w:rPr>
            <w:rStyle w:val="FootnoteReference"/>
          </w:rPr>
          <w:footnoteRef/>
        </w:r>
        <w:r w:rsidDel="003C7D63">
          <w:delText xml:space="preserve"> </w:delText>
        </w:r>
        <w:r w:rsidRPr="00497D26" w:rsidDel="003C7D63">
          <w:rPr>
            <w:sz w:val="18"/>
          </w:rPr>
          <w:delText>If participant is discharged before course is complete, the participant should be provided with medication to complete the course at home.</w:delText>
        </w:r>
      </w:del>
    </w:p>
  </w:footnote>
  <w:footnote w:id="13">
    <w:p w14:paraId="604EDF5C" w14:textId="4A2F597E" w:rsidR="00B5090F" w:rsidDel="003C7D63" w:rsidRDefault="00B5090F">
      <w:pPr>
        <w:pStyle w:val="FootnoteText"/>
        <w:rPr>
          <w:del w:id="827" w:author="Author"/>
        </w:rPr>
      </w:pPr>
      <w:del w:id="828" w:author="Author">
        <w:r w:rsidDel="003C7D63">
          <w:rPr>
            <w:rStyle w:val="FootnoteReference"/>
          </w:rPr>
          <w:footnoteRef/>
        </w:r>
        <w:r w:rsidDel="003C7D63">
          <w:delText xml:space="preserve"> </w:delText>
        </w:r>
        <w:r w:rsidRPr="008A58A6" w:rsidDel="003C7D63">
          <w:rPr>
            <w:sz w:val="18"/>
            <w:szCs w:val="18"/>
          </w:rPr>
          <w:delText>If the participant requires corticosteroid therapy for COVID-19, prednisolone or hydrocortisone should be used instead of dexamethasone (note 6mg dexamethasone once daily is equivalent to 40mg oral prednisolone once daily, or 80mg intravenous hydrocortisone twice daily).</w:delText>
        </w:r>
      </w:del>
    </w:p>
  </w:footnote>
  <w:footnote w:id="14">
    <w:p w14:paraId="297ADB22" w14:textId="19BADA6E" w:rsidR="00B5090F" w:rsidRPr="00E26DD4" w:rsidRDefault="00B5090F">
      <w:pPr>
        <w:pStyle w:val="FootnoteText"/>
        <w:rPr>
          <w:sz w:val="18"/>
          <w:szCs w:val="18"/>
        </w:rPr>
      </w:pPr>
      <w:ins w:id="855" w:author="Author">
        <w:r w:rsidRPr="00E26DD4">
          <w:rPr>
            <w:rStyle w:val="FootnoteReference"/>
            <w:sz w:val="18"/>
            <w:szCs w:val="18"/>
          </w:rPr>
          <w:footnoteRef/>
        </w:r>
        <w:r w:rsidRPr="00E26DD4">
          <w:rPr>
            <w:sz w:val="18"/>
            <w:szCs w:val="18"/>
          </w:rPr>
          <w:t xml:space="preserve"> If pa</w:t>
        </w:r>
        <w:r>
          <w:rPr>
            <w:sz w:val="18"/>
            <w:szCs w:val="18"/>
          </w:rPr>
          <w:t>rticipant is discharged before course is complete, the participant should be provided with medication to complete the course at home.</w:t>
        </w:r>
      </w:ins>
    </w:p>
  </w:footnote>
  <w:footnote w:id="15">
    <w:p w14:paraId="4CA13702" w14:textId="77777777" w:rsidR="00B5090F" w:rsidRDefault="00B5090F"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6">
    <w:p w14:paraId="5FC81593" w14:textId="4AB05D4F" w:rsidR="00B5090F" w:rsidRDefault="00B5090F"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7">
    <w:p w14:paraId="2172E37B" w14:textId="1761CBC5" w:rsidR="00B5090F" w:rsidRDefault="00B5090F" w:rsidP="00552A9A">
      <w:pPr>
        <w:pStyle w:val="FootnoteText"/>
      </w:pPr>
      <w:r w:rsidRPr="00CB51E0">
        <w:rPr>
          <w:rStyle w:val="FootnoteReference"/>
          <w:sz w:val="18"/>
          <w:szCs w:val="18"/>
        </w:rPr>
        <w:footnoteRef/>
      </w:r>
      <w:r w:rsidRPr="00CB51E0">
        <w:rPr>
          <w:sz w:val="18"/>
          <w:szCs w:val="18"/>
        </w:rPr>
        <w:t xml:space="preserve"> A</w:t>
      </w:r>
      <w:r w:rsidRPr="005411C0">
        <w:rPr>
          <w:sz w:val="18"/>
        </w:rPr>
        <w:t xml:space="preserve">vailable at </w:t>
      </w:r>
      <w:ins w:id="911" w:author="Author">
        <w:r>
          <w:rPr>
            <w:sz w:val="18"/>
          </w:rPr>
          <w:fldChar w:fldCharType="begin"/>
        </w:r>
        <w:r>
          <w:rPr>
            <w:sz w:val="18"/>
          </w:rPr>
          <w:instrText xml:space="preserve"> HYPERLINK "</w:instrText>
        </w:r>
        <w:r w:rsidRPr="00597112">
          <w:rPr>
            <w:sz w:val="18"/>
          </w:rPr>
          <w:instrText>https://www.recoverytrial.net/results</w:instrText>
        </w:r>
        <w:r>
          <w:rPr>
            <w:sz w:val="18"/>
          </w:rPr>
          <w:instrText xml:space="preserve">" </w:instrText>
        </w:r>
        <w:r>
          <w:rPr>
            <w:sz w:val="18"/>
          </w:rPr>
          <w:fldChar w:fldCharType="separate"/>
        </w:r>
        <w:r w:rsidRPr="001E75FB">
          <w:rPr>
            <w:rStyle w:val="Hyperlink"/>
            <w:rFonts w:cs="Arial"/>
            <w:sz w:val="18"/>
          </w:rPr>
          <w:t>www.recoverytrial.net/results</w:t>
        </w:r>
        <w:r>
          <w:rPr>
            <w:sz w:val="18"/>
          </w:rPr>
          <w:fldChar w:fldCharType="end"/>
        </w:r>
        <w:r>
          <w:rPr>
            <w:sz w:val="18"/>
          </w:rPr>
          <w:t xml:space="preserve"> </w:t>
        </w:r>
      </w:ins>
      <w:del w:id="912" w:author="Author">
        <w:r w:rsidRPr="005411C0" w:rsidDel="00597112">
          <w:rPr>
            <w:sz w:val="18"/>
          </w:rPr>
          <w:delText>https://www.recoverytrial.net/files/recovery-outcomes-definitions-v3-0.pdf</w:delText>
        </w:r>
      </w:del>
    </w:p>
  </w:footnote>
  <w:footnote w:id="18">
    <w:p w14:paraId="2A77ED73" w14:textId="7ABE0214" w:rsidR="00B5090F" w:rsidRPr="00791A5C" w:rsidRDefault="00B5090F">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Pr>
          <w:sz w:val="18"/>
          <w:szCs w:val="18"/>
        </w:rPr>
        <w:t xml:space="preserve"> Participants discharged before day 5 will be asked to take this sample at home and will be provided with instructions and materials to do so.</w:t>
      </w:r>
    </w:p>
  </w:footnote>
  <w:footnote w:id="19">
    <w:p w14:paraId="1EB27AD2" w14:textId="3EEF7743" w:rsidR="00B5090F" w:rsidRDefault="00B5090F">
      <w:pPr>
        <w:pStyle w:val="FootnoteText"/>
      </w:pPr>
      <w:ins w:id="1049" w:author="Author">
        <w:r w:rsidRPr="00CB51E0">
          <w:rPr>
            <w:rStyle w:val="FootnoteReference"/>
            <w:sz w:val="18"/>
            <w:szCs w:val="18"/>
          </w:rPr>
          <w:footnoteRef/>
        </w:r>
        <w:r w:rsidRPr="00CB51E0">
          <w:rPr>
            <w:sz w:val="18"/>
            <w:szCs w:val="18"/>
          </w:rPr>
          <w:t xml:space="preserve"> Available</w:t>
        </w:r>
        <w:r w:rsidRPr="005411C0">
          <w:rPr>
            <w:sz w:val="18"/>
          </w:rPr>
          <w:t xml:space="preserve"> at </w:t>
        </w:r>
        <w:r>
          <w:rPr>
            <w:sz w:val="18"/>
          </w:rPr>
          <w:fldChar w:fldCharType="begin"/>
        </w:r>
        <w:r>
          <w:rPr>
            <w:sz w:val="18"/>
          </w:rPr>
          <w:instrText xml:space="preserve"> HYPERLINK "</w:instrText>
        </w:r>
        <w:r w:rsidRPr="00597112">
          <w:rPr>
            <w:sz w:val="18"/>
          </w:rPr>
          <w:instrText>https://www.recoverytrial.net/results</w:instrText>
        </w:r>
        <w:r>
          <w:rPr>
            <w:sz w:val="18"/>
          </w:rPr>
          <w:instrText xml:space="preserve">" </w:instrText>
        </w:r>
        <w:r>
          <w:rPr>
            <w:sz w:val="18"/>
          </w:rPr>
          <w:fldChar w:fldCharType="separate"/>
        </w:r>
        <w:r w:rsidRPr="001E75FB">
          <w:rPr>
            <w:rStyle w:val="Hyperlink"/>
            <w:rFonts w:cs="Arial"/>
            <w:sz w:val="18"/>
          </w:rPr>
          <w:t>www.recoverytrial.net/results</w:t>
        </w:r>
        <w:r>
          <w:rPr>
            <w:sz w:val="18"/>
          </w:rPr>
          <w:fldChar w:fldCharType="end"/>
        </w:r>
        <w:r>
          <w:rPr>
            <w:sz w:val="18"/>
          </w:rPr>
          <w:t xml:space="preserve"> </w:t>
        </w:r>
      </w:ins>
    </w:p>
  </w:footnote>
  <w:footnote w:id="20">
    <w:p w14:paraId="370BD79E" w14:textId="77777777" w:rsidR="00B5090F" w:rsidRPr="00C54ABA" w:rsidRDefault="00B5090F"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21">
    <w:p w14:paraId="5D0728CA" w14:textId="7FFC81A1" w:rsidR="00B5090F" w:rsidRPr="00D33CED" w:rsidRDefault="00B5090F"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22">
    <w:p w14:paraId="77F37605" w14:textId="4FB096F4" w:rsidR="00B5090F" w:rsidRPr="00071417" w:rsidDel="005E3223" w:rsidRDefault="00B5090F">
      <w:pPr>
        <w:pStyle w:val="FootnoteText"/>
        <w:rPr>
          <w:del w:id="1554" w:author="Author"/>
          <w:sz w:val="18"/>
          <w:szCs w:val="18"/>
        </w:rPr>
      </w:pPr>
      <w:del w:id="1555" w:author="Author">
        <w:r w:rsidRPr="00071417" w:rsidDel="005E3223">
          <w:rPr>
            <w:rStyle w:val="FootnoteReference"/>
            <w:sz w:val="18"/>
            <w:szCs w:val="18"/>
          </w:rPr>
          <w:footnoteRef/>
        </w:r>
        <w:r w:rsidRPr="00071417" w:rsidDel="005E3223">
          <w:rPr>
            <w:sz w:val="18"/>
            <w:szCs w:val="18"/>
          </w:rPr>
          <w:delText xml:space="preserve"> These are near-patient tests and no sample will be retained</w:delText>
        </w:r>
        <w:r w:rsidDel="005E3223">
          <w:rPr>
            <w:sz w:val="18"/>
            <w:szCs w:val="18"/>
          </w:rPr>
          <w:delText xml:space="preserve"> for research purposes.</w:delText>
        </w:r>
      </w:del>
    </w:p>
  </w:footnote>
  <w:footnote w:id="23">
    <w:p w14:paraId="7D63C00F" w14:textId="551C0537" w:rsidR="00B5090F" w:rsidDel="005E3223" w:rsidRDefault="00B5090F">
      <w:pPr>
        <w:pStyle w:val="FootnoteText"/>
        <w:rPr>
          <w:del w:id="1638" w:author="Author"/>
        </w:rPr>
      </w:pPr>
      <w:del w:id="1639" w:author="Author">
        <w:r w:rsidDel="005E3223">
          <w:rPr>
            <w:rStyle w:val="FootnoteReference"/>
          </w:rPr>
          <w:footnoteRef/>
        </w:r>
        <w:r w:rsidDel="005E3223">
          <w:delText xml:space="preserve"> </w:delText>
        </w:r>
        <w:r w:rsidDel="005E3223">
          <w:rPr>
            <w:sz w:val="18"/>
            <w:szCs w:val="18"/>
          </w:rPr>
          <w:delText>If the participant requires corticosteroid therapy for COVID-19, prednisolone or hydrocortisone should be used instead of dexamethasone (note 6mg dexamethasone once daily is equivalent to 40mg oral prednisolone once daily, or 80mg intravenous hydrocortisone twice daily).</w:delText>
        </w:r>
      </w:del>
    </w:p>
  </w:footnote>
  <w:footnote w:id="24">
    <w:p w14:paraId="094EBD5C" w14:textId="5E1C6852" w:rsidR="00B5090F" w:rsidDel="005E3223" w:rsidRDefault="00B5090F" w:rsidP="00B66772">
      <w:pPr>
        <w:pStyle w:val="FootnoteText"/>
        <w:rPr>
          <w:del w:id="1657" w:author="Author"/>
        </w:rPr>
      </w:pPr>
      <w:del w:id="1658" w:author="Author">
        <w:r w:rsidDel="005E3223">
          <w:rPr>
            <w:rStyle w:val="FootnoteReference"/>
          </w:rPr>
          <w:footnoteRef/>
        </w:r>
        <w:r w:rsidDel="005E3223">
          <w:delText xml:space="preserve"> </w:delText>
        </w:r>
        <w:r w:rsidRPr="00225AE2" w:rsidDel="005E3223">
          <w:rPr>
            <w:sz w:val="20"/>
          </w:rPr>
          <w:delText>A list is available</w:delText>
        </w:r>
        <w:r w:rsidDel="005E3223">
          <w:rPr>
            <w:sz w:val="20"/>
          </w:rPr>
          <w:delText xml:space="preserve"> at </w:delText>
        </w:r>
        <w:r w:rsidDel="005E3223">
          <w:fldChar w:fldCharType="begin"/>
        </w:r>
        <w:r w:rsidDel="005E3223">
          <w:delInstrText xml:space="preserve"> HYPERLINK "https://www.covid19-druginteractions.org/" </w:delInstrText>
        </w:r>
        <w:r w:rsidDel="005E3223">
          <w:fldChar w:fldCharType="separate"/>
        </w:r>
        <w:r w:rsidRPr="009D09C2" w:rsidDel="005E3223">
          <w:rPr>
            <w:rStyle w:val="Hyperlink"/>
            <w:rFonts w:cs="Arial"/>
            <w:sz w:val="20"/>
          </w:rPr>
          <w:delText>https://www.covid19-druginteractions.org/</w:delText>
        </w:r>
        <w:r w:rsidDel="005E3223">
          <w:rPr>
            <w:rStyle w:val="Hyperlink"/>
            <w:rFonts w:cs="Arial"/>
            <w:sz w:val="20"/>
          </w:rPr>
          <w:fldChar w:fldCharType="end"/>
        </w:r>
        <w:r w:rsidDel="005E3223">
          <w:rPr>
            <w:sz w:val="20"/>
          </w:rPr>
          <w:delText>. Please note these lists may not be exhaustive.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B5090F" w:rsidRDefault="00B5090F" w:rsidP="0076144A">
    <w:pPr>
      <w:pStyle w:val="Header"/>
      <w:jc w:val="right"/>
    </w:pPr>
    <w:r>
      <w:rPr>
        <w:noProof/>
      </w:rPr>
      <w:drawing>
        <wp:inline distT="0" distB="0" distL="0" distR="0" wp14:anchorId="3D03DF52" wp14:editId="68E85AAA">
          <wp:extent cx="1435237" cy="3352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b="18013"/>
                  <a:stretch/>
                </pic:blipFill>
                <pic:spPr bwMode="auto">
                  <a:xfrm>
                    <a:off x="0" y="0"/>
                    <a:ext cx="1436483" cy="33557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FC10BC42"/>
    <w:lvl w:ilvl="0" w:tplc="C792D63C">
      <w:start w:val="1"/>
      <w:numFmt w:val="lowerRoman"/>
      <w:lvlText w:val="(%1)"/>
      <w:lvlJc w:val="left"/>
      <w:pPr>
        <w:tabs>
          <w:tab w:val="num" w:pos="757"/>
        </w:tabs>
        <w:ind w:left="757" w:hanging="397"/>
      </w:pPr>
      <w:rPr>
        <w:rFonts w:cs="Times New Roman" w:hint="default"/>
      </w:rPr>
    </w:lvl>
    <w:lvl w:ilvl="1" w:tplc="08090017">
      <w:start w:val="1"/>
      <w:numFmt w:val="lowerLetter"/>
      <w:lvlText w:val="%2)"/>
      <w:lvlJc w:val="left"/>
      <w:pPr>
        <w:tabs>
          <w:tab w:val="num" w:pos="1440"/>
        </w:tabs>
        <w:ind w:left="1440" w:hanging="360"/>
      </w:p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E8825FE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 w:numId="54">
    <w:abstractNumId w:val="50"/>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49153">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adxfasavca5wfze2e2oxsx022wdsxers0z2a&quot;&gt;RECOVERY protocol&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051"/>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5A1"/>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27F51"/>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AF5"/>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1D8A"/>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544"/>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C0E"/>
    <w:rsid w:val="00074EB8"/>
    <w:rsid w:val="000750A0"/>
    <w:rsid w:val="00075680"/>
    <w:rsid w:val="0007588C"/>
    <w:rsid w:val="000758B1"/>
    <w:rsid w:val="0007626E"/>
    <w:rsid w:val="0007629F"/>
    <w:rsid w:val="00076400"/>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1BE8"/>
    <w:rsid w:val="0009211E"/>
    <w:rsid w:val="00092692"/>
    <w:rsid w:val="0009299D"/>
    <w:rsid w:val="00092AAC"/>
    <w:rsid w:val="00092DA3"/>
    <w:rsid w:val="000938A2"/>
    <w:rsid w:val="00093990"/>
    <w:rsid w:val="00093F55"/>
    <w:rsid w:val="00094ACB"/>
    <w:rsid w:val="00094D31"/>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22"/>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2DED"/>
    <w:rsid w:val="000D3190"/>
    <w:rsid w:val="000D3769"/>
    <w:rsid w:val="000D3E66"/>
    <w:rsid w:val="000D3F7A"/>
    <w:rsid w:val="000D45AA"/>
    <w:rsid w:val="000D473B"/>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24C"/>
    <w:rsid w:val="000F1931"/>
    <w:rsid w:val="000F1A65"/>
    <w:rsid w:val="000F1B7B"/>
    <w:rsid w:val="000F1CC9"/>
    <w:rsid w:val="000F1DFF"/>
    <w:rsid w:val="000F1EF2"/>
    <w:rsid w:val="000F2563"/>
    <w:rsid w:val="000F2643"/>
    <w:rsid w:val="000F2894"/>
    <w:rsid w:val="000F33BB"/>
    <w:rsid w:val="000F3561"/>
    <w:rsid w:val="000F3793"/>
    <w:rsid w:val="000F3AD6"/>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9B5"/>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2D0"/>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2BF"/>
    <w:rsid w:val="0011444F"/>
    <w:rsid w:val="001145ED"/>
    <w:rsid w:val="00114CC5"/>
    <w:rsid w:val="00115653"/>
    <w:rsid w:val="00115CE6"/>
    <w:rsid w:val="00115E81"/>
    <w:rsid w:val="001166C5"/>
    <w:rsid w:val="00116A0C"/>
    <w:rsid w:val="00117390"/>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3D9F"/>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2E61"/>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11"/>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B92"/>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203"/>
    <w:rsid w:val="00170BB3"/>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29D"/>
    <w:rsid w:val="00175F29"/>
    <w:rsid w:val="00175F7D"/>
    <w:rsid w:val="00177D02"/>
    <w:rsid w:val="00177E49"/>
    <w:rsid w:val="00180242"/>
    <w:rsid w:val="001803C7"/>
    <w:rsid w:val="0018044D"/>
    <w:rsid w:val="00180DB3"/>
    <w:rsid w:val="00181280"/>
    <w:rsid w:val="001815E5"/>
    <w:rsid w:val="00181743"/>
    <w:rsid w:val="00181BF3"/>
    <w:rsid w:val="00181EA0"/>
    <w:rsid w:val="00182319"/>
    <w:rsid w:val="00182A7E"/>
    <w:rsid w:val="00182D08"/>
    <w:rsid w:val="00182D81"/>
    <w:rsid w:val="001831D4"/>
    <w:rsid w:val="001832F1"/>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AC1"/>
    <w:rsid w:val="001B0B8C"/>
    <w:rsid w:val="001B0E3B"/>
    <w:rsid w:val="001B0EEE"/>
    <w:rsid w:val="001B1140"/>
    <w:rsid w:val="001B12CF"/>
    <w:rsid w:val="001B18AD"/>
    <w:rsid w:val="001B18B8"/>
    <w:rsid w:val="001B27CF"/>
    <w:rsid w:val="001B3057"/>
    <w:rsid w:val="001B3228"/>
    <w:rsid w:val="001B332E"/>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514"/>
    <w:rsid w:val="001D681D"/>
    <w:rsid w:val="001D68CB"/>
    <w:rsid w:val="001D6B41"/>
    <w:rsid w:val="001D6BC5"/>
    <w:rsid w:val="001D743E"/>
    <w:rsid w:val="001D780F"/>
    <w:rsid w:val="001D7E14"/>
    <w:rsid w:val="001D7E33"/>
    <w:rsid w:val="001E03CF"/>
    <w:rsid w:val="001E0CE4"/>
    <w:rsid w:val="001E0EF9"/>
    <w:rsid w:val="001E1E3B"/>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0B75"/>
    <w:rsid w:val="00211443"/>
    <w:rsid w:val="00211849"/>
    <w:rsid w:val="00211DB6"/>
    <w:rsid w:val="00212508"/>
    <w:rsid w:val="00212C3C"/>
    <w:rsid w:val="002135B7"/>
    <w:rsid w:val="00213828"/>
    <w:rsid w:val="00213832"/>
    <w:rsid w:val="00213987"/>
    <w:rsid w:val="00213C58"/>
    <w:rsid w:val="00213C71"/>
    <w:rsid w:val="00214249"/>
    <w:rsid w:val="00214903"/>
    <w:rsid w:val="00214E05"/>
    <w:rsid w:val="0021597E"/>
    <w:rsid w:val="00215AC8"/>
    <w:rsid w:val="002163F0"/>
    <w:rsid w:val="00216A36"/>
    <w:rsid w:val="00216CD7"/>
    <w:rsid w:val="0021711A"/>
    <w:rsid w:val="002171B1"/>
    <w:rsid w:val="00217220"/>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47F65"/>
    <w:rsid w:val="00250526"/>
    <w:rsid w:val="002505E3"/>
    <w:rsid w:val="00250A6A"/>
    <w:rsid w:val="00250CEF"/>
    <w:rsid w:val="00250DD7"/>
    <w:rsid w:val="00251164"/>
    <w:rsid w:val="0025144E"/>
    <w:rsid w:val="0025187A"/>
    <w:rsid w:val="00252085"/>
    <w:rsid w:val="002529BC"/>
    <w:rsid w:val="00252A65"/>
    <w:rsid w:val="00252F98"/>
    <w:rsid w:val="00253302"/>
    <w:rsid w:val="002549F5"/>
    <w:rsid w:val="002549FE"/>
    <w:rsid w:val="0025559B"/>
    <w:rsid w:val="00255DAB"/>
    <w:rsid w:val="00255F70"/>
    <w:rsid w:val="00256B28"/>
    <w:rsid w:val="00256FF4"/>
    <w:rsid w:val="00257269"/>
    <w:rsid w:val="002573E2"/>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093"/>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2D77"/>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3EDA"/>
    <w:rsid w:val="00294E6F"/>
    <w:rsid w:val="00295721"/>
    <w:rsid w:val="00295817"/>
    <w:rsid w:val="00296676"/>
    <w:rsid w:val="002972D6"/>
    <w:rsid w:val="002973A1"/>
    <w:rsid w:val="0029744D"/>
    <w:rsid w:val="002979DA"/>
    <w:rsid w:val="00297E4A"/>
    <w:rsid w:val="002A0738"/>
    <w:rsid w:val="002A1B8F"/>
    <w:rsid w:val="002A1E29"/>
    <w:rsid w:val="002A1EF1"/>
    <w:rsid w:val="002A2086"/>
    <w:rsid w:val="002A26D6"/>
    <w:rsid w:val="002A2966"/>
    <w:rsid w:val="002A29C5"/>
    <w:rsid w:val="002A2AA5"/>
    <w:rsid w:val="002A3007"/>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85"/>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D015F"/>
    <w:rsid w:val="002D0388"/>
    <w:rsid w:val="002D06B9"/>
    <w:rsid w:val="002D0851"/>
    <w:rsid w:val="002D086B"/>
    <w:rsid w:val="002D16F0"/>
    <w:rsid w:val="002D17AB"/>
    <w:rsid w:val="002D1F9A"/>
    <w:rsid w:val="002D20F2"/>
    <w:rsid w:val="002D2519"/>
    <w:rsid w:val="002D2574"/>
    <w:rsid w:val="002D2740"/>
    <w:rsid w:val="002D2E65"/>
    <w:rsid w:val="002D3646"/>
    <w:rsid w:val="002D3BD9"/>
    <w:rsid w:val="002D41BA"/>
    <w:rsid w:val="002D475E"/>
    <w:rsid w:val="002D4CD5"/>
    <w:rsid w:val="002D4CEC"/>
    <w:rsid w:val="002D5153"/>
    <w:rsid w:val="002D5457"/>
    <w:rsid w:val="002D5F76"/>
    <w:rsid w:val="002D61DD"/>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24"/>
    <w:rsid w:val="002F25CD"/>
    <w:rsid w:val="002F2DC3"/>
    <w:rsid w:val="002F2F24"/>
    <w:rsid w:val="002F2FF7"/>
    <w:rsid w:val="002F36F2"/>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AD2"/>
    <w:rsid w:val="00302C86"/>
    <w:rsid w:val="00302E1E"/>
    <w:rsid w:val="00302ED5"/>
    <w:rsid w:val="00303522"/>
    <w:rsid w:val="003038F1"/>
    <w:rsid w:val="0030399C"/>
    <w:rsid w:val="00303DF6"/>
    <w:rsid w:val="0030476D"/>
    <w:rsid w:val="00305E72"/>
    <w:rsid w:val="00305F72"/>
    <w:rsid w:val="003068BB"/>
    <w:rsid w:val="00306C62"/>
    <w:rsid w:val="00307C9D"/>
    <w:rsid w:val="00307CF0"/>
    <w:rsid w:val="003108C6"/>
    <w:rsid w:val="003109EC"/>
    <w:rsid w:val="00310DFC"/>
    <w:rsid w:val="003110C7"/>
    <w:rsid w:val="003115D4"/>
    <w:rsid w:val="00312413"/>
    <w:rsid w:val="00312667"/>
    <w:rsid w:val="00312A34"/>
    <w:rsid w:val="00312F1F"/>
    <w:rsid w:val="0031390B"/>
    <w:rsid w:val="00314D35"/>
    <w:rsid w:val="00314D57"/>
    <w:rsid w:val="00315669"/>
    <w:rsid w:val="00315BB4"/>
    <w:rsid w:val="00315C2C"/>
    <w:rsid w:val="003160DB"/>
    <w:rsid w:val="0031632B"/>
    <w:rsid w:val="00316954"/>
    <w:rsid w:val="003169E7"/>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263"/>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752"/>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11"/>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5F8"/>
    <w:rsid w:val="0037561D"/>
    <w:rsid w:val="003759A6"/>
    <w:rsid w:val="00376513"/>
    <w:rsid w:val="0037681A"/>
    <w:rsid w:val="0037688D"/>
    <w:rsid w:val="00376FDE"/>
    <w:rsid w:val="0037703C"/>
    <w:rsid w:val="003771D5"/>
    <w:rsid w:val="003773CF"/>
    <w:rsid w:val="00377438"/>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032"/>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76C"/>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2A2"/>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C7D63"/>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973"/>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4ECC"/>
    <w:rsid w:val="003E5960"/>
    <w:rsid w:val="003E5975"/>
    <w:rsid w:val="003E5993"/>
    <w:rsid w:val="003E5A8D"/>
    <w:rsid w:val="003E5F90"/>
    <w:rsid w:val="003E60DB"/>
    <w:rsid w:val="003E6544"/>
    <w:rsid w:val="003E669A"/>
    <w:rsid w:val="003E6744"/>
    <w:rsid w:val="003E6C0F"/>
    <w:rsid w:val="003E6CEE"/>
    <w:rsid w:val="003E7C87"/>
    <w:rsid w:val="003F021B"/>
    <w:rsid w:val="003F03C1"/>
    <w:rsid w:val="003F03FA"/>
    <w:rsid w:val="003F0680"/>
    <w:rsid w:val="003F06E3"/>
    <w:rsid w:val="003F1EA1"/>
    <w:rsid w:val="003F2041"/>
    <w:rsid w:val="003F2A4D"/>
    <w:rsid w:val="003F30E1"/>
    <w:rsid w:val="003F31DD"/>
    <w:rsid w:val="003F326E"/>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A8B"/>
    <w:rsid w:val="00406D0A"/>
    <w:rsid w:val="00406E18"/>
    <w:rsid w:val="00407863"/>
    <w:rsid w:val="00407C82"/>
    <w:rsid w:val="00407D6E"/>
    <w:rsid w:val="0041059B"/>
    <w:rsid w:val="00410777"/>
    <w:rsid w:val="00410895"/>
    <w:rsid w:val="00410B8A"/>
    <w:rsid w:val="00411137"/>
    <w:rsid w:val="004117B6"/>
    <w:rsid w:val="00412741"/>
    <w:rsid w:val="0041323F"/>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2BFD"/>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3CD"/>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A93"/>
    <w:rsid w:val="00446B89"/>
    <w:rsid w:val="0044724F"/>
    <w:rsid w:val="00450E6E"/>
    <w:rsid w:val="00451DE4"/>
    <w:rsid w:val="00452946"/>
    <w:rsid w:val="00452FA1"/>
    <w:rsid w:val="00453C7A"/>
    <w:rsid w:val="00453F98"/>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57"/>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2EBC"/>
    <w:rsid w:val="004731B3"/>
    <w:rsid w:val="00473A43"/>
    <w:rsid w:val="00473FD0"/>
    <w:rsid w:val="004744C3"/>
    <w:rsid w:val="004749B2"/>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4D3"/>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ACB"/>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8B6"/>
    <w:rsid w:val="004B1952"/>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7B8"/>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4B8"/>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98E"/>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2F27"/>
    <w:rsid w:val="00583A38"/>
    <w:rsid w:val="005846F0"/>
    <w:rsid w:val="0058588B"/>
    <w:rsid w:val="00585C0F"/>
    <w:rsid w:val="00585C76"/>
    <w:rsid w:val="00585D82"/>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0C"/>
    <w:rsid w:val="00595528"/>
    <w:rsid w:val="00595660"/>
    <w:rsid w:val="005956D8"/>
    <w:rsid w:val="00595E9D"/>
    <w:rsid w:val="00595FF2"/>
    <w:rsid w:val="005964DA"/>
    <w:rsid w:val="00596649"/>
    <w:rsid w:val="00596759"/>
    <w:rsid w:val="00596DE3"/>
    <w:rsid w:val="00597112"/>
    <w:rsid w:val="00597BC2"/>
    <w:rsid w:val="005A037E"/>
    <w:rsid w:val="005A133A"/>
    <w:rsid w:val="005A15AB"/>
    <w:rsid w:val="005A1A9F"/>
    <w:rsid w:val="005A20CF"/>
    <w:rsid w:val="005A314D"/>
    <w:rsid w:val="005A3729"/>
    <w:rsid w:val="005A3DAF"/>
    <w:rsid w:val="005A3EEC"/>
    <w:rsid w:val="005A3F60"/>
    <w:rsid w:val="005A4169"/>
    <w:rsid w:val="005A49F8"/>
    <w:rsid w:val="005A4CFF"/>
    <w:rsid w:val="005A4D42"/>
    <w:rsid w:val="005A536D"/>
    <w:rsid w:val="005A5475"/>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1B4"/>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223"/>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E723D"/>
    <w:rsid w:val="005F0202"/>
    <w:rsid w:val="005F0239"/>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2F97"/>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D84"/>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A3E"/>
    <w:rsid w:val="00634B9B"/>
    <w:rsid w:val="00634E11"/>
    <w:rsid w:val="006358F5"/>
    <w:rsid w:val="00636970"/>
    <w:rsid w:val="00636E5B"/>
    <w:rsid w:val="006376D5"/>
    <w:rsid w:val="00637757"/>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07"/>
    <w:rsid w:val="00654D32"/>
    <w:rsid w:val="00655256"/>
    <w:rsid w:val="00655627"/>
    <w:rsid w:val="006558E9"/>
    <w:rsid w:val="00655943"/>
    <w:rsid w:val="00655E7D"/>
    <w:rsid w:val="00656136"/>
    <w:rsid w:val="006562D5"/>
    <w:rsid w:val="00656328"/>
    <w:rsid w:val="00656462"/>
    <w:rsid w:val="006565B1"/>
    <w:rsid w:val="0065693F"/>
    <w:rsid w:val="006569BF"/>
    <w:rsid w:val="00656B3A"/>
    <w:rsid w:val="00657939"/>
    <w:rsid w:val="00657E05"/>
    <w:rsid w:val="00657E51"/>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A25"/>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555"/>
    <w:rsid w:val="006846CA"/>
    <w:rsid w:val="00684D43"/>
    <w:rsid w:val="00685202"/>
    <w:rsid w:val="0068556A"/>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DC2"/>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02B"/>
    <w:rsid w:val="006B52FA"/>
    <w:rsid w:val="006B594B"/>
    <w:rsid w:val="006B5B9C"/>
    <w:rsid w:val="006B6091"/>
    <w:rsid w:val="006B619D"/>
    <w:rsid w:val="006B661F"/>
    <w:rsid w:val="006B716D"/>
    <w:rsid w:val="006B76A1"/>
    <w:rsid w:val="006B7AF5"/>
    <w:rsid w:val="006B7E89"/>
    <w:rsid w:val="006C03A7"/>
    <w:rsid w:val="006C03DE"/>
    <w:rsid w:val="006C0581"/>
    <w:rsid w:val="006C06EF"/>
    <w:rsid w:val="006C09C7"/>
    <w:rsid w:val="006C1661"/>
    <w:rsid w:val="006C1C4D"/>
    <w:rsid w:val="006C2442"/>
    <w:rsid w:val="006C2AB7"/>
    <w:rsid w:val="006C2C8E"/>
    <w:rsid w:val="006C3160"/>
    <w:rsid w:val="006C32F0"/>
    <w:rsid w:val="006C3611"/>
    <w:rsid w:val="006C3745"/>
    <w:rsid w:val="006C3749"/>
    <w:rsid w:val="006C37DC"/>
    <w:rsid w:val="006C3B49"/>
    <w:rsid w:val="006C4189"/>
    <w:rsid w:val="006C4407"/>
    <w:rsid w:val="006C44B1"/>
    <w:rsid w:val="006C482F"/>
    <w:rsid w:val="006C4842"/>
    <w:rsid w:val="006C49CA"/>
    <w:rsid w:val="006C4F56"/>
    <w:rsid w:val="006C51CD"/>
    <w:rsid w:val="006C5662"/>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484"/>
    <w:rsid w:val="006E04AB"/>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D1"/>
    <w:rsid w:val="006E63FF"/>
    <w:rsid w:val="006E67A7"/>
    <w:rsid w:val="006E6CE3"/>
    <w:rsid w:val="006E7527"/>
    <w:rsid w:val="006E75F8"/>
    <w:rsid w:val="006E76FC"/>
    <w:rsid w:val="006E7E31"/>
    <w:rsid w:val="006E7F5E"/>
    <w:rsid w:val="006F09B7"/>
    <w:rsid w:val="006F0EA0"/>
    <w:rsid w:val="006F0F46"/>
    <w:rsid w:val="006F0F80"/>
    <w:rsid w:val="006F15E2"/>
    <w:rsid w:val="006F1EFD"/>
    <w:rsid w:val="006F25A7"/>
    <w:rsid w:val="006F3480"/>
    <w:rsid w:val="006F3C6A"/>
    <w:rsid w:val="006F40FC"/>
    <w:rsid w:val="006F43E3"/>
    <w:rsid w:val="006F4B60"/>
    <w:rsid w:val="006F5D4C"/>
    <w:rsid w:val="006F5FFE"/>
    <w:rsid w:val="006F613F"/>
    <w:rsid w:val="006F620B"/>
    <w:rsid w:val="006F6D7C"/>
    <w:rsid w:val="006F7162"/>
    <w:rsid w:val="006F7335"/>
    <w:rsid w:val="0070006F"/>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2EA9"/>
    <w:rsid w:val="007138A8"/>
    <w:rsid w:val="007138BF"/>
    <w:rsid w:val="00713935"/>
    <w:rsid w:val="00713DEA"/>
    <w:rsid w:val="007144CE"/>
    <w:rsid w:val="007144D5"/>
    <w:rsid w:val="00714E35"/>
    <w:rsid w:val="00714E62"/>
    <w:rsid w:val="007157EE"/>
    <w:rsid w:val="00715F95"/>
    <w:rsid w:val="00716173"/>
    <w:rsid w:val="007162C2"/>
    <w:rsid w:val="007169F9"/>
    <w:rsid w:val="007170F4"/>
    <w:rsid w:val="00717229"/>
    <w:rsid w:val="00717CE7"/>
    <w:rsid w:val="007204E3"/>
    <w:rsid w:val="00720579"/>
    <w:rsid w:val="00720A7A"/>
    <w:rsid w:val="00720B07"/>
    <w:rsid w:val="00720B97"/>
    <w:rsid w:val="00720C81"/>
    <w:rsid w:val="00720F4D"/>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1C12"/>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7"/>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5F4"/>
    <w:rsid w:val="00751729"/>
    <w:rsid w:val="00752047"/>
    <w:rsid w:val="00752265"/>
    <w:rsid w:val="007528DA"/>
    <w:rsid w:val="00752A13"/>
    <w:rsid w:val="00752CC5"/>
    <w:rsid w:val="00753590"/>
    <w:rsid w:val="00753768"/>
    <w:rsid w:val="00753F3D"/>
    <w:rsid w:val="0075430E"/>
    <w:rsid w:val="00754428"/>
    <w:rsid w:val="00754725"/>
    <w:rsid w:val="0075482A"/>
    <w:rsid w:val="0075524A"/>
    <w:rsid w:val="00755B27"/>
    <w:rsid w:val="00755E67"/>
    <w:rsid w:val="0075616B"/>
    <w:rsid w:val="00756654"/>
    <w:rsid w:val="007571F7"/>
    <w:rsid w:val="0075737E"/>
    <w:rsid w:val="00757822"/>
    <w:rsid w:val="0076075F"/>
    <w:rsid w:val="007608E5"/>
    <w:rsid w:val="00760AFC"/>
    <w:rsid w:val="00760B5E"/>
    <w:rsid w:val="00760FBD"/>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4F6F"/>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6EC"/>
    <w:rsid w:val="00785F4F"/>
    <w:rsid w:val="00785FEE"/>
    <w:rsid w:val="007866B4"/>
    <w:rsid w:val="0078698F"/>
    <w:rsid w:val="00786BCD"/>
    <w:rsid w:val="0078704E"/>
    <w:rsid w:val="007872FE"/>
    <w:rsid w:val="00787421"/>
    <w:rsid w:val="0078795F"/>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4FC9"/>
    <w:rsid w:val="00795325"/>
    <w:rsid w:val="007957DE"/>
    <w:rsid w:val="00795FE8"/>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7DB"/>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13B"/>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19F"/>
    <w:rsid w:val="007D52D5"/>
    <w:rsid w:val="007D5404"/>
    <w:rsid w:val="007D5464"/>
    <w:rsid w:val="007D5B63"/>
    <w:rsid w:val="007D5D4C"/>
    <w:rsid w:val="007D5F33"/>
    <w:rsid w:val="007D6071"/>
    <w:rsid w:val="007D6363"/>
    <w:rsid w:val="007D64A5"/>
    <w:rsid w:val="007D6E65"/>
    <w:rsid w:val="007D6EEA"/>
    <w:rsid w:val="007D72F8"/>
    <w:rsid w:val="007D770E"/>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6F0"/>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148"/>
    <w:rsid w:val="008062BD"/>
    <w:rsid w:val="00806D58"/>
    <w:rsid w:val="00806F8E"/>
    <w:rsid w:val="008070AB"/>
    <w:rsid w:val="008072E4"/>
    <w:rsid w:val="008074E6"/>
    <w:rsid w:val="00807965"/>
    <w:rsid w:val="0081011E"/>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B24"/>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BA"/>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4B1"/>
    <w:rsid w:val="0088060F"/>
    <w:rsid w:val="00881259"/>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8A6"/>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BFF"/>
    <w:rsid w:val="008B6FC3"/>
    <w:rsid w:val="008B728D"/>
    <w:rsid w:val="008B753A"/>
    <w:rsid w:val="008B7728"/>
    <w:rsid w:val="008B7846"/>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3971"/>
    <w:rsid w:val="008D4108"/>
    <w:rsid w:val="008D4943"/>
    <w:rsid w:val="008D4953"/>
    <w:rsid w:val="008D527C"/>
    <w:rsid w:val="008D53AD"/>
    <w:rsid w:val="008D55F9"/>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E75BD"/>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7F4"/>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212"/>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CD"/>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27C27"/>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5CD2"/>
    <w:rsid w:val="00946085"/>
    <w:rsid w:val="00946344"/>
    <w:rsid w:val="00946488"/>
    <w:rsid w:val="0094666E"/>
    <w:rsid w:val="0094671E"/>
    <w:rsid w:val="0094687A"/>
    <w:rsid w:val="00946934"/>
    <w:rsid w:val="00946BFF"/>
    <w:rsid w:val="00946D9A"/>
    <w:rsid w:val="00947311"/>
    <w:rsid w:val="00947425"/>
    <w:rsid w:val="00947840"/>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4E1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186"/>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163"/>
    <w:rsid w:val="00976254"/>
    <w:rsid w:val="00976694"/>
    <w:rsid w:val="0097720B"/>
    <w:rsid w:val="00977AFA"/>
    <w:rsid w:val="00977B78"/>
    <w:rsid w:val="0098060F"/>
    <w:rsid w:val="009806ED"/>
    <w:rsid w:val="009810D0"/>
    <w:rsid w:val="009812F7"/>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35"/>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8A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9D0"/>
    <w:rsid w:val="009B5BC2"/>
    <w:rsid w:val="009B5D85"/>
    <w:rsid w:val="009B6481"/>
    <w:rsid w:val="009B64A3"/>
    <w:rsid w:val="009B69E1"/>
    <w:rsid w:val="009B6C3C"/>
    <w:rsid w:val="009B7D61"/>
    <w:rsid w:val="009C028C"/>
    <w:rsid w:val="009C035B"/>
    <w:rsid w:val="009C069C"/>
    <w:rsid w:val="009C1271"/>
    <w:rsid w:val="009C1414"/>
    <w:rsid w:val="009C1922"/>
    <w:rsid w:val="009C1FB7"/>
    <w:rsid w:val="009C26E2"/>
    <w:rsid w:val="009C2D4D"/>
    <w:rsid w:val="009C3304"/>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3DB"/>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5EC"/>
    <w:rsid w:val="00A01828"/>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B6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91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6E"/>
    <w:rsid w:val="00A34C92"/>
    <w:rsid w:val="00A34EE5"/>
    <w:rsid w:val="00A34FC6"/>
    <w:rsid w:val="00A35106"/>
    <w:rsid w:val="00A351CF"/>
    <w:rsid w:val="00A35642"/>
    <w:rsid w:val="00A35777"/>
    <w:rsid w:val="00A358A3"/>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3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0FA9"/>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1F22"/>
    <w:rsid w:val="00A92DB4"/>
    <w:rsid w:val="00A92EC6"/>
    <w:rsid w:val="00A93EAF"/>
    <w:rsid w:val="00A943E6"/>
    <w:rsid w:val="00A9524F"/>
    <w:rsid w:val="00A95407"/>
    <w:rsid w:val="00A954DC"/>
    <w:rsid w:val="00A95509"/>
    <w:rsid w:val="00A95512"/>
    <w:rsid w:val="00A95591"/>
    <w:rsid w:val="00A956BC"/>
    <w:rsid w:val="00A9590B"/>
    <w:rsid w:val="00A959D4"/>
    <w:rsid w:val="00A95DA1"/>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6F39"/>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5BF"/>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969"/>
    <w:rsid w:val="00AF6CD8"/>
    <w:rsid w:val="00AF7169"/>
    <w:rsid w:val="00AF716F"/>
    <w:rsid w:val="00AF7A86"/>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699"/>
    <w:rsid w:val="00B17F19"/>
    <w:rsid w:val="00B17F34"/>
    <w:rsid w:val="00B2004D"/>
    <w:rsid w:val="00B20679"/>
    <w:rsid w:val="00B206D6"/>
    <w:rsid w:val="00B2159F"/>
    <w:rsid w:val="00B21719"/>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6D0B"/>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5A0"/>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90F"/>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734"/>
    <w:rsid w:val="00B559B1"/>
    <w:rsid w:val="00B55C96"/>
    <w:rsid w:val="00B56D16"/>
    <w:rsid w:val="00B56FB2"/>
    <w:rsid w:val="00B576C9"/>
    <w:rsid w:val="00B5777C"/>
    <w:rsid w:val="00B57996"/>
    <w:rsid w:val="00B57E8F"/>
    <w:rsid w:val="00B6000D"/>
    <w:rsid w:val="00B60503"/>
    <w:rsid w:val="00B6064D"/>
    <w:rsid w:val="00B60A2B"/>
    <w:rsid w:val="00B60EC5"/>
    <w:rsid w:val="00B61216"/>
    <w:rsid w:val="00B6129E"/>
    <w:rsid w:val="00B6168D"/>
    <w:rsid w:val="00B61E0F"/>
    <w:rsid w:val="00B61F68"/>
    <w:rsid w:val="00B625B9"/>
    <w:rsid w:val="00B628A8"/>
    <w:rsid w:val="00B62D69"/>
    <w:rsid w:val="00B630B3"/>
    <w:rsid w:val="00B63114"/>
    <w:rsid w:val="00B631BE"/>
    <w:rsid w:val="00B631C4"/>
    <w:rsid w:val="00B63D4F"/>
    <w:rsid w:val="00B64396"/>
    <w:rsid w:val="00B643F6"/>
    <w:rsid w:val="00B64E3C"/>
    <w:rsid w:val="00B65211"/>
    <w:rsid w:val="00B65732"/>
    <w:rsid w:val="00B65C7F"/>
    <w:rsid w:val="00B65E9F"/>
    <w:rsid w:val="00B65F18"/>
    <w:rsid w:val="00B66095"/>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48A"/>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84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5EC"/>
    <w:rsid w:val="00BA0A16"/>
    <w:rsid w:val="00BA13C9"/>
    <w:rsid w:val="00BA1511"/>
    <w:rsid w:val="00BA1F67"/>
    <w:rsid w:val="00BA28D7"/>
    <w:rsid w:val="00BA2EEB"/>
    <w:rsid w:val="00BA303C"/>
    <w:rsid w:val="00BA312F"/>
    <w:rsid w:val="00BA36CE"/>
    <w:rsid w:val="00BA372C"/>
    <w:rsid w:val="00BA3AFB"/>
    <w:rsid w:val="00BA429D"/>
    <w:rsid w:val="00BA48A5"/>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13F"/>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2CA"/>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6E3"/>
    <w:rsid w:val="00C0071E"/>
    <w:rsid w:val="00C00CD8"/>
    <w:rsid w:val="00C012E3"/>
    <w:rsid w:val="00C02667"/>
    <w:rsid w:val="00C02D49"/>
    <w:rsid w:val="00C035C0"/>
    <w:rsid w:val="00C04143"/>
    <w:rsid w:val="00C0437B"/>
    <w:rsid w:val="00C05014"/>
    <w:rsid w:val="00C058A1"/>
    <w:rsid w:val="00C05B6B"/>
    <w:rsid w:val="00C0611F"/>
    <w:rsid w:val="00C062E0"/>
    <w:rsid w:val="00C06A10"/>
    <w:rsid w:val="00C06B9E"/>
    <w:rsid w:val="00C06CCC"/>
    <w:rsid w:val="00C071C2"/>
    <w:rsid w:val="00C075A5"/>
    <w:rsid w:val="00C076CC"/>
    <w:rsid w:val="00C0775F"/>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7AD"/>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5D5A"/>
    <w:rsid w:val="00C36B08"/>
    <w:rsid w:val="00C36C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3D61"/>
    <w:rsid w:val="00C44343"/>
    <w:rsid w:val="00C444C9"/>
    <w:rsid w:val="00C44507"/>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2AFB"/>
    <w:rsid w:val="00C6348B"/>
    <w:rsid w:val="00C636DD"/>
    <w:rsid w:val="00C63886"/>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3F9"/>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0F5D"/>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3E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4E30"/>
    <w:rsid w:val="00CB51E0"/>
    <w:rsid w:val="00CB5455"/>
    <w:rsid w:val="00CB5805"/>
    <w:rsid w:val="00CB5DA3"/>
    <w:rsid w:val="00CB5EB1"/>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2C"/>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3344"/>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E784D"/>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A0C"/>
    <w:rsid w:val="00CF4E68"/>
    <w:rsid w:val="00CF51C4"/>
    <w:rsid w:val="00CF5FCE"/>
    <w:rsid w:val="00CF6271"/>
    <w:rsid w:val="00CF64C9"/>
    <w:rsid w:val="00CF672A"/>
    <w:rsid w:val="00CF6C57"/>
    <w:rsid w:val="00CF703D"/>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62A"/>
    <w:rsid w:val="00D35F0E"/>
    <w:rsid w:val="00D35FFE"/>
    <w:rsid w:val="00D3630B"/>
    <w:rsid w:val="00D36A21"/>
    <w:rsid w:val="00D36B22"/>
    <w:rsid w:val="00D36B75"/>
    <w:rsid w:val="00D377D3"/>
    <w:rsid w:val="00D3791B"/>
    <w:rsid w:val="00D40180"/>
    <w:rsid w:val="00D40B38"/>
    <w:rsid w:val="00D41035"/>
    <w:rsid w:val="00D411F8"/>
    <w:rsid w:val="00D41955"/>
    <w:rsid w:val="00D41D3D"/>
    <w:rsid w:val="00D423E1"/>
    <w:rsid w:val="00D4331D"/>
    <w:rsid w:val="00D435DE"/>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139"/>
    <w:rsid w:val="00D91816"/>
    <w:rsid w:val="00D918C3"/>
    <w:rsid w:val="00D91996"/>
    <w:rsid w:val="00D91E78"/>
    <w:rsid w:val="00D929EF"/>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629"/>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708"/>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8E"/>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A37"/>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1BA"/>
    <w:rsid w:val="00E16743"/>
    <w:rsid w:val="00E167DD"/>
    <w:rsid w:val="00E16CD6"/>
    <w:rsid w:val="00E170E4"/>
    <w:rsid w:val="00E17658"/>
    <w:rsid w:val="00E17CE7"/>
    <w:rsid w:val="00E17F60"/>
    <w:rsid w:val="00E20547"/>
    <w:rsid w:val="00E2059E"/>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AEF"/>
    <w:rsid w:val="00E26BA6"/>
    <w:rsid w:val="00E26C31"/>
    <w:rsid w:val="00E26DD4"/>
    <w:rsid w:val="00E27F3D"/>
    <w:rsid w:val="00E304BD"/>
    <w:rsid w:val="00E306AC"/>
    <w:rsid w:val="00E313F8"/>
    <w:rsid w:val="00E31D58"/>
    <w:rsid w:val="00E320B5"/>
    <w:rsid w:val="00E32656"/>
    <w:rsid w:val="00E32945"/>
    <w:rsid w:val="00E32C50"/>
    <w:rsid w:val="00E33598"/>
    <w:rsid w:val="00E336C4"/>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1A7"/>
    <w:rsid w:val="00E42423"/>
    <w:rsid w:val="00E429FA"/>
    <w:rsid w:val="00E42A55"/>
    <w:rsid w:val="00E42B72"/>
    <w:rsid w:val="00E42E44"/>
    <w:rsid w:val="00E42FFE"/>
    <w:rsid w:val="00E43246"/>
    <w:rsid w:val="00E432BB"/>
    <w:rsid w:val="00E43AF8"/>
    <w:rsid w:val="00E43F8B"/>
    <w:rsid w:val="00E44479"/>
    <w:rsid w:val="00E4479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A3D"/>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4D"/>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A"/>
    <w:rsid w:val="00EA43CE"/>
    <w:rsid w:val="00EA5F4A"/>
    <w:rsid w:val="00EA65BA"/>
    <w:rsid w:val="00EA6B3E"/>
    <w:rsid w:val="00EA7FD4"/>
    <w:rsid w:val="00EB0093"/>
    <w:rsid w:val="00EB05E0"/>
    <w:rsid w:val="00EB0682"/>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AF6"/>
    <w:rsid w:val="00EC1B4D"/>
    <w:rsid w:val="00EC1F26"/>
    <w:rsid w:val="00EC1FE7"/>
    <w:rsid w:val="00EC1FFE"/>
    <w:rsid w:val="00EC2000"/>
    <w:rsid w:val="00EC31B6"/>
    <w:rsid w:val="00EC36F1"/>
    <w:rsid w:val="00EC38B7"/>
    <w:rsid w:val="00EC3990"/>
    <w:rsid w:val="00EC3E6A"/>
    <w:rsid w:val="00EC4604"/>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0FA8"/>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A12"/>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176"/>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2F4D"/>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098"/>
    <w:rsid w:val="00F35E56"/>
    <w:rsid w:val="00F35F1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B19"/>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7CB"/>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335"/>
    <w:rsid w:val="00F947F5"/>
    <w:rsid w:val="00F9524B"/>
    <w:rsid w:val="00F95551"/>
    <w:rsid w:val="00F95603"/>
    <w:rsid w:val="00F95672"/>
    <w:rsid w:val="00F958AA"/>
    <w:rsid w:val="00F95B00"/>
    <w:rsid w:val="00F96BD8"/>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A1D"/>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4C6"/>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316"/>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E19"/>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9D116DD"/>
  <w14:defaultImageDpi w14:val="96"/>
  <w15:docId w15:val="{D5D1ED83-1236-4D00-B745-FA69DC7B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293EDA"/>
    <w:pPr>
      <w:numPr>
        <w:ilvl w:val="1"/>
      </w:numPr>
      <w:tabs>
        <w:tab w:val="num" w:pos="567"/>
      </w:tabs>
      <w:outlineLvl w:val="1"/>
    </w:pPr>
  </w:style>
  <w:style w:type="paragraph" w:styleId="Heading3">
    <w:name w:val="heading 3"/>
    <w:basedOn w:val="Normal"/>
    <w:next w:val="Normal"/>
    <w:link w:val="Heading3Char"/>
    <w:autoRedefine/>
    <w:uiPriority w:val="99"/>
    <w:qFormat/>
    <w:rsid w:val="00843B24"/>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293EDA"/>
    <w:rPr>
      <w:rFonts w:ascii="Arial" w:hAnsi="Arial" w:cs="Arial"/>
      <w:b/>
      <w:color w:val="000000"/>
      <w:lang w:val="en-US"/>
    </w:rPr>
  </w:style>
  <w:style w:type="character" w:customStyle="1" w:styleId="Heading3Char">
    <w:name w:val="Heading 3 Char"/>
    <w:link w:val="Heading3"/>
    <w:uiPriority w:val="99"/>
    <w:locked/>
    <w:rsid w:val="00843B24"/>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47000">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47021437">
      <w:bodyDiv w:val="1"/>
      <w:marLeft w:val="0"/>
      <w:marRight w:val="0"/>
      <w:marTop w:val="0"/>
      <w:marBottom w:val="0"/>
      <w:divBdr>
        <w:top w:val="none" w:sz="0" w:space="0" w:color="auto"/>
        <w:left w:val="none" w:sz="0" w:space="0" w:color="auto"/>
        <w:bottom w:val="none" w:sz="0" w:space="0" w:color="auto"/>
        <w:right w:val="none" w:sz="0" w:space="0" w:color="auto"/>
      </w:divBdr>
    </w:div>
    <w:div w:id="350499871">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798183500">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59040088">
      <w:bodyDiv w:val="1"/>
      <w:marLeft w:val="0"/>
      <w:marRight w:val="0"/>
      <w:marTop w:val="0"/>
      <w:marBottom w:val="0"/>
      <w:divBdr>
        <w:top w:val="none" w:sz="0" w:space="0" w:color="auto"/>
        <w:left w:val="none" w:sz="0" w:space="0" w:color="auto"/>
        <w:bottom w:val="none" w:sz="0" w:space="0" w:color="auto"/>
        <w:right w:val="none" w:sz="0" w:space="0" w:color="auto"/>
      </w:divBdr>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hyperlink" Target="https://www.acc.org/Latest-in-Cardiology/Clinical-Trials/2021/05/14/02/40/DARE-1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7" Type="http://schemas.openxmlformats.org/officeDocument/2006/relationships/endnotes" Target="endnotes.xml"/><Relationship Id="rId12" Type="http://schemas.openxmlformats.org/officeDocument/2006/relationships/hyperlink" Target="file:///\\wincluster1dfs\K\NPEUDATA\Current%20trials\RECOVERY\Trial%20Management\Protocol%20-%20latest\V14.0%20development\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hyperlink" Target="http://www.recoverytrial.net" TargetMode="External"/><Relationship Id="rId2" Type="http://schemas.openxmlformats.org/officeDocument/2006/relationships/numbering" Target="numbering.xml"/><Relationship Id="rId16" Type="http://schemas.openxmlformats.org/officeDocument/2006/relationships/hyperlink" Target="http://www.ncbi.nlm.nih.gov/books/NBK501076/" TargetMode="External"/><Relationship Id="rId20"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coverytrial.net" TargetMode="External"/><Relationship Id="rId24" Type="http://schemas.openxmlformats.org/officeDocument/2006/relationships/hyperlink" Target="mailto:recoverytrial@ndph.ox.ac.uk"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recoverytrial.net/files/recovery-outcomes-definitions-v3-0.pdf" TargetMode="External"/><Relationship Id="rId23" Type="http://schemas.openxmlformats.org/officeDocument/2006/relationships/hyperlink" Target="http://www.recoverytrial.net" TargetMode="External"/><Relationship Id="rId28" Type="http://schemas.openxmlformats.org/officeDocument/2006/relationships/theme" Target="theme/theme1.xml"/><Relationship Id="rId36" Type="http://schemas.microsoft.com/office/2018/08/relationships/commentsExtensible" Target="commentsExtensible.xml"/><Relationship Id="rId10" Type="http://schemas.openxmlformats.org/officeDocument/2006/relationships/hyperlink" Target="mailto:recoverytrial@ndph.ox.ac.uk" TargetMode="External"/><Relationship Id="rId19" Type="http://schemas.openxmlformats.org/officeDocument/2006/relationships/hyperlink" Target="https://www.nih.gov/news-events/news-releases/nih-sponsored-activ-3-clinical-trial-closes-enrollment-into-two-sub-studie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s://www.gov.uk/government/publications/regulatory-approval-of-paxlovid"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589C8-B9CE-4E5E-8D68-5BF6B7270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49</Pages>
  <Words>13885</Words>
  <Characters>124692</Characters>
  <Application>Microsoft Office Word</Application>
  <DocSecurity>0</DocSecurity>
  <Lines>2899</Lines>
  <Paragraphs>1474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Leon Peto</cp:lastModifiedBy>
  <cp:revision>44</cp:revision>
  <dcterms:created xsi:type="dcterms:W3CDTF">2023-07-19T15:47:00Z</dcterms:created>
  <dcterms:modified xsi:type="dcterms:W3CDTF">2023-08-24T08:50:00Z</dcterms:modified>
</cp:coreProperties>
</file>